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EC9E71" w14:textId="5A873D5A" w:rsidR="00B40F63" w:rsidRDefault="00B40F63" w:rsidP="007B276A">
      <w:pPr>
        <w:rPr>
          <w:ins w:id="0" w:author="Author"/>
          <w:rFonts w:ascii="Times New Roman" w:hAnsi="Times New Roman" w:cs="Times New Roman"/>
          <w:b/>
          <w:bCs/>
          <w:sz w:val="20"/>
          <w:szCs w:val="20"/>
        </w:rPr>
      </w:pPr>
      <w:bookmarkStart w:id="1" w:name="_GoBack"/>
      <w:bookmarkEnd w:id="1"/>
      <w:ins w:id="2" w:author="Author">
        <w:r>
          <w:rPr>
            <w:rFonts w:ascii="Times New Roman" w:hAnsi="Times New Roman" w:cs="Times New Roman"/>
            <w:b/>
            <w:bCs/>
            <w:sz w:val="20"/>
            <w:szCs w:val="20"/>
          </w:rPr>
          <w:t>Annex III</w:t>
        </w:r>
      </w:ins>
    </w:p>
    <w:p w14:paraId="232B0900" w14:textId="205B8F13" w:rsidR="007B276A" w:rsidRPr="00BE4A9C" w:rsidRDefault="007B276A" w:rsidP="007B276A">
      <w:pPr>
        <w:rPr>
          <w:rFonts w:ascii="Times New Roman" w:hAnsi="Times New Roman" w:cs="Times New Roman"/>
          <w:b/>
          <w:bCs/>
          <w:sz w:val="20"/>
          <w:szCs w:val="20"/>
        </w:rPr>
      </w:pPr>
      <w:r w:rsidRPr="00BE4A9C">
        <w:rPr>
          <w:rFonts w:ascii="Times New Roman" w:hAnsi="Times New Roman" w:cs="Times New Roman"/>
          <w:b/>
          <w:bCs/>
          <w:sz w:val="20"/>
          <w:szCs w:val="20"/>
        </w:rPr>
        <w:t>S.23.01.</w:t>
      </w:r>
      <w:r w:rsidRPr="00BE4A9C">
        <w:rPr>
          <w:rFonts w:ascii="Times New Roman" w:hAnsi="Times New Roman" w:cs="Times New Roman"/>
          <w:b/>
          <w:sz w:val="20"/>
          <w:szCs w:val="20"/>
        </w:rPr>
        <w:t xml:space="preserve"> O</w:t>
      </w:r>
      <w:r w:rsidRPr="00BE4A9C">
        <w:rPr>
          <w:rFonts w:ascii="Times New Roman" w:hAnsi="Times New Roman" w:cs="Times New Roman"/>
          <w:b/>
          <w:bCs/>
          <w:sz w:val="20"/>
          <w:szCs w:val="20"/>
        </w:rPr>
        <w:t xml:space="preserve">wn Funds </w:t>
      </w:r>
    </w:p>
    <w:p w14:paraId="47D43825" w14:textId="77777777" w:rsidR="007B276A" w:rsidRPr="00BE4A9C" w:rsidRDefault="007B276A" w:rsidP="007B276A">
      <w:pPr>
        <w:rPr>
          <w:rFonts w:ascii="Times New Roman" w:hAnsi="Times New Roman" w:cs="Times New Roman"/>
          <w:b/>
          <w:sz w:val="20"/>
          <w:szCs w:val="20"/>
        </w:rPr>
      </w:pPr>
      <w:r w:rsidRPr="00BE4A9C">
        <w:rPr>
          <w:rFonts w:ascii="Times New Roman" w:hAnsi="Times New Roman" w:cs="Times New Roman"/>
          <w:b/>
          <w:sz w:val="20"/>
          <w:szCs w:val="20"/>
        </w:rPr>
        <w:t xml:space="preserve">General comments: </w:t>
      </w:r>
    </w:p>
    <w:p w14:paraId="337ABEA1" w14:textId="45CED652" w:rsidR="007B276A" w:rsidRPr="00BE4A9C" w:rsidRDefault="007B276A" w:rsidP="002A5FEA">
      <w:pPr>
        <w:jc w:val="both"/>
        <w:rPr>
          <w:rFonts w:ascii="Times New Roman" w:hAnsi="Times New Roman" w:cs="Times New Roman"/>
          <w:sz w:val="20"/>
          <w:szCs w:val="20"/>
        </w:rPr>
      </w:pPr>
      <w:r w:rsidRPr="00BE4A9C">
        <w:rPr>
          <w:rFonts w:ascii="Times New Roman" w:hAnsi="Times New Roman" w:cs="Times New Roman"/>
          <w:sz w:val="20"/>
          <w:szCs w:val="20"/>
        </w:rPr>
        <w:t>This Annex contains additional instructions in relation to the templates included in Annex I of th</w:t>
      </w:r>
      <w:r w:rsidR="00BE4A9C">
        <w:rPr>
          <w:rFonts w:ascii="Times New Roman" w:hAnsi="Times New Roman" w:cs="Times New Roman"/>
          <w:sz w:val="20"/>
          <w:szCs w:val="20"/>
        </w:rPr>
        <w:t>is Regulation</w:t>
      </w:r>
      <w:r w:rsidRPr="00BE4A9C">
        <w:rPr>
          <w:rFonts w:ascii="Times New Roman" w:hAnsi="Times New Roman" w:cs="Times New Roman"/>
          <w:sz w:val="20"/>
          <w:szCs w:val="20"/>
        </w:rPr>
        <w:t>. The first column of the next table identifies the items to be reported by row and column number, as shown in the template in Annex I.</w:t>
      </w:r>
    </w:p>
    <w:p w14:paraId="1F2A85E0" w14:textId="77777777" w:rsidR="00F72F03" w:rsidRPr="00646A9F" w:rsidRDefault="00F72F03" w:rsidP="002A5FEA">
      <w:pPr>
        <w:jc w:val="both"/>
        <w:rPr>
          <w:rFonts w:ascii="Times New Roman" w:hAnsi="Times New Roman" w:cs="Times New Roman"/>
          <w:sz w:val="20"/>
          <w:szCs w:val="20"/>
        </w:rPr>
      </w:pPr>
      <w:r w:rsidRPr="00646A9F">
        <w:rPr>
          <w:rFonts w:ascii="Times New Roman" w:hAnsi="Times New Roman" w:cs="Times New Roman"/>
          <w:sz w:val="20"/>
          <w:szCs w:val="20"/>
        </w:rPr>
        <w:t xml:space="preserve">This Annex relates to opening, quarterly and annual submission for </w:t>
      </w:r>
      <w:r>
        <w:rPr>
          <w:rFonts w:ascii="Times New Roman" w:hAnsi="Times New Roman" w:cs="Times New Roman"/>
          <w:sz w:val="20"/>
          <w:szCs w:val="20"/>
        </w:rPr>
        <w:t>groups</w:t>
      </w:r>
      <w:r w:rsidRPr="00646A9F">
        <w:rPr>
          <w:rFonts w:ascii="Times New Roman" w:hAnsi="Times New Roman" w:cs="Times New Roman"/>
          <w:sz w:val="20"/>
          <w:szCs w:val="20"/>
        </w:rPr>
        <w:t>.</w:t>
      </w:r>
    </w:p>
    <w:p w14:paraId="3D5E9900" w14:textId="3038BA53" w:rsidR="00F72F03" w:rsidRPr="00923EEB" w:rsidRDefault="00F72F03" w:rsidP="002A5FEA">
      <w:pPr>
        <w:jc w:val="both"/>
        <w:rPr>
          <w:rFonts w:ascii="Times New Roman" w:hAnsi="Times New Roman" w:cs="Times New Roman"/>
          <w:sz w:val="20"/>
          <w:szCs w:val="20"/>
        </w:rPr>
      </w:pPr>
      <w:r w:rsidRPr="00923EEB">
        <w:rPr>
          <w:rFonts w:ascii="Times New Roman" w:hAnsi="Times New Roman" w:cs="Times New Roman"/>
          <w:sz w:val="20"/>
          <w:szCs w:val="20"/>
        </w:rPr>
        <w:t>The template is applicable under all three calculation methods for group solvency capital requirement. Since most of the items are applicable to the part of the group that is covered by method 1, the items applicable when D</w:t>
      </w:r>
      <w:ins w:id="3" w:author="Author">
        <w:r w:rsidR="00B40F63">
          <w:rPr>
            <w:rFonts w:ascii="Times New Roman" w:hAnsi="Times New Roman" w:cs="Times New Roman"/>
            <w:sz w:val="20"/>
            <w:szCs w:val="20"/>
          </w:rPr>
          <w:t xml:space="preserve">eduction and </w:t>
        </w:r>
      </w:ins>
      <w:del w:id="4" w:author="Author">
        <w:r w:rsidRPr="00923EEB" w:rsidDel="00B40F63">
          <w:rPr>
            <w:rFonts w:ascii="Times New Roman" w:hAnsi="Times New Roman" w:cs="Times New Roman"/>
            <w:sz w:val="20"/>
            <w:szCs w:val="20"/>
          </w:rPr>
          <w:delText>&amp;</w:delText>
        </w:r>
      </w:del>
      <w:r w:rsidRPr="00923EEB">
        <w:rPr>
          <w:rFonts w:ascii="Times New Roman" w:hAnsi="Times New Roman" w:cs="Times New Roman"/>
          <w:sz w:val="20"/>
          <w:szCs w:val="20"/>
        </w:rPr>
        <w:t>A</w:t>
      </w:r>
      <w:ins w:id="5" w:author="Author">
        <w:r w:rsidR="00B40F63">
          <w:rPr>
            <w:rFonts w:ascii="Times New Roman" w:hAnsi="Times New Roman" w:cs="Times New Roman"/>
            <w:sz w:val="20"/>
            <w:szCs w:val="20"/>
          </w:rPr>
          <w:t>ggregation</w:t>
        </w:r>
      </w:ins>
      <w:r w:rsidRPr="00923EEB">
        <w:rPr>
          <w:rFonts w:ascii="Times New Roman" w:hAnsi="Times New Roman" w:cs="Times New Roman"/>
          <w:sz w:val="20"/>
          <w:szCs w:val="20"/>
        </w:rPr>
        <w:t xml:space="preserve"> is used, exclusively or in combination with method 1, are clearly identified in the </w:t>
      </w:r>
      <w:del w:id="6" w:author="Author">
        <w:r w:rsidRPr="00923EEB" w:rsidDel="00B40F63">
          <w:rPr>
            <w:rFonts w:ascii="Times New Roman" w:hAnsi="Times New Roman" w:cs="Times New Roman"/>
            <w:sz w:val="20"/>
            <w:szCs w:val="20"/>
          </w:rPr>
          <w:delText>log file</w:delText>
        </w:r>
      </w:del>
      <w:ins w:id="7" w:author="Author">
        <w:r w:rsidR="00B40F63">
          <w:rPr>
            <w:rFonts w:ascii="Times New Roman" w:hAnsi="Times New Roman" w:cs="Times New Roman"/>
            <w:sz w:val="20"/>
            <w:szCs w:val="20"/>
          </w:rPr>
          <w:t>instructions</w:t>
        </w:r>
      </w:ins>
      <w:r w:rsidRPr="00923EEB">
        <w:rPr>
          <w:rFonts w:ascii="Times New Roman" w:hAnsi="Times New Roman" w:cs="Times New Roman"/>
          <w:sz w:val="20"/>
          <w:szCs w:val="20"/>
        </w:rPr>
        <w:t>.</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
        <w:gridCol w:w="1809"/>
        <w:gridCol w:w="2835"/>
        <w:gridCol w:w="4529"/>
        <w:gridCol w:w="7"/>
        <w:tblGridChange w:id="8">
          <w:tblGrid>
            <w:gridCol w:w="34"/>
            <w:gridCol w:w="34"/>
            <w:gridCol w:w="170"/>
            <w:gridCol w:w="1605"/>
            <w:gridCol w:w="68"/>
            <w:gridCol w:w="170"/>
            <w:gridCol w:w="2597"/>
            <w:gridCol w:w="68"/>
            <w:gridCol w:w="170"/>
            <w:gridCol w:w="4291"/>
            <w:gridCol w:w="7"/>
            <w:gridCol w:w="68"/>
            <w:gridCol w:w="163"/>
            <w:gridCol w:w="7"/>
          </w:tblGrid>
        </w:tblGridChange>
      </w:tblGrid>
      <w:tr w:rsidR="00244DA3" w:rsidRPr="007B276A" w14:paraId="287CB05A" w14:textId="77777777" w:rsidTr="00BE4A9C">
        <w:trPr>
          <w:gridAfter w:val="1"/>
          <w:wAfter w:w="7" w:type="dxa"/>
          <w:trHeight w:val="300"/>
        </w:trPr>
        <w:tc>
          <w:tcPr>
            <w:tcW w:w="1843" w:type="dxa"/>
            <w:gridSpan w:val="2"/>
            <w:hideMark/>
          </w:tcPr>
          <w:p w14:paraId="36355F30" w14:textId="4DDAD885" w:rsidR="00244DA3" w:rsidRPr="00BE4A9C" w:rsidRDefault="00244DA3" w:rsidP="00BE4A9C">
            <w:pPr>
              <w:jc w:val="center"/>
              <w:rPr>
                <w:rFonts w:ascii="Times New Roman" w:hAnsi="Times New Roman" w:cs="Times New Roman"/>
                <w:b/>
                <w:bCs/>
                <w:sz w:val="20"/>
                <w:szCs w:val="20"/>
              </w:rPr>
            </w:pPr>
          </w:p>
        </w:tc>
        <w:tc>
          <w:tcPr>
            <w:tcW w:w="2835" w:type="dxa"/>
            <w:hideMark/>
          </w:tcPr>
          <w:p w14:paraId="38918EC8" w14:textId="77777777" w:rsidR="00244DA3" w:rsidRPr="00BE4A9C" w:rsidRDefault="00244DA3" w:rsidP="00BE4A9C">
            <w:pPr>
              <w:jc w:val="center"/>
              <w:rPr>
                <w:rFonts w:ascii="Times New Roman" w:hAnsi="Times New Roman" w:cs="Times New Roman"/>
                <w:b/>
                <w:bCs/>
                <w:sz w:val="20"/>
                <w:szCs w:val="20"/>
              </w:rPr>
            </w:pPr>
            <w:r w:rsidRPr="00BE4A9C">
              <w:rPr>
                <w:rFonts w:ascii="Times New Roman" w:hAnsi="Times New Roman" w:cs="Times New Roman"/>
                <w:b/>
                <w:bCs/>
                <w:sz w:val="20"/>
                <w:szCs w:val="20"/>
              </w:rPr>
              <w:t>ITEM</w:t>
            </w:r>
          </w:p>
        </w:tc>
        <w:tc>
          <w:tcPr>
            <w:tcW w:w="4529" w:type="dxa"/>
            <w:hideMark/>
          </w:tcPr>
          <w:p w14:paraId="431F729C" w14:textId="77777777" w:rsidR="00244DA3" w:rsidRPr="00BE4A9C" w:rsidRDefault="00244DA3" w:rsidP="00BE4A9C">
            <w:pPr>
              <w:jc w:val="center"/>
              <w:rPr>
                <w:rFonts w:ascii="Times New Roman" w:hAnsi="Times New Roman" w:cs="Times New Roman"/>
                <w:b/>
                <w:bCs/>
                <w:sz w:val="20"/>
                <w:szCs w:val="20"/>
              </w:rPr>
            </w:pPr>
            <w:r w:rsidRPr="00BE4A9C">
              <w:rPr>
                <w:rFonts w:ascii="Times New Roman" w:hAnsi="Times New Roman" w:cs="Times New Roman"/>
                <w:b/>
                <w:bCs/>
                <w:sz w:val="20"/>
                <w:szCs w:val="20"/>
              </w:rPr>
              <w:t>INSTRUCTIONS</w:t>
            </w:r>
          </w:p>
        </w:tc>
      </w:tr>
      <w:tr w:rsidR="00BB5306" w:rsidRPr="007B276A" w14:paraId="37761F91" w14:textId="77777777" w:rsidTr="002A59B2">
        <w:trPr>
          <w:gridAfter w:val="1"/>
          <w:wAfter w:w="7" w:type="dxa"/>
          <w:trHeight w:val="316"/>
          <w:ins w:id="9" w:author="Author"/>
        </w:trPr>
        <w:tc>
          <w:tcPr>
            <w:tcW w:w="9207" w:type="dxa"/>
            <w:gridSpan w:val="4"/>
          </w:tcPr>
          <w:p w14:paraId="2442F322" w14:textId="5AB4534D" w:rsidR="00BB5306" w:rsidRPr="00EA731B" w:rsidRDefault="00BB5306" w:rsidP="002A59B2">
            <w:pPr>
              <w:rPr>
                <w:ins w:id="10" w:author="Author"/>
                <w:rFonts w:ascii="Times New Roman" w:hAnsi="Times New Roman" w:cs="Times New Roman"/>
                <w:b/>
                <w:sz w:val="20"/>
                <w:szCs w:val="20"/>
              </w:rPr>
            </w:pPr>
            <w:ins w:id="11" w:author="Author">
              <w:r w:rsidRPr="00EA731B">
                <w:rPr>
                  <w:rFonts w:ascii="Times New Roman" w:hAnsi="Times New Roman" w:cs="Times New Roman"/>
                  <w:b/>
                  <w:sz w:val="20"/>
                  <w:szCs w:val="20"/>
                </w:rPr>
                <w:t>Basic own funds before deduction for participations in other financial sector</w:t>
              </w:r>
              <w:r>
                <w:rPr>
                  <w:rFonts w:ascii="Times New Roman" w:hAnsi="Times New Roman" w:cs="Times New Roman"/>
                  <w:b/>
                  <w:sz w:val="20"/>
                  <w:szCs w:val="20"/>
                </w:rPr>
                <w:t xml:space="preserve"> </w:t>
              </w:r>
            </w:ins>
          </w:p>
        </w:tc>
      </w:tr>
      <w:tr w:rsidR="00244DA3" w:rsidRPr="007B276A" w14:paraId="3A3EEDA8" w14:textId="77777777" w:rsidTr="00BE4A9C">
        <w:trPr>
          <w:gridAfter w:val="1"/>
          <w:wAfter w:w="7" w:type="dxa"/>
          <w:trHeight w:val="509"/>
        </w:trPr>
        <w:tc>
          <w:tcPr>
            <w:tcW w:w="1843" w:type="dxa"/>
            <w:gridSpan w:val="2"/>
            <w:vMerge w:val="restart"/>
            <w:hideMark/>
          </w:tcPr>
          <w:p w14:paraId="528632D4" w14:textId="5FB14267" w:rsidR="004867BC" w:rsidRPr="00BE4A9C" w:rsidRDefault="00272FA9" w:rsidP="00BE4A9C">
            <w:pPr>
              <w:spacing w:after="0"/>
              <w:rPr>
                <w:rFonts w:ascii="Times New Roman" w:hAnsi="Times New Roman" w:cs="Times New Roman"/>
                <w:sz w:val="20"/>
                <w:szCs w:val="20"/>
              </w:rPr>
            </w:pPr>
            <w:r w:rsidRPr="00BE4A9C">
              <w:rPr>
                <w:rFonts w:ascii="Times New Roman" w:hAnsi="Times New Roman" w:cs="Times New Roman"/>
                <w:sz w:val="20"/>
                <w:szCs w:val="20"/>
              </w:rPr>
              <w:t>R0010/C0010</w:t>
            </w:r>
          </w:p>
          <w:p w14:paraId="0158C975" w14:textId="77777777" w:rsidR="00244DA3" w:rsidRPr="00BE4A9C" w:rsidRDefault="004F02CE" w:rsidP="00272FA9">
            <w:pPr>
              <w:rPr>
                <w:rFonts w:ascii="Times New Roman" w:hAnsi="Times New Roman" w:cs="Times New Roman"/>
                <w:sz w:val="20"/>
                <w:szCs w:val="20"/>
              </w:rPr>
            </w:pPr>
            <w:r w:rsidRPr="00BE4A9C">
              <w:rPr>
                <w:rFonts w:ascii="Times New Roman" w:hAnsi="Times New Roman" w:cs="Times New Roman"/>
                <w:sz w:val="20"/>
                <w:szCs w:val="20"/>
              </w:rPr>
              <w:t>(A1)</w:t>
            </w:r>
          </w:p>
        </w:tc>
        <w:tc>
          <w:tcPr>
            <w:tcW w:w="2835" w:type="dxa"/>
            <w:vMerge w:val="restart"/>
            <w:hideMark/>
          </w:tcPr>
          <w:p w14:paraId="46354A32" w14:textId="77777777" w:rsidR="00244DA3" w:rsidRPr="00BE4A9C" w:rsidRDefault="00244DA3">
            <w:pPr>
              <w:rPr>
                <w:rFonts w:ascii="Times New Roman" w:hAnsi="Times New Roman" w:cs="Times New Roman"/>
                <w:sz w:val="20"/>
                <w:szCs w:val="20"/>
              </w:rPr>
            </w:pPr>
            <w:r w:rsidRPr="00BE4A9C">
              <w:rPr>
                <w:rFonts w:ascii="Times New Roman" w:hAnsi="Times New Roman" w:cs="Times New Roman"/>
                <w:sz w:val="20"/>
                <w:szCs w:val="20"/>
              </w:rPr>
              <w:t xml:space="preserve">Ordinary share capital (gross of own shares) – total </w:t>
            </w:r>
          </w:p>
        </w:tc>
        <w:tc>
          <w:tcPr>
            <w:tcW w:w="4529" w:type="dxa"/>
            <w:vMerge w:val="restart"/>
            <w:hideMark/>
          </w:tcPr>
          <w:p w14:paraId="24B7CCF7" w14:textId="329CE1F8" w:rsidR="007830AD" w:rsidRPr="00BE4A9C" w:rsidRDefault="00244DA3" w:rsidP="007830AD">
            <w:pPr>
              <w:rPr>
                <w:rFonts w:ascii="Times New Roman" w:hAnsi="Times New Roman" w:cs="Times New Roman"/>
                <w:sz w:val="20"/>
                <w:szCs w:val="20"/>
              </w:rPr>
            </w:pPr>
            <w:del w:id="12" w:author="Author">
              <w:r w:rsidRPr="00BE4A9C" w:rsidDel="00972691">
                <w:rPr>
                  <w:rFonts w:ascii="Times New Roman" w:hAnsi="Times New Roman" w:cs="Times New Roman"/>
                  <w:sz w:val="20"/>
                  <w:szCs w:val="20"/>
                </w:rPr>
                <w:delText>Ordinary share capital (</w:delText>
              </w:r>
              <w:r w:rsidR="00365743" w:rsidRPr="00BE4A9C" w:rsidDel="00972691">
                <w:rPr>
                  <w:rFonts w:ascii="Times New Roman" w:hAnsi="Times New Roman" w:cs="Times New Roman"/>
                  <w:sz w:val="20"/>
                  <w:szCs w:val="20"/>
                </w:rPr>
                <w:delText>before deduction of</w:delText>
              </w:r>
              <w:r w:rsidRPr="00BE4A9C" w:rsidDel="00972691">
                <w:rPr>
                  <w:rFonts w:ascii="Times New Roman" w:hAnsi="Times New Roman" w:cs="Times New Roman"/>
                  <w:sz w:val="20"/>
                  <w:szCs w:val="20"/>
                </w:rPr>
                <w:delText xml:space="preserve"> own shares)</w:delText>
              </w:r>
              <w:r w:rsidRPr="00BE4A9C" w:rsidDel="007830AD">
                <w:rPr>
                  <w:rFonts w:ascii="Times New Roman" w:hAnsi="Times New Roman" w:cs="Times New Roman"/>
                  <w:sz w:val="20"/>
                  <w:szCs w:val="20"/>
                </w:rPr>
                <w:delText xml:space="preserve">. </w:delText>
              </w:r>
            </w:del>
            <w:r w:rsidRPr="00BE4A9C">
              <w:rPr>
                <w:rFonts w:ascii="Times New Roman" w:hAnsi="Times New Roman" w:cs="Times New Roman"/>
                <w:sz w:val="20"/>
                <w:szCs w:val="20"/>
              </w:rPr>
              <w:t xml:space="preserve">This is the </w:t>
            </w:r>
            <w:ins w:id="13" w:author="Author">
              <w:r w:rsidR="002D2F55">
                <w:rPr>
                  <w:rFonts w:ascii="Times New Roman" w:hAnsi="Times New Roman" w:cs="Times New Roman"/>
                  <w:sz w:val="20"/>
                  <w:szCs w:val="20"/>
                </w:rPr>
                <w:t xml:space="preserve">total </w:t>
              </w:r>
            </w:ins>
            <w:r w:rsidRPr="00BE4A9C">
              <w:rPr>
                <w:rFonts w:ascii="Times New Roman" w:hAnsi="Times New Roman" w:cs="Times New Roman"/>
                <w:sz w:val="20"/>
                <w:szCs w:val="20"/>
              </w:rPr>
              <w:t>ordinary share capital</w:t>
            </w:r>
            <w:ins w:id="14" w:author="Author">
              <w:r w:rsidR="007830AD">
                <w:rPr>
                  <w:rFonts w:ascii="Times New Roman" w:hAnsi="Times New Roman" w:cs="Times New Roman"/>
                  <w:sz w:val="20"/>
                  <w:szCs w:val="20"/>
                </w:rPr>
                <w:t>, both held directly and indirectly</w:t>
              </w:r>
            </w:ins>
            <w:r w:rsidRPr="00BE4A9C">
              <w:rPr>
                <w:rFonts w:ascii="Times New Roman" w:hAnsi="Times New Roman" w:cs="Times New Roman"/>
                <w:sz w:val="20"/>
                <w:szCs w:val="20"/>
              </w:rPr>
              <w:t xml:space="preserve"> </w:t>
            </w:r>
            <w:ins w:id="15" w:author="Author">
              <w:r w:rsidR="00972691" w:rsidRPr="00BE4A9C">
                <w:rPr>
                  <w:rFonts w:ascii="Times New Roman" w:hAnsi="Times New Roman" w:cs="Times New Roman"/>
                  <w:sz w:val="20"/>
                  <w:szCs w:val="20"/>
                </w:rPr>
                <w:t>(before deduction of own shares)</w:t>
              </w:r>
              <w:r w:rsidR="007830AD">
                <w:rPr>
                  <w:rFonts w:ascii="Times New Roman" w:hAnsi="Times New Roman" w:cs="Times New Roman"/>
                  <w:sz w:val="20"/>
                  <w:szCs w:val="20"/>
                </w:rPr>
                <w:t>. This is the total ordinary share capital of the group</w:t>
              </w:r>
              <w:r w:rsidR="00972691">
                <w:rPr>
                  <w:rFonts w:ascii="Times New Roman" w:hAnsi="Times New Roman" w:cs="Times New Roman"/>
                  <w:sz w:val="20"/>
                  <w:szCs w:val="20"/>
                </w:rPr>
                <w:t xml:space="preserve"> </w:t>
              </w:r>
            </w:ins>
            <w:del w:id="16" w:author="Author">
              <w:r w:rsidRPr="00BE4A9C" w:rsidDel="00972691">
                <w:rPr>
                  <w:rFonts w:ascii="Times New Roman" w:hAnsi="Times New Roman" w:cs="Times New Roman"/>
                  <w:sz w:val="20"/>
                  <w:szCs w:val="20"/>
                </w:rPr>
                <w:delText xml:space="preserve">of the </w:delText>
              </w:r>
              <w:r w:rsidRPr="00BE4A9C" w:rsidDel="00795B6E">
                <w:rPr>
                  <w:rFonts w:ascii="Times New Roman" w:hAnsi="Times New Roman" w:cs="Times New Roman"/>
                  <w:sz w:val="20"/>
                  <w:szCs w:val="20"/>
                </w:rPr>
                <w:delText xml:space="preserve">undertaking </w:delText>
              </w:r>
            </w:del>
            <w:r w:rsidR="002176E9" w:rsidRPr="00BE4A9C">
              <w:rPr>
                <w:rFonts w:ascii="Times New Roman" w:hAnsi="Times New Roman" w:cs="Times New Roman"/>
                <w:sz w:val="20"/>
                <w:szCs w:val="20"/>
              </w:rPr>
              <w:t xml:space="preserve">that </w:t>
            </w:r>
            <w:r w:rsidRPr="00BE4A9C">
              <w:rPr>
                <w:rFonts w:ascii="Times New Roman" w:hAnsi="Times New Roman" w:cs="Times New Roman"/>
                <w:sz w:val="20"/>
                <w:szCs w:val="20"/>
              </w:rPr>
              <w:t xml:space="preserve">fully satisfies the criteria for Tier 1 or Tier 2 items. Any </w:t>
            </w:r>
            <w:r w:rsidR="00365743" w:rsidRPr="00BE4A9C">
              <w:rPr>
                <w:rFonts w:ascii="Times New Roman" w:hAnsi="Times New Roman" w:cs="Times New Roman"/>
                <w:sz w:val="20"/>
                <w:szCs w:val="20"/>
              </w:rPr>
              <w:t xml:space="preserve">ordinary </w:t>
            </w:r>
            <w:r w:rsidRPr="00BE4A9C">
              <w:rPr>
                <w:rFonts w:ascii="Times New Roman" w:hAnsi="Times New Roman" w:cs="Times New Roman"/>
                <w:sz w:val="20"/>
                <w:szCs w:val="20"/>
              </w:rPr>
              <w:t xml:space="preserve">share capital </w:t>
            </w:r>
            <w:r w:rsidR="002176E9" w:rsidRPr="00BE4A9C">
              <w:rPr>
                <w:rFonts w:ascii="Times New Roman" w:hAnsi="Times New Roman" w:cs="Times New Roman"/>
                <w:sz w:val="20"/>
                <w:szCs w:val="20"/>
              </w:rPr>
              <w:t xml:space="preserve">that </w:t>
            </w:r>
            <w:r w:rsidRPr="00BE4A9C">
              <w:rPr>
                <w:rFonts w:ascii="Times New Roman" w:hAnsi="Times New Roman" w:cs="Times New Roman"/>
                <w:sz w:val="20"/>
                <w:szCs w:val="20"/>
              </w:rPr>
              <w:t xml:space="preserve">does not fully satisfy the criteria </w:t>
            </w:r>
            <w:r w:rsidR="00B425F1" w:rsidRPr="00BE4A9C">
              <w:rPr>
                <w:rFonts w:ascii="Times New Roman" w:hAnsi="Times New Roman" w:cs="Times New Roman"/>
                <w:sz w:val="20"/>
                <w:szCs w:val="20"/>
              </w:rPr>
              <w:t>shall</w:t>
            </w:r>
            <w:r w:rsidRPr="00BE4A9C">
              <w:rPr>
                <w:rFonts w:ascii="Times New Roman" w:hAnsi="Times New Roman" w:cs="Times New Roman"/>
                <w:sz w:val="20"/>
                <w:szCs w:val="20"/>
              </w:rPr>
              <w:t xml:space="preserve"> be treated as preference share capital </w:t>
            </w:r>
            <w:r w:rsidR="00365743" w:rsidRPr="00BE4A9C">
              <w:rPr>
                <w:rFonts w:ascii="Times New Roman" w:hAnsi="Times New Roman" w:cs="Times New Roman"/>
                <w:sz w:val="20"/>
                <w:szCs w:val="20"/>
              </w:rPr>
              <w:t xml:space="preserve">and classified accordingly </w:t>
            </w:r>
            <w:r w:rsidRPr="00BE4A9C">
              <w:rPr>
                <w:rFonts w:ascii="Times New Roman" w:hAnsi="Times New Roman" w:cs="Times New Roman"/>
                <w:sz w:val="20"/>
                <w:szCs w:val="20"/>
              </w:rPr>
              <w:t>notwithstanding their description or designation.</w:t>
            </w:r>
          </w:p>
        </w:tc>
      </w:tr>
      <w:tr w:rsidR="00244DA3" w:rsidRPr="007B276A" w14:paraId="1182093A" w14:textId="77777777" w:rsidTr="00BE4A9C">
        <w:trPr>
          <w:gridAfter w:val="1"/>
          <w:wAfter w:w="7" w:type="dxa"/>
          <w:trHeight w:val="1260"/>
        </w:trPr>
        <w:tc>
          <w:tcPr>
            <w:tcW w:w="1843" w:type="dxa"/>
            <w:gridSpan w:val="2"/>
            <w:vMerge/>
            <w:hideMark/>
          </w:tcPr>
          <w:p w14:paraId="1B301C47" w14:textId="77777777" w:rsidR="00244DA3" w:rsidRPr="00BE4A9C" w:rsidRDefault="00244DA3">
            <w:pPr>
              <w:rPr>
                <w:rFonts w:ascii="Times New Roman" w:hAnsi="Times New Roman" w:cs="Times New Roman"/>
                <w:sz w:val="20"/>
                <w:szCs w:val="20"/>
              </w:rPr>
            </w:pPr>
          </w:p>
        </w:tc>
        <w:tc>
          <w:tcPr>
            <w:tcW w:w="2835" w:type="dxa"/>
            <w:vMerge/>
            <w:hideMark/>
          </w:tcPr>
          <w:p w14:paraId="1FB985E5" w14:textId="77777777" w:rsidR="00244DA3" w:rsidRPr="00BE4A9C" w:rsidRDefault="00244DA3">
            <w:pPr>
              <w:rPr>
                <w:rFonts w:ascii="Times New Roman" w:hAnsi="Times New Roman" w:cs="Times New Roman"/>
                <w:sz w:val="20"/>
                <w:szCs w:val="20"/>
              </w:rPr>
            </w:pPr>
          </w:p>
        </w:tc>
        <w:tc>
          <w:tcPr>
            <w:tcW w:w="4529" w:type="dxa"/>
            <w:vMerge/>
            <w:hideMark/>
          </w:tcPr>
          <w:p w14:paraId="2B525B37" w14:textId="77777777" w:rsidR="00244DA3" w:rsidRPr="00BE4A9C" w:rsidRDefault="00244DA3">
            <w:pPr>
              <w:rPr>
                <w:rFonts w:ascii="Times New Roman" w:hAnsi="Times New Roman" w:cs="Times New Roman"/>
                <w:sz w:val="20"/>
                <w:szCs w:val="20"/>
              </w:rPr>
            </w:pPr>
          </w:p>
        </w:tc>
      </w:tr>
      <w:tr w:rsidR="00244DA3" w:rsidRPr="007B276A" w14:paraId="02482F65" w14:textId="77777777" w:rsidTr="00BE4A9C">
        <w:trPr>
          <w:gridAfter w:val="1"/>
          <w:wAfter w:w="7" w:type="dxa"/>
          <w:trHeight w:val="735"/>
        </w:trPr>
        <w:tc>
          <w:tcPr>
            <w:tcW w:w="1843" w:type="dxa"/>
            <w:gridSpan w:val="2"/>
            <w:hideMark/>
          </w:tcPr>
          <w:p w14:paraId="08968C93" w14:textId="213C5E79" w:rsidR="007B276A" w:rsidRDefault="00272FA9" w:rsidP="00BE4A9C">
            <w:pPr>
              <w:spacing w:after="0"/>
              <w:rPr>
                <w:rFonts w:ascii="Times New Roman" w:hAnsi="Times New Roman" w:cs="Times New Roman"/>
                <w:sz w:val="20"/>
                <w:szCs w:val="20"/>
              </w:rPr>
            </w:pPr>
            <w:r w:rsidRPr="00BE4A9C">
              <w:rPr>
                <w:rFonts w:ascii="Times New Roman" w:hAnsi="Times New Roman" w:cs="Times New Roman"/>
                <w:sz w:val="20"/>
                <w:szCs w:val="20"/>
              </w:rPr>
              <w:t>R0010/C0020</w:t>
            </w:r>
            <w:r w:rsidR="004F02CE" w:rsidRPr="00BE4A9C">
              <w:rPr>
                <w:rFonts w:ascii="Times New Roman" w:hAnsi="Times New Roman" w:cs="Times New Roman"/>
                <w:sz w:val="20"/>
                <w:szCs w:val="20"/>
              </w:rPr>
              <w:t xml:space="preserve"> </w:t>
            </w:r>
          </w:p>
          <w:p w14:paraId="44A8AB0B" w14:textId="129B9156" w:rsidR="00244DA3" w:rsidRPr="00BE4A9C" w:rsidRDefault="004F02CE" w:rsidP="00272FA9">
            <w:pPr>
              <w:rPr>
                <w:rFonts w:ascii="Times New Roman" w:hAnsi="Times New Roman" w:cs="Times New Roman"/>
                <w:sz w:val="20"/>
                <w:szCs w:val="20"/>
              </w:rPr>
            </w:pPr>
            <w:r w:rsidRPr="00BE4A9C">
              <w:rPr>
                <w:rFonts w:ascii="Times New Roman" w:hAnsi="Times New Roman" w:cs="Times New Roman"/>
                <w:sz w:val="20"/>
                <w:szCs w:val="20"/>
              </w:rPr>
              <w:t>(B1)</w:t>
            </w:r>
          </w:p>
        </w:tc>
        <w:tc>
          <w:tcPr>
            <w:tcW w:w="2835" w:type="dxa"/>
            <w:hideMark/>
          </w:tcPr>
          <w:p w14:paraId="15B6AEF3" w14:textId="2401016E" w:rsidR="00244DA3" w:rsidRPr="00BE4A9C" w:rsidRDefault="00244DA3">
            <w:pPr>
              <w:rPr>
                <w:rFonts w:ascii="Times New Roman" w:hAnsi="Times New Roman" w:cs="Times New Roman"/>
                <w:sz w:val="20"/>
                <w:szCs w:val="20"/>
              </w:rPr>
            </w:pPr>
            <w:r w:rsidRPr="00BE4A9C">
              <w:rPr>
                <w:rFonts w:ascii="Times New Roman" w:hAnsi="Times New Roman" w:cs="Times New Roman"/>
                <w:sz w:val="20"/>
                <w:szCs w:val="20"/>
              </w:rPr>
              <w:t>Ordinary share capital (gross of own shares) –</w:t>
            </w:r>
            <w:r w:rsidR="00616AE2" w:rsidRPr="00BE4A9C">
              <w:rPr>
                <w:rFonts w:ascii="Times New Roman" w:hAnsi="Times New Roman" w:cs="Times New Roman"/>
                <w:sz w:val="20"/>
                <w:szCs w:val="20"/>
              </w:rPr>
              <w:t xml:space="preserve"> </w:t>
            </w:r>
            <w:r w:rsidRPr="00BE4A9C">
              <w:rPr>
                <w:rFonts w:ascii="Times New Roman" w:hAnsi="Times New Roman" w:cs="Times New Roman"/>
                <w:sz w:val="20"/>
                <w:szCs w:val="20"/>
              </w:rPr>
              <w:t>tier 1 unrestricted</w:t>
            </w:r>
          </w:p>
        </w:tc>
        <w:tc>
          <w:tcPr>
            <w:tcW w:w="4529" w:type="dxa"/>
            <w:hideMark/>
          </w:tcPr>
          <w:p w14:paraId="1C624D9D" w14:textId="27F7087C" w:rsidR="00244DA3" w:rsidRPr="00BE4A9C" w:rsidRDefault="00244DA3" w:rsidP="0027250D">
            <w:pPr>
              <w:rPr>
                <w:rFonts w:ascii="Times New Roman" w:hAnsi="Times New Roman" w:cs="Times New Roman"/>
                <w:sz w:val="20"/>
                <w:szCs w:val="20"/>
              </w:rPr>
            </w:pPr>
            <w:r w:rsidRPr="00BE4A9C">
              <w:rPr>
                <w:rFonts w:ascii="Times New Roman" w:hAnsi="Times New Roman" w:cs="Times New Roman"/>
                <w:sz w:val="20"/>
                <w:szCs w:val="20"/>
              </w:rPr>
              <w:t>This is the amount of paid</w:t>
            </w:r>
            <w:r w:rsidR="00616AE2" w:rsidRPr="00BE4A9C">
              <w:rPr>
                <w:rFonts w:ascii="Times New Roman" w:hAnsi="Times New Roman" w:cs="Times New Roman"/>
                <w:sz w:val="20"/>
                <w:szCs w:val="20"/>
              </w:rPr>
              <w:t xml:space="preserve"> </w:t>
            </w:r>
            <w:r w:rsidRPr="00BE4A9C">
              <w:rPr>
                <w:rFonts w:ascii="Times New Roman" w:hAnsi="Times New Roman" w:cs="Times New Roman"/>
                <w:sz w:val="20"/>
                <w:szCs w:val="20"/>
              </w:rPr>
              <w:t xml:space="preserve">up ordinary share capital </w:t>
            </w:r>
            <w:r w:rsidR="002176E9" w:rsidRPr="00BE4A9C">
              <w:rPr>
                <w:rFonts w:ascii="Times New Roman" w:hAnsi="Times New Roman" w:cs="Times New Roman"/>
                <w:sz w:val="20"/>
                <w:szCs w:val="20"/>
              </w:rPr>
              <w:t xml:space="preserve">that </w:t>
            </w:r>
            <w:r w:rsidRPr="00BE4A9C">
              <w:rPr>
                <w:rFonts w:ascii="Times New Roman" w:hAnsi="Times New Roman" w:cs="Times New Roman"/>
                <w:sz w:val="20"/>
                <w:szCs w:val="20"/>
              </w:rPr>
              <w:t xml:space="preserve">meets </w:t>
            </w:r>
            <w:r w:rsidR="0027250D" w:rsidRPr="00BE4A9C">
              <w:rPr>
                <w:rFonts w:ascii="Times New Roman" w:hAnsi="Times New Roman" w:cs="Times New Roman"/>
                <w:sz w:val="20"/>
                <w:szCs w:val="20"/>
              </w:rPr>
              <w:t>unrestricted Tier 1</w:t>
            </w:r>
            <w:ins w:id="17" w:author="Author">
              <w:r w:rsidR="006511B6">
                <w:rPr>
                  <w:rFonts w:ascii="Times New Roman" w:hAnsi="Times New Roman" w:cs="Times New Roman"/>
                  <w:sz w:val="20"/>
                  <w:szCs w:val="20"/>
                </w:rPr>
                <w:t>-</w:t>
              </w:r>
            </w:ins>
            <w:r w:rsidR="0027250D" w:rsidRPr="00BE4A9C">
              <w:rPr>
                <w:rFonts w:ascii="Times New Roman" w:hAnsi="Times New Roman" w:cs="Times New Roman"/>
                <w:sz w:val="20"/>
                <w:szCs w:val="20"/>
              </w:rPr>
              <w:t xml:space="preserve"> </w:t>
            </w:r>
            <w:r w:rsidRPr="00BE4A9C">
              <w:rPr>
                <w:rFonts w:ascii="Times New Roman" w:hAnsi="Times New Roman" w:cs="Times New Roman"/>
                <w:sz w:val="20"/>
                <w:szCs w:val="20"/>
              </w:rPr>
              <w:t>criteria</w:t>
            </w:r>
            <w:r w:rsidR="0027250D" w:rsidRPr="00BE4A9C">
              <w:rPr>
                <w:rFonts w:ascii="Times New Roman" w:hAnsi="Times New Roman" w:cs="Times New Roman"/>
                <w:sz w:val="20"/>
                <w:szCs w:val="20"/>
              </w:rPr>
              <w:t>.</w:t>
            </w:r>
          </w:p>
        </w:tc>
      </w:tr>
      <w:tr w:rsidR="00244DA3" w:rsidRPr="007B276A" w14:paraId="768A75DC" w14:textId="77777777" w:rsidTr="00BE4A9C">
        <w:trPr>
          <w:gridAfter w:val="1"/>
          <w:wAfter w:w="7" w:type="dxa"/>
          <w:trHeight w:val="766"/>
        </w:trPr>
        <w:tc>
          <w:tcPr>
            <w:tcW w:w="1843" w:type="dxa"/>
            <w:gridSpan w:val="2"/>
            <w:hideMark/>
          </w:tcPr>
          <w:p w14:paraId="08D8F220" w14:textId="5E6D5D0F" w:rsidR="007B276A" w:rsidRDefault="00272FA9" w:rsidP="00BE4A9C">
            <w:pPr>
              <w:spacing w:after="0"/>
              <w:rPr>
                <w:rFonts w:ascii="Times New Roman" w:hAnsi="Times New Roman" w:cs="Times New Roman"/>
                <w:sz w:val="20"/>
                <w:szCs w:val="20"/>
              </w:rPr>
            </w:pPr>
            <w:r w:rsidRPr="00BE4A9C">
              <w:rPr>
                <w:rFonts w:ascii="Times New Roman" w:hAnsi="Times New Roman" w:cs="Times New Roman"/>
                <w:sz w:val="20"/>
                <w:szCs w:val="20"/>
              </w:rPr>
              <w:t>R0010/C0040</w:t>
            </w:r>
            <w:r w:rsidR="00326066" w:rsidRPr="00BE4A9C">
              <w:rPr>
                <w:rFonts w:ascii="Times New Roman" w:hAnsi="Times New Roman" w:cs="Times New Roman"/>
                <w:sz w:val="20"/>
                <w:szCs w:val="20"/>
              </w:rPr>
              <w:t xml:space="preserve"> </w:t>
            </w:r>
          </w:p>
          <w:p w14:paraId="3B28F5BF" w14:textId="2497E7E9" w:rsidR="004F02CE" w:rsidRPr="00BE4A9C" w:rsidRDefault="00326066">
            <w:pPr>
              <w:rPr>
                <w:rFonts w:ascii="Times New Roman" w:hAnsi="Times New Roman" w:cs="Times New Roman"/>
                <w:sz w:val="20"/>
                <w:szCs w:val="20"/>
              </w:rPr>
            </w:pPr>
            <w:r w:rsidRPr="00BE4A9C">
              <w:rPr>
                <w:rFonts w:ascii="Times New Roman" w:hAnsi="Times New Roman" w:cs="Times New Roman"/>
                <w:sz w:val="20"/>
                <w:szCs w:val="20"/>
              </w:rPr>
              <w:t>(C1)</w:t>
            </w:r>
          </w:p>
        </w:tc>
        <w:tc>
          <w:tcPr>
            <w:tcW w:w="2835" w:type="dxa"/>
            <w:hideMark/>
          </w:tcPr>
          <w:p w14:paraId="2D687103" w14:textId="77777777" w:rsidR="00244DA3" w:rsidRPr="00BE4A9C" w:rsidRDefault="00244DA3">
            <w:pPr>
              <w:rPr>
                <w:rFonts w:ascii="Times New Roman" w:hAnsi="Times New Roman" w:cs="Times New Roman"/>
                <w:sz w:val="20"/>
                <w:szCs w:val="20"/>
              </w:rPr>
            </w:pPr>
            <w:r w:rsidRPr="00BE4A9C">
              <w:rPr>
                <w:rFonts w:ascii="Times New Roman" w:hAnsi="Times New Roman" w:cs="Times New Roman"/>
                <w:sz w:val="20"/>
                <w:szCs w:val="20"/>
              </w:rPr>
              <w:t>Ordinary share capital (gross of own shares) – tier 2</w:t>
            </w:r>
          </w:p>
        </w:tc>
        <w:tc>
          <w:tcPr>
            <w:tcW w:w="4529" w:type="dxa"/>
            <w:hideMark/>
          </w:tcPr>
          <w:p w14:paraId="1AC444A7" w14:textId="72A898DA" w:rsidR="00244DA3" w:rsidRPr="00BE4A9C" w:rsidRDefault="00244DA3" w:rsidP="00AB486E">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called up ordinary share capital </w:t>
            </w:r>
            <w:r w:rsidR="00AB486E" w:rsidRPr="00BE4A9C">
              <w:rPr>
                <w:rFonts w:ascii="Times New Roman" w:hAnsi="Times New Roman" w:cs="Times New Roman"/>
                <w:sz w:val="20"/>
                <w:szCs w:val="20"/>
              </w:rPr>
              <w:t>that</w:t>
            </w:r>
            <w:r w:rsidRPr="00BE4A9C">
              <w:rPr>
                <w:rFonts w:ascii="Times New Roman" w:hAnsi="Times New Roman" w:cs="Times New Roman"/>
                <w:sz w:val="20"/>
                <w:szCs w:val="20"/>
              </w:rPr>
              <w:t xml:space="preserve"> meets the criteria for Tier 2</w:t>
            </w:r>
            <w:r w:rsidR="002176E9" w:rsidRPr="00BE4A9C">
              <w:rPr>
                <w:rFonts w:ascii="Times New Roman" w:hAnsi="Times New Roman" w:cs="Times New Roman"/>
                <w:sz w:val="20"/>
                <w:szCs w:val="20"/>
              </w:rPr>
              <w:t>.</w:t>
            </w:r>
          </w:p>
        </w:tc>
      </w:tr>
      <w:tr w:rsidR="00016BE4" w:rsidRPr="007B276A" w14:paraId="7C8C6800" w14:textId="77777777" w:rsidTr="00BE4A9C">
        <w:trPr>
          <w:gridAfter w:val="1"/>
          <w:wAfter w:w="7" w:type="dxa"/>
          <w:trHeight w:val="735"/>
        </w:trPr>
        <w:tc>
          <w:tcPr>
            <w:tcW w:w="1843" w:type="dxa"/>
            <w:gridSpan w:val="2"/>
          </w:tcPr>
          <w:p w14:paraId="579AD090"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R0020/C0010</w:t>
            </w:r>
          </w:p>
          <w:p w14:paraId="5D9099E9" w14:textId="693FF96E" w:rsidR="00016BE4" w:rsidRPr="007B276A" w:rsidDel="00272FA9"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(A1A)</w:t>
            </w:r>
          </w:p>
        </w:tc>
        <w:tc>
          <w:tcPr>
            <w:tcW w:w="2835" w:type="dxa"/>
          </w:tcPr>
          <w:p w14:paraId="0F6D628E" w14:textId="4A1F80D2" w:rsidR="00016BE4" w:rsidRPr="007B276A" w:rsidRDefault="00016BE4">
            <w:pPr>
              <w:rPr>
                <w:rFonts w:ascii="Times New Roman" w:hAnsi="Times New Roman" w:cs="Times New Roman"/>
                <w:sz w:val="20"/>
                <w:szCs w:val="20"/>
              </w:rPr>
            </w:pPr>
            <w:r w:rsidRPr="00923EEB">
              <w:rPr>
                <w:rFonts w:ascii="Times New Roman" w:hAnsi="Times New Roman" w:cs="Times New Roman"/>
                <w:sz w:val="20"/>
                <w:szCs w:val="20"/>
              </w:rPr>
              <w:t xml:space="preserve">Non-available called but not paid in ordinary share capital at group level – total </w:t>
            </w:r>
          </w:p>
        </w:tc>
        <w:tc>
          <w:tcPr>
            <w:tcW w:w="4529" w:type="dxa"/>
          </w:tcPr>
          <w:p w14:paraId="726A8C11" w14:textId="7DD91125" w:rsidR="00016BE4" w:rsidRPr="007B276A" w:rsidRDefault="00016BE4" w:rsidP="00BE4A9C">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called but not paid in ordinary share capital which is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016BE4" w:rsidRPr="007B276A" w14:paraId="159376DD" w14:textId="77777777" w:rsidTr="00BE4A9C">
        <w:trPr>
          <w:gridAfter w:val="1"/>
          <w:wAfter w:w="7" w:type="dxa"/>
          <w:trHeight w:val="735"/>
        </w:trPr>
        <w:tc>
          <w:tcPr>
            <w:tcW w:w="1843" w:type="dxa"/>
            <w:gridSpan w:val="2"/>
          </w:tcPr>
          <w:p w14:paraId="5650D7FC"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R0020/C0020</w:t>
            </w:r>
          </w:p>
          <w:p w14:paraId="63E5555F" w14:textId="767AD561" w:rsidR="00016BE4" w:rsidRPr="007B276A" w:rsidDel="00272FA9"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(B1A)</w:t>
            </w:r>
          </w:p>
        </w:tc>
        <w:tc>
          <w:tcPr>
            <w:tcW w:w="2835" w:type="dxa"/>
          </w:tcPr>
          <w:p w14:paraId="70090FDA" w14:textId="359DE1F0" w:rsidR="00016BE4" w:rsidRPr="007B276A" w:rsidRDefault="00016BE4">
            <w:pPr>
              <w:rPr>
                <w:rFonts w:ascii="Times New Roman" w:hAnsi="Times New Roman" w:cs="Times New Roman"/>
                <w:sz w:val="20"/>
                <w:szCs w:val="20"/>
              </w:rPr>
            </w:pPr>
            <w:r w:rsidRPr="00923EEB">
              <w:rPr>
                <w:rFonts w:ascii="Times New Roman" w:hAnsi="Times New Roman" w:cs="Times New Roman"/>
                <w:sz w:val="20"/>
                <w:szCs w:val="20"/>
              </w:rPr>
              <w:t>Non-available called but not paid in ordinary share capital at group level – tier 1 unrestricted</w:t>
            </w:r>
          </w:p>
        </w:tc>
        <w:tc>
          <w:tcPr>
            <w:tcW w:w="4529" w:type="dxa"/>
          </w:tcPr>
          <w:p w14:paraId="26B1FF14" w14:textId="6B1F5906" w:rsidR="00016BE4" w:rsidRPr="007B276A" w:rsidRDefault="00016BE4" w:rsidP="00BE4A9C">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called but not paid in ordinary share capital which is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tier 1 unrestricted criteria.</w:t>
            </w:r>
          </w:p>
        </w:tc>
      </w:tr>
      <w:tr w:rsidR="00016BE4" w:rsidRPr="007B276A" w14:paraId="14F7E33B" w14:textId="77777777" w:rsidTr="00BE4A9C">
        <w:trPr>
          <w:gridAfter w:val="1"/>
          <w:wAfter w:w="7" w:type="dxa"/>
          <w:trHeight w:val="735"/>
        </w:trPr>
        <w:tc>
          <w:tcPr>
            <w:tcW w:w="1843" w:type="dxa"/>
            <w:gridSpan w:val="2"/>
          </w:tcPr>
          <w:p w14:paraId="6158ED96"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R0020/C0040</w:t>
            </w:r>
          </w:p>
          <w:p w14:paraId="38124106" w14:textId="2B9F7D5E" w:rsidR="00016BE4" w:rsidRPr="007B276A" w:rsidDel="00272FA9"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(C1A)</w:t>
            </w:r>
          </w:p>
        </w:tc>
        <w:tc>
          <w:tcPr>
            <w:tcW w:w="2835" w:type="dxa"/>
          </w:tcPr>
          <w:p w14:paraId="2F554B1D" w14:textId="04F19260" w:rsidR="00016BE4" w:rsidRPr="007B276A" w:rsidRDefault="00016BE4">
            <w:pPr>
              <w:rPr>
                <w:rFonts w:ascii="Times New Roman" w:hAnsi="Times New Roman" w:cs="Times New Roman"/>
                <w:sz w:val="20"/>
                <w:szCs w:val="20"/>
              </w:rPr>
            </w:pPr>
            <w:r w:rsidRPr="00923EEB">
              <w:rPr>
                <w:rFonts w:ascii="Times New Roman" w:hAnsi="Times New Roman" w:cs="Times New Roman"/>
                <w:sz w:val="20"/>
                <w:szCs w:val="20"/>
              </w:rPr>
              <w:t>Non-available called but not paid in ordinary share capital at group level –tier 2</w:t>
            </w:r>
          </w:p>
        </w:tc>
        <w:tc>
          <w:tcPr>
            <w:tcW w:w="4529" w:type="dxa"/>
          </w:tcPr>
          <w:p w14:paraId="762F7066" w14:textId="1DD5552A" w:rsidR="00016BE4" w:rsidRPr="007B276A" w:rsidRDefault="00016BE4" w:rsidP="007830AD">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w:t>
            </w:r>
            <w:del w:id="18" w:author="Author">
              <w:r w:rsidRPr="00923EEB" w:rsidDel="007830AD">
                <w:rPr>
                  <w:rFonts w:ascii="Times New Roman" w:hAnsi="Times New Roman" w:cs="Times New Roman"/>
                  <w:sz w:val="20"/>
                  <w:szCs w:val="20"/>
                </w:rPr>
                <w:delText xml:space="preserve">total </w:delText>
              </w:r>
            </w:del>
            <w:r w:rsidRPr="00923EEB">
              <w:rPr>
                <w:rFonts w:ascii="Times New Roman" w:hAnsi="Times New Roman" w:cs="Times New Roman"/>
                <w:sz w:val="20"/>
                <w:szCs w:val="20"/>
              </w:rPr>
              <w:t xml:space="preserve">amount of called but not paid in ordinary share capital which is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which meets the criteria for Tier 2.</w:t>
            </w:r>
          </w:p>
        </w:tc>
      </w:tr>
      <w:tr w:rsidR="00016BE4" w:rsidRPr="007B276A" w14:paraId="7A090123" w14:textId="77777777" w:rsidTr="00BE4A9C">
        <w:trPr>
          <w:gridAfter w:val="1"/>
          <w:wAfter w:w="7" w:type="dxa"/>
          <w:trHeight w:val="735"/>
        </w:trPr>
        <w:tc>
          <w:tcPr>
            <w:tcW w:w="1843" w:type="dxa"/>
            <w:gridSpan w:val="2"/>
            <w:hideMark/>
          </w:tcPr>
          <w:p w14:paraId="38D865CB" w14:textId="48FCE0C6"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R0030/C0010</w:t>
            </w:r>
          </w:p>
          <w:p w14:paraId="60C5F3BC" w14:textId="77777777" w:rsidR="00016BE4" w:rsidRPr="00BE4A9C" w:rsidRDefault="00016BE4" w:rsidP="00272FA9">
            <w:pPr>
              <w:rPr>
                <w:rFonts w:ascii="Times New Roman" w:hAnsi="Times New Roman" w:cs="Times New Roman"/>
                <w:sz w:val="20"/>
                <w:szCs w:val="20"/>
              </w:rPr>
            </w:pPr>
            <w:r w:rsidRPr="00BE4A9C">
              <w:rPr>
                <w:rFonts w:ascii="Times New Roman" w:hAnsi="Times New Roman" w:cs="Times New Roman"/>
                <w:sz w:val="20"/>
                <w:szCs w:val="20"/>
              </w:rPr>
              <w:t>(A2)</w:t>
            </w:r>
          </w:p>
        </w:tc>
        <w:tc>
          <w:tcPr>
            <w:tcW w:w="2835" w:type="dxa"/>
            <w:hideMark/>
          </w:tcPr>
          <w:p w14:paraId="25246F15"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Share premium account related to ordinary share capital - total</w:t>
            </w:r>
          </w:p>
        </w:tc>
        <w:tc>
          <w:tcPr>
            <w:tcW w:w="4529" w:type="dxa"/>
            <w:hideMark/>
          </w:tcPr>
          <w:p w14:paraId="2AFE54D4" w14:textId="4D5325DE"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The total share premium account related to ordinary share capital </w:t>
            </w:r>
            <w:del w:id="19" w:author="Author">
              <w:r w:rsidRPr="00BE4A9C" w:rsidDel="00972691">
                <w:rPr>
                  <w:rFonts w:ascii="Times New Roman" w:hAnsi="Times New Roman" w:cs="Times New Roman"/>
                  <w:sz w:val="20"/>
                  <w:szCs w:val="20"/>
                </w:rPr>
                <w:delText xml:space="preserve">of the </w:delText>
              </w:r>
              <w:r w:rsidRPr="00BE4A9C" w:rsidDel="00795B6E">
                <w:rPr>
                  <w:rFonts w:ascii="Times New Roman" w:hAnsi="Times New Roman" w:cs="Times New Roman"/>
                  <w:sz w:val="20"/>
                  <w:szCs w:val="20"/>
                </w:rPr>
                <w:delText xml:space="preserve">undertaking </w:delText>
              </w:r>
            </w:del>
            <w:ins w:id="20" w:author="Author">
              <w:del w:id="21" w:author="Author">
                <w:r w:rsidR="00972691" w:rsidDel="00D559D7">
                  <w:rPr>
                    <w:rFonts w:ascii="Times New Roman" w:hAnsi="Times New Roman" w:cs="Times New Roman"/>
                    <w:sz w:val="20"/>
                    <w:szCs w:val="20"/>
                  </w:rPr>
                  <w:delText xml:space="preserve"> </w:delText>
                </w:r>
              </w:del>
            </w:ins>
            <w:r w:rsidRPr="00BE4A9C">
              <w:rPr>
                <w:rFonts w:ascii="Times New Roman" w:hAnsi="Times New Roman" w:cs="Times New Roman"/>
                <w:sz w:val="20"/>
                <w:szCs w:val="20"/>
              </w:rPr>
              <w:t xml:space="preserve">that fully satisfies the criteria for Tier 1 or Tier 2 items. </w:t>
            </w:r>
          </w:p>
        </w:tc>
      </w:tr>
      <w:tr w:rsidR="00016BE4" w:rsidRPr="007B276A" w14:paraId="0BB10857" w14:textId="77777777" w:rsidTr="00BE4A9C">
        <w:trPr>
          <w:gridAfter w:val="1"/>
          <w:wAfter w:w="7" w:type="dxa"/>
          <w:trHeight w:val="1020"/>
        </w:trPr>
        <w:tc>
          <w:tcPr>
            <w:tcW w:w="1843" w:type="dxa"/>
            <w:gridSpan w:val="2"/>
          </w:tcPr>
          <w:p w14:paraId="611BC726" w14:textId="65D5F69C" w:rsidR="00016BE4"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lastRenderedPageBreak/>
              <w:t>R0030/C0020</w:t>
            </w:r>
          </w:p>
          <w:p w14:paraId="59CDEF65" w14:textId="77777777" w:rsidR="00016BE4" w:rsidRPr="00BE4A9C" w:rsidRDefault="00016BE4" w:rsidP="00BE4A9C">
            <w:pPr>
              <w:spacing w:after="120"/>
              <w:rPr>
                <w:rFonts w:ascii="Times New Roman" w:hAnsi="Times New Roman" w:cs="Times New Roman"/>
                <w:sz w:val="20"/>
                <w:szCs w:val="20"/>
              </w:rPr>
            </w:pPr>
            <w:r w:rsidRPr="00BE4A9C">
              <w:rPr>
                <w:rFonts w:ascii="Times New Roman" w:hAnsi="Times New Roman" w:cs="Times New Roman"/>
                <w:sz w:val="20"/>
                <w:szCs w:val="20"/>
              </w:rPr>
              <w:t>(B2)</w:t>
            </w:r>
          </w:p>
        </w:tc>
        <w:tc>
          <w:tcPr>
            <w:tcW w:w="2835" w:type="dxa"/>
            <w:hideMark/>
          </w:tcPr>
          <w:p w14:paraId="4C65E2F0" w14:textId="5C62B1E9"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Share premium account related to ordinary share capital – tier 1 unrestricted</w:t>
            </w:r>
          </w:p>
        </w:tc>
        <w:tc>
          <w:tcPr>
            <w:tcW w:w="4529" w:type="dxa"/>
            <w:hideMark/>
          </w:tcPr>
          <w:p w14:paraId="7BBFE494" w14:textId="51501F6B" w:rsidR="00016BE4" w:rsidRPr="00BE4A9C" w:rsidRDefault="00016BE4" w:rsidP="002176E9">
            <w:pPr>
              <w:rPr>
                <w:rFonts w:ascii="Times New Roman" w:hAnsi="Times New Roman" w:cs="Times New Roman"/>
                <w:sz w:val="20"/>
                <w:szCs w:val="20"/>
              </w:rPr>
            </w:pPr>
            <w:r w:rsidRPr="00BE4A9C">
              <w:rPr>
                <w:rFonts w:ascii="Times New Roman" w:hAnsi="Times New Roman" w:cs="Times New Roman"/>
                <w:sz w:val="20"/>
                <w:szCs w:val="20"/>
              </w:rPr>
              <w:t>This is the amount of the share premium account related to ordinary shares that meets the criteria for Tier 1 unrestricted because it relates to ordinary share capital treated as unrestricted Tier 1.</w:t>
            </w:r>
          </w:p>
        </w:tc>
      </w:tr>
      <w:tr w:rsidR="00016BE4" w:rsidRPr="007B276A" w14:paraId="06311EA6" w14:textId="77777777" w:rsidTr="00BE4A9C">
        <w:trPr>
          <w:gridAfter w:val="1"/>
          <w:wAfter w:w="7" w:type="dxa"/>
          <w:trHeight w:val="735"/>
        </w:trPr>
        <w:tc>
          <w:tcPr>
            <w:tcW w:w="1843" w:type="dxa"/>
            <w:gridSpan w:val="2"/>
            <w:hideMark/>
          </w:tcPr>
          <w:p w14:paraId="2199ADC6" w14:textId="09D23BAB"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R0030/C0040</w:t>
            </w:r>
          </w:p>
          <w:p w14:paraId="1FAC594D" w14:textId="77777777" w:rsidR="00016BE4" w:rsidRPr="00BE4A9C" w:rsidRDefault="00016BE4" w:rsidP="00272FA9">
            <w:pPr>
              <w:rPr>
                <w:rFonts w:ascii="Times New Roman" w:hAnsi="Times New Roman" w:cs="Times New Roman"/>
                <w:sz w:val="20"/>
                <w:szCs w:val="20"/>
              </w:rPr>
            </w:pPr>
            <w:r w:rsidRPr="00BE4A9C">
              <w:rPr>
                <w:rFonts w:ascii="Times New Roman" w:hAnsi="Times New Roman" w:cs="Times New Roman"/>
                <w:sz w:val="20"/>
                <w:szCs w:val="20"/>
              </w:rPr>
              <w:t>(C2)</w:t>
            </w:r>
          </w:p>
        </w:tc>
        <w:tc>
          <w:tcPr>
            <w:tcW w:w="2835" w:type="dxa"/>
            <w:hideMark/>
          </w:tcPr>
          <w:p w14:paraId="31EAA6AE" w14:textId="6147C2E5"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Share premium account related to ordinary share capital – tier 2</w:t>
            </w:r>
          </w:p>
        </w:tc>
        <w:tc>
          <w:tcPr>
            <w:tcW w:w="4529" w:type="dxa"/>
            <w:hideMark/>
          </w:tcPr>
          <w:p w14:paraId="12093489" w14:textId="1817F391" w:rsidR="00016BE4" w:rsidRPr="00BE4A9C" w:rsidRDefault="00016BE4" w:rsidP="00AB486E">
            <w:pPr>
              <w:rPr>
                <w:rFonts w:ascii="Times New Roman" w:hAnsi="Times New Roman" w:cs="Times New Roman"/>
                <w:sz w:val="20"/>
                <w:szCs w:val="20"/>
              </w:rPr>
            </w:pPr>
            <w:r w:rsidRPr="00BE4A9C">
              <w:rPr>
                <w:rFonts w:ascii="Times New Roman" w:hAnsi="Times New Roman" w:cs="Times New Roman"/>
                <w:sz w:val="20"/>
                <w:szCs w:val="20"/>
              </w:rPr>
              <w:t>This is the amount of the share premium account related to ordinary shares that meets the criteria for Tier 2 because it relates to ordinary share capital treated as Tier 2.</w:t>
            </w:r>
          </w:p>
        </w:tc>
      </w:tr>
      <w:tr w:rsidR="00016BE4" w:rsidRPr="007B276A" w14:paraId="471A2408" w14:textId="77777777" w:rsidTr="00BE4A9C">
        <w:trPr>
          <w:gridAfter w:val="1"/>
          <w:wAfter w:w="7" w:type="dxa"/>
          <w:trHeight w:val="1020"/>
        </w:trPr>
        <w:tc>
          <w:tcPr>
            <w:tcW w:w="1843" w:type="dxa"/>
            <w:gridSpan w:val="2"/>
            <w:hideMark/>
          </w:tcPr>
          <w:p w14:paraId="25718698" w14:textId="69E7D166"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R0040/C0010</w:t>
            </w:r>
          </w:p>
          <w:p w14:paraId="0F454937" w14:textId="77777777" w:rsidR="00016BE4" w:rsidRPr="00BE4A9C" w:rsidRDefault="00016BE4" w:rsidP="00272FA9">
            <w:pPr>
              <w:rPr>
                <w:rFonts w:ascii="Times New Roman" w:hAnsi="Times New Roman" w:cs="Times New Roman"/>
                <w:sz w:val="20"/>
                <w:szCs w:val="20"/>
              </w:rPr>
            </w:pPr>
            <w:r w:rsidRPr="00BE4A9C">
              <w:rPr>
                <w:rFonts w:ascii="Times New Roman" w:hAnsi="Times New Roman" w:cs="Times New Roman"/>
                <w:sz w:val="20"/>
                <w:szCs w:val="20"/>
              </w:rPr>
              <w:t>(A3)</w:t>
            </w:r>
          </w:p>
        </w:tc>
        <w:tc>
          <w:tcPr>
            <w:tcW w:w="2835" w:type="dxa"/>
            <w:hideMark/>
          </w:tcPr>
          <w:p w14:paraId="70168E35" w14:textId="5E4A8446" w:rsidR="00016BE4" w:rsidRPr="00BE4A9C" w:rsidRDefault="00016BE4" w:rsidP="0027250D">
            <w:pPr>
              <w:rPr>
                <w:rFonts w:ascii="Times New Roman" w:hAnsi="Times New Roman" w:cs="Times New Roman"/>
                <w:sz w:val="20"/>
                <w:szCs w:val="20"/>
              </w:rPr>
            </w:pPr>
            <w:r w:rsidRPr="00BE4A9C">
              <w:rPr>
                <w:rFonts w:ascii="Times New Roman" w:hAnsi="Times New Roman" w:cs="Times New Roman"/>
                <w:sz w:val="20"/>
                <w:szCs w:val="20"/>
              </w:rPr>
              <w:t xml:space="preserve">Initial funds, members' contributions or the equivalent basic own fund item for mutual and mutual-type undertakings - total </w:t>
            </w:r>
          </w:p>
        </w:tc>
        <w:tc>
          <w:tcPr>
            <w:tcW w:w="4529" w:type="dxa"/>
            <w:hideMark/>
          </w:tcPr>
          <w:p w14:paraId="24680F27" w14:textId="448DC1C0"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The initial funds, members' contributions or the equivalent basic own fund item for mutual and mutual-type undertakings that fully satisfies the criteria for Tier 1 or Tier 2 items.</w:t>
            </w:r>
            <w:r w:rsidRPr="00BE4A9C">
              <w:rPr>
                <w:rFonts w:ascii="Times New Roman" w:hAnsi="Times New Roman" w:cs="Times New Roman"/>
                <w:sz w:val="20"/>
                <w:szCs w:val="20"/>
              </w:rPr>
              <w:br/>
            </w:r>
          </w:p>
        </w:tc>
      </w:tr>
      <w:tr w:rsidR="00016BE4" w:rsidRPr="007B276A" w14:paraId="5FE84A12" w14:textId="77777777" w:rsidTr="00BE4A9C">
        <w:trPr>
          <w:gridAfter w:val="1"/>
          <w:wAfter w:w="7" w:type="dxa"/>
          <w:trHeight w:val="1020"/>
        </w:trPr>
        <w:tc>
          <w:tcPr>
            <w:tcW w:w="1843" w:type="dxa"/>
            <w:gridSpan w:val="2"/>
            <w:hideMark/>
          </w:tcPr>
          <w:p w14:paraId="50E53114" w14:textId="0D4EC941"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R0040/C0020</w:t>
            </w:r>
          </w:p>
          <w:p w14:paraId="0398B4DF" w14:textId="77777777" w:rsidR="00016BE4" w:rsidRPr="00BE4A9C" w:rsidRDefault="00016BE4" w:rsidP="00272FA9">
            <w:pPr>
              <w:rPr>
                <w:rFonts w:ascii="Times New Roman" w:hAnsi="Times New Roman" w:cs="Times New Roman"/>
                <w:sz w:val="20"/>
                <w:szCs w:val="20"/>
              </w:rPr>
            </w:pPr>
            <w:r w:rsidRPr="00BE4A9C">
              <w:rPr>
                <w:rFonts w:ascii="Times New Roman" w:hAnsi="Times New Roman" w:cs="Times New Roman"/>
                <w:sz w:val="20"/>
                <w:szCs w:val="20"/>
              </w:rPr>
              <w:t>(B3)</w:t>
            </w:r>
          </w:p>
        </w:tc>
        <w:tc>
          <w:tcPr>
            <w:tcW w:w="2835" w:type="dxa"/>
            <w:hideMark/>
          </w:tcPr>
          <w:p w14:paraId="145F7202" w14:textId="5E0701F4" w:rsidR="00016BE4" w:rsidRPr="00BE4A9C" w:rsidRDefault="00016BE4" w:rsidP="007C20F6">
            <w:pPr>
              <w:rPr>
                <w:rFonts w:ascii="Times New Roman" w:hAnsi="Times New Roman" w:cs="Times New Roman"/>
                <w:sz w:val="20"/>
                <w:szCs w:val="20"/>
              </w:rPr>
            </w:pPr>
            <w:r w:rsidRPr="00BE4A9C">
              <w:rPr>
                <w:rFonts w:ascii="Times New Roman" w:hAnsi="Times New Roman" w:cs="Times New Roman"/>
                <w:sz w:val="20"/>
                <w:szCs w:val="20"/>
              </w:rPr>
              <w:t xml:space="preserve">Initial funds, members' contributions or the equivalent basic own fund item for mutual and mutual-type undertakings – tier 1 unrestricted </w:t>
            </w:r>
          </w:p>
        </w:tc>
        <w:tc>
          <w:tcPr>
            <w:tcW w:w="4529" w:type="dxa"/>
            <w:hideMark/>
          </w:tcPr>
          <w:p w14:paraId="2CA56389" w14:textId="52E39BFC" w:rsidR="00016BE4" w:rsidRPr="00BE4A9C" w:rsidRDefault="00016BE4" w:rsidP="007C20F6">
            <w:pPr>
              <w:rPr>
                <w:rFonts w:ascii="Times New Roman" w:hAnsi="Times New Roman" w:cs="Times New Roman"/>
                <w:sz w:val="20"/>
                <w:szCs w:val="20"/>
              </w:rPr>
            </w:pPr>
            <w:r w:rsidRPr="00BE4A9C">
              <w:rPr>
                <w:rFonts w:ascii="Times New Roman" w:hAnsi="Times New Roman" w:cs="Times New Roman"/>
                <w:sz w:val="20"/>
                <w:szCs w:val="20"/>
              </w:rPr>
              <w:t>This is the amount of the initial funds, members' contributions or the equivalent basic own fund item for mutual and mutual-type undertakings that meets the criteria for Tier 1 unrestricted.</w:t>
            </w:r>
          </w:p>
        </w:tc>
      </w:tr>
      <w:tr w:rsidR="00016BE4" w:rsidRPr="007B276A" w14:paraId="2F584378" w14:textId="77777777" w:rsidTr="00BE4A9C">
        <w:trPr>
          <w:gridAfter w:val="1"/>
          <w:wAfter w:w="7" w:type="dxa"/>
          <w:trHeight w:val="1305"/>
        </w:trPr>
        <w:tc>
          <w:tcPr>
            <w:tcW w:w="1843" w:type="dxa"/>
            <w:gridSpan w:val="2"/>
            <w:hideMark/>
          </w:tcPr>
          <w:p w14:paraId="6D6E836E" w14:textId="00E3FD19"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R0040/C0040</w:t>
            </w:r>
          </w:p>
          <w:p w14:paraId="43B50C92" w14:textId="77777777" w:rsidR="00016BE4" w:rsidRPr="00BE4A9C" w:rsidRDefault="00016BE4" w:rsidP="00272FA9">
            <w:pPr>
              <w:rPr>
                <w:rFonts w:ascii="Times New Roman" w:hAnsi="Times New Roman" w:cs="Times New Roman"/>
                <w:sz w:val="20"/>
                <w:szCs w:val="20"/>
              </w:rPr>
            </w:pPr>
            <w:r w:rsidRPr="00BE4A9C">
              <w:rPr>
                <w:rFonts w:ascii="Times New Roman" w:hAnsi="Times New Roman" w:cs="Times New Roman"/>
                <w:sz w:val="20"/>
                <w:szCs w:val="20"/>
              </w:rPr>
              <w:t>(C3)</w:t>
            </w:r>
          </w:p>
        </w:tc>
        <w:tc>
          <w:tcPr>
            <w:tcW w:w="2835" w:type="dxa"/>
            <w:hideMark/>
          </w:tcPr>
          <w:p w14:paraId="13B00F63" w14:textId="2A817B3A" w:rsidR="00016BE4" w:rsidRPr="00BE4A9C" w:rsidRDefault="00016BE4" w:rsidP="0027250D">
            <w:pPr>
              <w:rPr>
                <w:rFonts w:ascii="Times New Roman" w:hAnsi="Times New Roman" w:cs="Times New Roman"/>
                <w:sz w:val="20"/>
                <w:szCs w:val="20"/>
              </w:rPr>
            </w:pPr>
            <w:r w:rsidRPr="00BE4A9C">
              <w:rPr>
                <w:rFonts w:ascii="Times New Roman" w:hAnsi="Times New Roman" w:cs="Times New Roman"/>
                <w:sz w:val="20"/>
                <w:szCs w:val="20"/>
              </w:rPr>
              <w:t>Initial funds, members' contributions or the equivalent basic own fund item for mutual and mutual-type undertakings – tier 2</w:t>
            </w:r>
          </w:p>
        </w:tc>
        <w:tc>
          <w:tcPr>
            <w:tcW w:w="4529" w:type="dxa"/>
            <w:hideMark/>
          </w:tcPr>
          <w:p w14:paraId="644B1457" w14:textId="46A0A9F8" w:rsidR="00016BE4" w:rsidRPr="00BE4A9C" w:rsidRDefault="00016BE4" w:rsidP="002D2F55">
            <w:pPr>
              <w:rPr>
                <w:rFonts w:ascii="Times New Roman" w:hAnsi="Times New Roman" w:cs="Times New Roman"/>
                <w:sz w:val="20"/>
                <w:szCs w:val="20"/>
              </w:rPr>
            </w:pPr>
            <w:r w:rsidRPr="00BE4A9C">
              <w:rPr>
                <w:rFonts w:ascii="Times New Roman" w:hAnsi="Times New Roman" w:cs="Times New Roman"/>
                <w:sz w:val="20"/>
                <w:szCs w:val="20"/>
              </w:rPr>
              <w:t xml:space="preserve">This is the </w:t>
            </w:r>
            <w:del w:id="22" w:author="Author">
              <w:r w:rsidRPr="00BE4A9C" w:rsidDel="002D2F55">
                <w:rPr>
                  <w:rFonts w:ascii="Times New Roman" w:hAnsi="Times New Roman" w:cs="Times New Roman"/>
                  <w:sz w:val="20"/>
                  <w:szCs w:val="20"/>
                </w:rPr>
                <w:delText xml:space="preserve">total </w:delText>
              </w:r>
            </w:del>
            <w:r w:rsidRPr="00BE4A9C">
              <w:rPr>
                <w:rFonts w:ascii="Times New Roman" w:hAnsi="Times New Roman" w:cs="Times New Roman"/>
                <w:sz w:val="20"/>
                <w:szCs w:val="20"/>
              </w:rPr>
              <w:t xml:space="preserve">amount of the initial funds, members' contributions or the equivalent basic own fund item for mutual and mutual-type undertakings that meet Tier 2 </w:t>
            </w:r>
            <w:del w:id="23" w:author="Author">
              <w:r w:rsidRPr="00BE4A9C" w:rsidDel="002D2F55">
                <w:rPr>
                  <w:rFonts w:ascii="Times New Roman" w:hAnsi="Times New Roman" w:cs="Times New Roman"/>
                  <w:sz w:val="20"/>
                  <w:szCs w:val="20"/>
                </w:rPr>
                <w:delText xml:space="preserve"> </w:delText>
              </w:r>
            </w:del>
            <w:r w:rsidRPr="00BE4A9C">
              <w:rPr>
                <w:rFonts w:ascii="Times New Roman" w:hAnsi="Times New Roman" w:cs="Times New Roman"/>
                <w:sz w:val="20"/>
                <w:szCs w:val="20"/>
              </w:rPr>
              <w:t>criteria.</w:t>
            </w:r>
          </w:p>
        </w:tc>
      </w:tr>
      <w:tr w:rsidR="00016BE4" w:rsidRPr="007B276A" w14:paraId="12063C26" w14:textId="77777777" w:rsidTr="00BE4A9C">
        <w:trPr>
          <w:gridAfter w:val="1"/>
          <w:wAfter w:w="7" w:type="dxa"/>
          <w:trHeight w:val="735"/>
        </w:trPr>
        <w:tc>
          <w:tcPr>
            <w:tcW w:w="1843" w:type="dxa"/>
            <w:gridSpan w:val="2"/>
            <w:hideMark/>
          </w:tcPr>
          <w:p w14:paraId="682121B7" w14:textId="3B227EAA"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R0050/C0010</w:t>
            </w:r>
          </w:p>
          <w:p w14:paraId="5A17627D" w14:textId="77777777" w:rsidR="00016BE4" w:rsidRPr="00BE4A9C" w:rsidRDefault="00016BE4" w:rsidP="00272FA9">
            <w:pPr>
              <w:rPr>
                <w:rFonts w:ascii="Times New Roman" w:hAnsi="Times New Roman" w:cs="Times New Roman"/>
                <w:sz w:val="20"/>
                <w:szCs w:val="20"/>
              </w:rPr>
            </w:pPr>
            <w:r w:rsidRPr="00BE4A9C">
              <w:rPr>
                <w:rFonts w:ascii="Times New Roman" w:hAnsi="Times New Roman" w:cs="Times New Roman"/>
                <w:sz w:val="20"/>
                <w:szCs w:val="20"/>
              </w:rPr>
              <w:t>(A4)</w:t>
            </w:r>
          </w:p>
        </w:tc>
        <w:tc>
          <w:tcPr>
            <w:tcW w:w="2835" w:type="dxa"/>
            <w:hideMark/>
          </w:tcPr>
          <w:p w14:paraId="4E2A3CA9"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Subordinated mutual member accounts – total</w:t>
            </w:r>
          </w:p>
        </w:tc>
        <w:tc>
          <w:tcPr>
            <w:tcW w:w="4529" w:type="dxa"/>
            <w:hideMark/>
          </w:tcPr>
          <w:p w14:paraId="75D1F08D" w14:textId="1CA56C3B" w:rsidR="00016BE4" w:rsidRPr="00BE4A9C" w:rsidRDefault="00016BE4" w:rsidP="002D2F55">
            <w:pPr>
              <w:rPr>
                <w:rFonts w:ascii="Times New Roman" w:hAnsi="Times New Roman" w:cs="Times New Roman"/>
                <w:sz w:val="20"/>
                <w:szCs w:val="20"/>
              </w:rPr>
            </w:pPr>
            <w:r w:rsidRPr="00BE4A9C">
              <w:rPr>
                <w:rFonts w:ascii="Times New Roman" w:hAnsi="Times New Roman" w:cs="Times New Roman"/>
                <w:sz w:val="20"/>
                <w:szCs w:val="20"/>
              </w:rPr>
              <w:t>This is the total amount</w:t>
            </w:r>
            <w:del w:id="24" w:author="Author">
              <w:r w:rsidRPr="00BE4A9C" w:rsidDel="002D2F55">
                <w:rPr>
                  <w:rFonts w:ascii="Times New Roman" w:hAnsi="Times New Roman" w:cs="Times New Roman"/>
                  <w:sz w:val="20"/>
                  <w:szCs w:val="20"/>
                </w:rPr>
                <w:delText xml:space="preserve"> </w:delText>
              </w:r>
            </w:del>
            <w:r w:rsidRPr="00BE4A9C">
              <w:rPr>
                <w:rFonts w:ascii="Times New Roman" w:hAnsi="Times New Roman" w:cs="Times New Roman"/>
                <w:sz w:val="20"/>
                <w:szCs w:val="20"/>
              </w:rPr>
              <w:t xml:space="preserve"> of subordinated mutual member accounts that fully satisfies the criteria for Tier 1 restricted, Tier 2 or Tier 3 items.</w:t>
            </w:r>
          </w:p>
        </w:tc>
      </w:tr>
      <w:tr w:rsidR="00016BE4" w:rsidRPr="007B276A" w14:paraId="6B4600DA" w14:textId="77777777" w:rsidTr="00BE4A9C">
        <w:trPr>
          <w:gridAfter w:val="1"/>
          <w:wAfter w:w="7" w:type="dxa"/>
          <w:trHeight w:val="735"/>
        </w:trPr>
        <w:tc>
          <w:tcPr>
            <w:tcW w:w="1843" w:type="dxa"/>
            <w:gridSpan w:val="2"/>
            <w:hideMark/>
          </w:tcPr>
          <w:p w14:paraId="143E3913" w14:textId="02F3891F"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R0050/C0030</w:t>
            </w:r>
          </w:p>
          <w:p w14:paraId="32205B61" w14:textId="77777777" w:rsidR="00016BE4" w:rsidRPr="00BE4A9C" w:rsidRDefault="00016BE4" w:rsidP="00272FA9">
            <w:pPr>
              <w:rPr>
                <w:rFonts w:ascii="Times New Roman" w:hAnsi="Times New Roman" w:cs="Times New Roman"/>
                <w:sz w:val="20"/>
                <w:szCs w:val="20"/>
              </w:rPr>
            </w:pPr>
            <w:r w:rsidRPr="00BE4A9C">
              <w:rPr>
                <w:rFonts w:ascii="Times New Roman" w:hAnsi="Times New Roman" w:cs="Times New Roman"/>
                <w:sz w:val="20"/>
                <w:szCs w:val="20"/>
              </w:rPr>
              <w:t>(B4)</w:t>
            </w:r>
          </w:p>
        </w:tc>
        <w:tc>
          <w:tcPr>
            <w:tcW w:w="2835" w:type="dxa"/>
            <w:hideMark/>
          </w:tcPr>
          <w:p w14:paraId="1E5E6B09"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Subordinated mutual member accounts – tier 1 restricted</w:t>
            </w:r>
          </w:p>
        </w:tc>
        <w:tc>
          <w:tcPr>
            <w:tcW w:w="4529" w:type="dxa"/>
            <w:hideMark/>
          </w:tcPr>
          <w:p w14:paraId="273D0719"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amount of subordinated mutual member accounts that meets the criteria for Tier 1 restricted.</w:t>
            </w:r>
          </w:p>
        </w:tc>
      </w:tr>
      <w:tr w:rsidR="00016BE4" w:rsidRPr="007B276A" w14:paraId="20014093" w14:textId="77777777" w:rsidTr="00BE4A9C">
        <w:trPr>
          <w:gridAfter w:val="1"/>
          <w:wAfter w:w="7" w:type="dxa"/>
          <w:trHeight w:val="735"/>
        </w:trPr>
        <w:tc>
          <w:tcPr>
            <w:tcW w:w="1843" w:type="dxa"/>
            <w:gridSpan w:val="2"/>
            <w:hideMark/>
          </w:tcPr>
          <w:p w14:paraId="779BA2ED" w14:textId="55AE46AE"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R0050/C0040</w:t>
            </w:r>
          </w:p>
          <w:p w14:paraId="28C6687E" w14:textId="77777777" w:rsidR="00016BE4" w:rsidRPr="00BE4A9C" w:rsidRDefault="00016BE4" w:rsidP="00272FA9">
            <w:pPr>
              <w:rPr>
                <w:rFonts w:ascii="Times New Roman" w:hAnsi="Times New Roman" w:cs="Times New Roman"/>
                <w:sz w:val="20"/>
                <w:szCs w:val="20"/>
              </w:rPr>
            </w:pPr>
            <w:r w:rsidRPr="00BE4A9C">
              <w:rPr>
                <w:rFonts w:ascii="Times New Roman" w:hAnsi="Times New Roman" w:cs="Times New Roman"/>
                <w:sz w:val="20"/>
                <w:szCs w:val="20"/>
              </w:rPr>
              <w:t>(C4)</w:t>
            </w:r>
          </w:p>
        </w:tc>
        <w:tc>
          <w:tcPr>
            <w:tcW w:w="2835" w:type="dxa"/>
            <w:hideMark/>
          </w:tcPr>
          <w:p w14:paraId="5EA37021"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Subordinated mutual member accounts – tier 2</w:t>
            </w:r>
          </w:p>
        </w:tc>
        <w:tc>
          <w:tcPr>
            <w:tcW w:w="4529" w:type="dxa"/>
            <w:hideMark/>
          </w:tcPr>
          <w:p w14:paraId="3F119155"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amount of subordinated mutual member accounts that meets the criteria for Tier 2.</w:t>
            </w:r>
          </w:p>
        </w:tc>
      </w:tr>
      <w:tr w:rsidR="00016BE4" w:rsidRPr="007B276A" w14:paraId="38D5160A" w14:textId="77777777" w:rsidTr="00BE4A9C">
        <w:trPr>
          <w:gridAfter w:val="1"/>
          <w:wAfter w:w="7" w:type="dxa"/>
          <w:trHeight w:val="735"/>
        </w:trPr>
        <w:tc>
          <w:tcPr>
            <w:tcW w:w="1843" w:type="dxa"/>
            <w:gridSpan w:val="2"/>
            <w:hideMark/>
          </w:tcPr>
          <w:p w14:paraId="6B1700F2" w14:textId="6C9588D8"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R0050/C0050</w:t>
            </w:r>
          </w:p>
          <w:p w14:paraId="6C8C30EF" w14:textId="77777777" w:rsidR="00016BE4" w:rsidRPr="00BE4A9C" w:rsidRDefault="00016BE4" w:rsidP="00272FA9">
            <w:pPr>
              <w:rPr>
                <w:rFonts w:ascii="Times New Roman" w:hAnsi="Times New Roman" w:cs="Times New Roman"/>
                <w:sz w:val="20"/>
                <w:szCs w:val="20"/>
              </w:rPr>
            </w:pPr>
            <w:r w:rsidRPr="00BE4A9C">
              <w:rPr>
                <w:rFonts w:ascii="Times New Roman" w:hAnsi="Times New Roman" w:cs="Times New Roman"/>
                <w:sz w:val="20"/>
                <w:szCs w:val="20"/>
              </w:rPr>
              <w:t>(D4)</w:t>
            </w:r>
          </w:p>
        </w:tc>
        <w:tc>
          <w:tcPr>
            <w:tcW w:w="2835" w:type="dxa"/>
            <w:hideMark/>
          </w:tcPr>
          <w:p w14:paraId="593E25C0"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Subordinated mutual member accounts – tier 3</w:t>
            </w:r>
          </w:p>
        </w:tc>
        <w:tc>
          <w:tcPr>
            <w:tcW w:w="4529" w:type="dxa"/>
            <w:hideMark/>
          </w:tcPr>
          <w:p w14:paraId="403B2A5D"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amount of subordinated mutual member accounts that meet the criteria for Tier 3.</w:t>
            </w:r>
          </w:p>
        </w:tc>
      </w:tr>
      <w:tr w:rsidR="00191029" w:rsidRPr="00923EEB" w14:paraId="0D191937" w14:textId="77777777" w:rsidTr="00191029">
        <w:trPr>
          <w:trHeight w:val="968"/>
        </w:trPr>
        <w:tc>
          <w:tcPr>
            <w:tcW w:w="1843" w:type="dxa"/>
            <w:gridSpan w:val="2"/>
            <w:shd w:val="clear" w:color="auto" w:fill="FFFFFF" w:themeFill="background1"/>
          </w:tcPr>
          <w:p w14:paraId="6344735C"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R0060/C0010</w:t>
            </w:r>
          </w:p>
          <w:p w14:paraId="540A82C3" w14:textId="77777777" w:rsidR="00016BE4" w:rsidRPr="00923EEB" w:rsidDel="00272FA9"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(A5)</w:t>
            </w:r>
          </w:p>
        </w:tc>
        <w:tc>
          <w:tcPr>
            <w:tcW w:w="2835" w:type="dxa"/>
            <w:shd w:val="clear" w:color="auto" w:fill="FFFFFF" w:themeFill="background1"/>
          </w:tcPr>
          <w:p w14:paraId="324753B9"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subordinated mutual member accounts at group level – total</w:t>
            </w:r>
          </w:p>
        </w:tc>
        <w:tc>
          <w:tcPr>
            <w:tcW w:w="4536" w:type="dxa"/>
            <w:gridSpan w:val="2"/>
            <w:shd w:val="clear" w:color="auto" w:fill="FFFFFF" w:themeFill="background1"/>
          </w:tcPr>
          <w:p w14:paraId="7563B4B9" w14:textId="587B348A" w:rsidR="00016BE4" w:rsidRPr="00923EEB" w:rsidRDefault="00016BE4" w:rsidP="000040C3">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subordinated mutual member accounts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w:t>
            </w:r>
          </w:p>
        </w:tc>
      </w:tr>
      <w:tr w:rsidR="00191029" w:rsidRPr="00923EEB" w14:paraId="2A9571C2" w14:textId="77777777" w:rsidTr="00191029">
        <w:trPr>
          <w:trHeight w:val="735"/>
        </w:trPr>
        <w:tc>
          <w:tcPr>
            <w:tcW w:w="1843" w:type="dxa"/>
            <w:gridSpan w:val="2"/>
            <w:shd w:val="clear" w:color="auto" w:fill="FFFFFF" w:themeFill="background1"/>
          </w:tcPr>
          <w:p w14:paraId="16E91E23"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R0060/C0030</w:t>
            </w:r>
          </w:p>
          <w:p w14:paraId="0835DF50" w14:textId="77777777" w:rsidR="00016BE4" w:rsidRPr="00923EEB" w:rsidDel="00272FA9"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(B6)</w:t>
            </w:r>
          </w:p>
        </w:tc>
        <w:tc>
          <w:tcPr>
            <w:tcW w:w="2835" w:type="dxa"/>
            <w:shd w:val="clear" w:color="auto" w:fill="FFFFFF" w:themeFill="background1"/>
          </w:tcPr>
          <w:p w14:paraId="15C4B531"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Non-available subordinated mutual member accounts at group level – tier 1 restricted </w:t>
            </w:r>
          </w:p>
        </w:tc>
        <w:tc>
          <w:tcPr>
            <w:tcW w:w="4536" w:type="dxa"/>
            <w:gridSpan w:val="2"/>
            <w:shd w:val="clear" w:color="auto" w:fill="FFFFFF" w:themeFill="background1"/>
          </w:tcPr>
          <w:p w14:paraId="45D57FD2" w14:textId="725A08A8"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subordinated mutual member accounts which are deemed non-available as defined in Article 222(2)-(5) of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1 restricted. </w:t>
            </w:r>
          </w:p>
        </w:tc>
      </w:tr>
      <w:tr w:rsidR="00191029" w:rsidRPr="00923EEB" w14:paraId="471B4142" w14:textId="77777777" w:rsidTr="00191029">
        <w:trPr>
          <w:trHeight w:val="735"/>
        </w:trPr>
        <w:tc>
          <w:tcPr>
            <w:tcW w:w="1843" w:type="dxa"/>
            <w:gridSpan w:val="2"/>
            <w:shd w:val="clear" w:color="auto" w:fill="FFFFFF" w:themeFill="background1"/>
          </w:tcPr>
          <w:p w14:paraId="4239EA7B"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R0060/C0040</w:t>
            </w:r>
          </w:p>
          <w:p w14:paraId="42E543B4" w14:textId="77777777" w:rsidR="00016BE4" w:rsidRPr="00923EEB" w:rsidDel="00272FA9"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(C6)</w:t>
            </w:r>
          </w:p>
        </w:tc>
        <w:tc>
          <w:tcPr>
            <w:tcW w:w="2835" w:type="dxa"/>
            <w:shd w:val="clear" w:color="auto" w:fill="FFFFFF" w:themeFill="background1"/>
          </w:tcPr>
          <w:p w14:paraId="7063341E"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subordinated mutual member accounts at group level – tier 2</w:t>
            </w:r>
          </w:p>
        </w:tc>
        <w:tc>
          <w:tcPr>
            <w:tcW w:w="4536" w:type="dxa"/>
            <w:gridSpan w:val="2"/>
            <w:shd w:val="clear" w:color="auto" w:fill="FFFFFF" w:themeFill="background1"/>
          </w:tcPr>
          <w:p w14:paraId="4F31DDEA" w14:textId="2C188EE7"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subordinated mutual member accounts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2.</w:t>
            </w:r>
          </w:p>
        </w:tc>
      </w:tr>
      <w:tr w:rsidR="00191029" w:rsidRPr="00923EEB" w14:paraId="219D1927" w14:textId="77777777" w:rsidTr="00191029">
        <w:trPr>
          <w:trHeight w:val="735"/>
        </w:trPr>
        <w:tc>
          <w:tcPr>
            <w:tcW w:w="1843" w:type="dxa"/>
            <w:gridSpan w:val="2"/>
            <w:shd w:val="clear" w:color="auto" w:fill="FFFFFF" w:themeFill="background1"/>
          </w:tcPr>
          <w:p w14:paraId="7BA3665A"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R0060/C0050</w:t>
            </w:r>
          </w:p>
          <w:p w14:paraId="469A81AE" w14:textId="77777777" w:rsidR="00016BE4" w:rsidRPr="00923EEB" w:rsidDel="00272FA9"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(D6)</w:t>
            </w:r>
          </w:p>
        </w:tc>
        <w:tc>
          <w:tcPr>
            <w:tcW w:w="2835" w:type="dxa"/>
            <w:shd w:val="clear" w:color="auto" w:fill="FFFFFF" w:themeFill="background1"/>
          </w:tcPr>
          <w:p w14:paraId="306DDB23"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subordinated mutual member accounts at group level – tier 3</w:t>
            </w:r>
          </w:p>
        </w:tc>
        <w:tc>
          <w:tcPr>
            <w:tcW w:w="4536" w:type="dxa"/>
            <w:gridSpan w:val="2"/>
            <w:shd w:val="clear" w:color="auto" w:fill="FFFFFF" w:themeFill="background1"/>
          </w:tcPr>
          <w:p w14:paraId="017C88EA" w14:textId="14386F73"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subordinated mutual member accounts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3.</w:t>
            </w:r>
          </w:p>
        </w:tc>
      </w:tr>
      <w:tr w:rsidR="00016BE4" w:rsidRPr="007B276A" w14:paraId="76CFB60B" w14:textId="77777777" w:rsidTr="00BE4A9C">
        <w:trPr>
          <w:gridAfter w:val="1"/>
          <w:wAfter w:w="7" w:type="dxa"/>
          <w:trHeight w:val="677"/>
        </w:trPr>
        <w:tc>
          <w:tcPr>
            <w:tcW w:w="1843" w:type="dxa"/>
            <w:gridSpan w:val="2"/>
            <w:hideMark/>
          </w:tcPr>
          <w:p w14:paraId="6B4B4C4C"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R0070/C0010</w:t>
            </w:r>
          </w:p>
          <w:p w14:paraId="42BB01E9" w14:textId="77777777" w:rsidR="00016BE4" w:rsidRPr="00BE4A9C" w:rsidRDefault="00016BE4" w:rsidP="00F754AC">
            <w:pPr>
              <w:rPr>
                <w:rFonts w:ascii="Times New Roman" w:hAnsi="Times New Roman" w:cs="Times New Roman"/>
                <w:sz w:val="20"/>
                <w:szCs w:val="20"/>
              </w:rPr>
            </w:pPr>
            <w:r w:rsidRPr="00BE4A9C">
              <w:rPr>
                <w:rFonts w:ascii="Times New Roman" w:hAnsi="Times New Roman" w:cs="Times New Roman"/>
                <w:sz w:val="20"/>
                <w:szCs w:val="20"/>
              </w:rPr>
              <w:t>(A6)</w:t>
            </w:r>
          </w:p>
        </w:tc>
        <w:tc>
          <w:tcPr>
            <w:tcW w:w="2835" w:type="dxa"/>
            <w:hideMark/>
          </w:tcPr>
          <w:p w14:paraId="1B451CB1"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Surplus funds – total</w:t>
            </w:r>
          </w:p>
        </w:tc>
        <w:tc>
          <w:tcPr>
            <w:tcW w:w="4529" w:type="dxa"/>
            <w:hideMark/>
          </w:tcPr>
          <w:p w14:paraId="1EBDEA3C" w14:textId="45F09496" w:rsidR="00016BE4" w:rsidRPr="00BE4A9C" w:rsidRDefault="00016BE4" w:rsidP="003F3461">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surplus funds that fall under Article 91 (2) of the </w:t>
            </w:r>
            <w:r w:rsidR="00191029">
              <w:rPr>
                <w:rFonts w:ascii="Times New Roman" w:hAnsi="Times New Roman" w:cs="Times New Roman"/>
                <w:sz w:val="20"/>
                <w:szCs w:val="20"/>
              </w:rPr>
              <w:t>Directive 2009/138/EC</w:t>
            </w:r>
            <w:del w:id="25" w:author="Author">
              <w:r w:rsidRPr="00BE4A9C" w:rsidDel="003F3461">
                <w:rPr>
                  <w:rFonts w:ascii="Times New Roman" w:hAnsi="Times New Roman" w:cs="Times New Roman"/>
                  <w:sz w:val="20"/>
                  <w:szCs w:val="20"/>
                </w:rPr>
                <w:delText xml:space="preserve"> 2009/138</w:delText>
              </w:r>
              <w:r w:rsidDel="003F3461">
                <w:rPr>
                  <w:rFonts w:ascii="Times New Roman" w:hAnsi="Times New Roman" w:cs="Times New Roman"/>
                  <w:sz w:val="20"/>
                  <w:szCs w:val="20"/>
                </w:rPr>
                <w:delText>/</w:delText>
              </w:r>
              <w:r w:rsidRPr="00BE4A9C" w:rsidDel="003F3461">
                <w:rPr>
                  <w:rFonts w:ascii="Times New Roman" w:hAnsi="Times New Roman" w:cs="Times New Roman"/>
                  <w:sz w:val="20"/>
                  <w:szCs w:val="20"/>
                </w:rPr>
                <w:delText>EC</w:delText>
              </w:r>
            </w:del>
            <w:r w:rsidRPr="00BE4A9C">
              <w:rPr>
                <w:rFonts w:ascii="Times New Roman" w:hAnsi="Times New Roman" w:cs="Times New Roman"/>
                <w:sz w:val="20"/>
                <w:szCs w:val="20"/>
              </w:rPr>
              <w:t>.</w:t>
            </w:r>
          </w:p>
        </w:tc>
      </w:tr>
      <w:tr w:rsidR="00016BE4" w:rsidRPr="007B276A" w14:paraId="7CF4509F" w14:textId="77777777" w:rsidTr="00BE4A9C">
        <w:trPr>
          <w:gridAfter w:val="1"/>
          <w:wAfter w:w="7" w:type="dxa"/>
          <w:trHeight w:val="735"/>
        </w:trPr>
        <w:tc>
          <w:tcPr>
            <w:tcW w:w="1843" w:type="dxa"/>
            <w:gridSpan w:val="2"/>
            <w:hideMark/>
          </w:tcPr>
          <w:p w14:paraId="1987B152" w14:textId="0056AEBD"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R0070/C0020</w:t>
            </w:r>
          </w:p>
          <w:p w14:paraId="05AA4ADE" w14:textId="77777777" w:rsidR="00016BE4" w:rsidRPr="00BE4A9C" w:rsidRDefault="00016BE4" w:rsidP="00272FA9">
            <w:pPr>
              <w:rPr>
                <w:rFonts w:ascii="Times New Roman" w:hAnsi="Times New Roman" w:cs="Times New Roman"/>
                <w:sz w:val="20"/>
                <w:szCs w:val="20"/>
              </w:rPr>
            </w:pPr>
            <w:r w:rsidRPr="00BE4A9C">
              <w:rPr>
                <w:rFonts w:ascii="Times New Roman" w:hAnsi="Times New Roman" w:cs="Times New Roman"/>
                <w:sz w:val="20"/>
                <w:szCs w:val="20"/>
              </w:rPr>
              <w:t>(B6)</w:t>
            </w:r>
          </w:p>
        </w:tc>
        <w:tc>
          <w:tcPr>
            <w:tcW w:w="2835" w:type="dxa"/>
            <w:hideMark/>
          </w:tcPr>
          <w:p w14:paraId="7106E356"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Surplus funds – tier 1 unrestricted</w:t>
            </w:r>
          </w:p>
        </w:tc>
        <w:tc>
          <w:tcPr>
            <w:tcW w:w="4529" w:type="dxa"/>
            <w:hideMark/>
          </w:tcPr>
          <w:p w14:paraId="304C5F64" w14:textId="09E0A31F"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These are the surplus funds that fall under Article 91 (2) of the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xml:space="preserve"> and that meet the criteria </w:t>
            </w:r>
            <w:del w:id="26" w:author="Author">
              <w:r w:rsidRPr="00BE4A9C" w:rsidDel="00726C3D">
                <w:rPr>
                  <w:rFonts w:ascii="Times New Roman" w:hAnsi="Times New Roman" w:cs="Times New Roman"/>
                  <w:sz w:val="20"/>
                  <w:szCs w:val="20"/>
                </w:rPr>
                <w:delText xml:space="preserve"> </w:delText>
              </w:r>
            </w:del>
            <w:r w:rsidRPr="00BE4A9C">
              <w:rPr>
                <w:rFonts w:ascii="Times New Roman" w:hAnsi="Times New Roman" w:cs="Times New Roman"/>
                <w:sz w:val="20"/>
                <w:szCs w:val="20"/>
              </w:rPr>
              <w:t>for Tier 1</w:t>
            </w:r>
            <w:del w:id="27" w:author="Author">
              <w:r w:rsidRPr="00BE4A9C" w:rsidDel="00D559D7">
                <w:rPr>
                  <w:rFonts w:ascii="Times New Roman" w:hAnsi="Times New Roman" w:cs="Times New Roman"/>
                  <w:sz w:val="20"/>
                  <w:szCs w:val="20"/>
                </w:rPr>
                <w:delText>,</w:delText>
              </w:r>
            </w:del>
            <w:r w:rsidRPr="00BE4A9C">
              <w:rPr>
                <w:rFonts w:ascii="Times New Roman" w:hAnsi="Times New Roman" w:cs="Times New Roman"/>
                <w:sz w:val="20"/>
                <w:szCs w:val="20"/>
              </w:rPr>
              <w:t xml:space="preserve"> unrestricted items.</w:t>
            </w:r>
          </w:p>
        </w:tc>
      </w:tr>
      <w:tr w:rsidR="00016BE4" w:rsidRPr="00923EEB" w14:paraId="5C92005F" w14:textId="77777777" w:rsidTr="00BE4A9C">
        <w:trPr>
          <w:trHeight w:val="735"/>
        </w:trPr>
        <w:tc>
          <w:tcPr>
            <w:tcW w:w="1843" w:type="dxa"/>
            <w:gridSpan w:val="2"/>
            <w:shd w:val="clear" w:color="auto" w:fill="auto"/>
          </w:tcPr>
          <w:p w14:paraId="4D58DDAC"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R0080/C0010</w:t>
            </w:r>
          </w:p>
          <w:p w14:paraId="653CEF04" w14:textId="77777777" w:rsidR="00016BE4" w:rsidRPr="00923EEB" w:rsidDel="00272FA9"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(A7)</w:t>
            </w:r>
          </w:p>
        </w:tc>
        <w:tc>
          <w:tcPr>
            <w:tcW w:w="2835" w:type="dxa"/>
            <w:shd w:val="clear" w:color="auto" w:fill="auto"/>
          </w:tcPr>
          <w:p w14:paraId="6DAA5CFE"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surplus funds at group level) -total</w:t>
            </w:r>
          </w:p>
        </w:tc>
        <w:tc>
          <w:tcPr>
            <w:tcW w:w="4536" w:type="dxa"/>
            <w:gridSpan w:val="2"/>
            <w:shd w:val="clear" w:color="auto" w:fill="auto"/>
          </w:tcPr>
          <w:p w14:paraId="3BBE75BC" w14:textId="5907CA14" w:rsidR="00016BE4"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surplus funds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w:t>
            </w:r>
          </w:p>
          <w:p w14:paraId="14B771B6" w14:textId="77777777" w:rsidR="00016BE4" w:rsidRPr="00923EEB" w:rsidRDefault="00016BE4" w:rsidP="000040C3">
            <w:pPr>
              <w:spacing w:after="0"/>
              <w:rPr>
                <w:rFonts w:ascii="Times New Roman" w:hAnsi="Times New Roman" w:cs="Times New Roman"/>
                <w:sz w:val="20"/>
                <w:szCs w:val="20"/>
              </w:rPr>
            </w:pPr>
          </w:p>
        </w:tc>
      </w:tr>
      <w:tr w:rsidR="00016BE4" w:rsidRPr="00923EEB" w14:paraId="6EF54A28" w14:textId="77777777" w:rsidTr="00BE4A9C">
        <w:trPr>
          <w:trHeight w:val="735"/>
        </w:trPr>
        <w:tc>
          <w:tcPr>
            <w:tcW w:w="1843" w:type="dxa"/>
            <w:gridSpan w:val="2"/>
            <w:shd w:val="clear" w:color="auto" w:fill="auto"/>
          </w:tcPr>
          <w:p w14:paraId="6825319F"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R0080/C0020</w:t>
            </w:r>
          </w:p>
          <w:p w14:paraId="75ED9D4A" w14:textId="77777777" w:rsidR="00016BE4" w:rsidRPr="00923EEB" w:rsidDel="00272FA9"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(B7)</w:t>
            </w:r>
          </w:p>
        </w:tc>
        <w:tc>
          <w:tcPr>
            <w:tcW w:w="2835" w:type="dxa"/>
            <w:shd w:val="clear" w:color="auto" w:fill="auto"/>
          </w:tcPr>
          <w:p w14:paraId="37B81BBD"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surplus funds at group level) – tier 1 unrestricted</w:t>
            </w:r>
          </w:p>
        </w:tc>
        <w:tc>
          <w:tcPr>
            <w:tcW w:w="4536" w:type="dxa"/>
            <w:gridSpan w:val="2"/>
            <w:shd w:val="clear" w:color="auto" w:fill="auto"/>
          </w:tcPr>
          <w:p w14:paraId="2D0D053E" w14:textId="765A0BE7" w:rsidR="00016BE4" w:rsidRPr="00923EEB" w:rsidRDefault="00016BE4" w:rsidP="000040C3">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w:t>
            </w:r>
            <w:del w:id="28" w:author="Author">
              <w:r w:rsidRPr="00923EEB" w:rsidDel="00726C3D">
                <w:rPr>
                  <w:rFonts w:ascii="Times New Roman" w:hAnsi="Times New Roman" w:cs="Times New Roman"/>
                  <w:sz w:val="20"/>
                  <w:szCs w:val="20"/>
                </w:rPr>
                <w:delText xml:space="preserve">total </w:delText>
              </w:r>
            </w:del>
            <w:r w:rsidRPr="00923EEB">
              <w:rPr>
                <w:rFonts w:ascii="Times New Roman" w:hAnsi="Times New Roman" w:cs="Times New Roman"/>
                <w:sz w:val="20"/>
                <w:szCs w:val="20"/>
              </w:rPr>
              <w:t xml:space="preserve">amount of surplus funds that </w:t>
            </w:r>
            <w:del w:id="29" w:author="Author">
              <w:r w:rsidRPr="00923EEB" w:rsidDel="00726C3D">
                <w:rPr>
                  <w:rFonts w:ascii="Times New Roman" w:hAnsi="Times New Roman" w:cs="Times New Roman"/>
                  <w:sz w:val="20"/>
                  <w:szCs w:val="20"/>
                </w:rPr>
                <w:delText xml:space="preserve"> </w:delText>
              </w:r>
            </w:del>
            <w:r w:rsidRPr="00923EEB">
              <w:rPr>
                <w:rFonts w:ascii="Times New Roman" w:hAnsi="Times New Roman" w:cs="Times New Roman"/>
                <w:sz w:val="20"/>
                <w:szCs w:val="20"/>
              </w:rPr>
              <w:t xml:space="preserve">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1 unrestricted items.</w:t>
            </w:r>
          </w:p>
          <w:p w14:paraId="678EDE5B"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 </w:t>
            </w:r>
          </w:p>
        </w:tc>
      </w:tr>
      <w:tr w:rsidR="00016BE4" w:rsidRPr="007B276A" w14:paraId="0D04C1B4" w14:textId="77777777" w:rsidTr="00BE4A9C">
        <w:trPr>
          <w:gridAfter w:val="1"/>
          <w:wAfter w:w="7" w:type="dxa"/>
          <w:trHeight w:val="735"/>
        </w:trPr>
        <w:tc>
          <w:tcPr>
            <w:tcW w:w="1843" w:type="dxa"/>
            <w:gridSpan w:val="2"/>
          </w:tcPr>
          <w:p w14:paraId="1A3D271A"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R0090/C0010</w:t>
            </w:r>
          </w:p>
          <w:p w14:paraId="3711DA53"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(A8)</w:t>
            </w:r>
          </w:p>
        </w:tc>
        <w:tc>
          <w:tcPr>
            <w:tcW w:w="2835" w:type="dxa"/>
            <w:hideMark/>
          </w:tcPr>
          <w:p w14:paraId="42F17FBD"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Preference shares – total</w:t>
            </w:r>
          </w:p>
        </w:tc>
        <w:tc>
          <w:tcPr>
            <w:tcW w:w="4529" w:type="dxa"/>
            <w:hideMark/>
          </w:tcPr>
          <w:p w14:paraId="303C1BD7" w14:textId="40B8BBA0" w:rsidR="00016BE4" w:rsidRPr="00BE4A9C" w:rsidRDefault="00016BE4" w:rsidP="00972691">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preference shares issued </w:t>
            </w:r>
            <w:del w:id="30" w:author="Author">
              <w:r w:rsidRPr="00BE4A9C" w:rsidDel="00972691">
                <w:rPr>
                  <w:rFonts w:ascii="Times New Roman" w:hAnsi="Times New Roman" w:cs="Times New Roman"/>
                  <w:sz w:val="20"/>
                  <w:szCs w:val="20"/>
                </w:rPr>
                <w:delText xml:space="preserve">by the </w:delText>
              </w:r>
              <w:r w:rsidRPr="00BE4A9C" w:rsidDel="00795B6E">
                <w:rPr>
                  <w:rFonts w:ascii="Times New Roman" w:hAnsi="Times New Roman" w:cs="Times New Roman"/>
                  <w:sz w:val="20"/>
                  <w:szCs w:val="20"/>
                </w:rPr>
                <w:delText xml:space="preserve">undertaking </w:delText>
              </w:r>
            </w:del>
            <w:r w:rsidRPr="00BE4A9C">
              <w:rPr>
                <w:rFonts w:ascii="Times New Roman" w:hAnsi="Times New Roman" w:cs="Times New Roman"/>
                <w:sz w:val="20"/>
                <w:szCs w:val="20"/>
              </w:rPr>
              <w:t>that fully satisfies the criteria for Tier 1 restricted, Tier 2 or Tier 3 items.</w:t>
            </w:r>
          </w:p>
        </w:tc>
      </w:tr>
      <w:tr w:rsidR="00016BE4" w:rsidRPr="007B276A" w14:paraId="20FE9F79" w14:textId="77777777" w:rsidTr="00BE4A9C">
        <w:trPr>
          <w:gridAfter w:val="1"/>
          <w:wAfter w:w="7" w:type="dxa"/>
          <w:trHeight w:val="735"/>
        </w:trPr>
        <w:tc>
          <w:tcPr>
            <w:tcW w:w="1843" w:type="dxa"/>
            <w:gridSpan w:val="2"/>
            <w:hideMark/>
          </w:tcPr>
          <w:p w14:paraId="1697587A"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R0090/C0030</w:t>
            </w:r>
          </w:p>
          <w:p w14:paraId="472A0BC6"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(B8)</w:t>
            </w:r>
          </w:p>
        </w:tc>
        <w:tc>
          <w:tcPr>
            <w:tcW w:w="2835" w:type="dxa"/>
            <w:hideMark/>
          </w:tcPr>
          <w:p w14:paraId="33128166"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Preference shares – tier 1 restricted</w:t>
            </w:r>
          </w:p>
        </w:tc>
        <w:tc>
          <w:tcPr>
            <w:tcW w:w="4529" w:type="dxa"/>
            <w:hideMark/>
          </w:tcPr>
          <w:p w14:paraId="67FAF10E" w14:textId="55A1C890" w:rsidR="00016BE4" w:rsidRPr="00BE4A9C" w:rsidRDefault="00016BE4" w:rsidP="00972691">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the preference shares issued </w:t>
            </w:r>
            <w:del w:id="31" w:author="Author">
              <w:r w:rsidRPr="00BE4A9C" w:rsidDel="00972691">
                <w:rPr>
                  <w:rFonts w:ascii="Times New Roman" w:hAnsi="Times New Roman" w:cs="Times New Roman"/>
                  <w:sz w:val="20"/>
                  <w:szCs w:val="20"/>
                </w:rPr>
                <w:delText xml:space="preserve">by the </w:delText>
              </w:r>
              <w:r w:rsidRPr="00BE4A9C" w:rsidDel="00795B6E">
                <w:rPr>
                  <w:rFonts w:ascii="Times New Roman" w:hAnsi="Times New Roman" w:cs="Times New Roman"/>
                  <w:sz w:val="20"/>
                  <w:szCs w:val="20"/>
                </w:rPr>
                <w:delText xml:space="preserve">undertaking </w:delText>
              </w:r>
            </w:del>
            <w:ins w:id="32" w:author="Author">
              <w:r w:rsidR="00972691">
                <w:rPr>
                  <w:rFonts w:ascii="Times New Roman" w:hAnsi="Times New Roman" w:cs="Times New Roman"/>
                  <w:sz w:val="20"/>
                  <w:szCs w:val="20"/>
                </w:rPr>
                <w:t xml:space="preserve"> </w:t>
              </w:r>
            </w:ins>
            <w:r w:rsidRPr="00BE4A9C">
              <w:rPr>
                <w:rFonts w:ascii="Times New Roman" w:hAnsi="Times New Roman" w:cs="Times New Roman"/>
                <w:sz w:val="20"/>
                <w:szCs w:val="20"/>
              </w:rPr>
              <w:t>that meet the criteria for Tier 1 restricted.</w:t>
            </w:r>
          </w:p>
        </w:tc>
      </w:tr>
      <w:tr w:rsidR="00016BE4" w:rsidRPr="007B276A" w14:paraId="67DF176A" w14:textId="77777777" w:rsidTr="00BE4A9C">
        <w:trPr>
          <w:gridAfter w:val="1"/>
          <w:wAfter w:w="7" w:type="dxa"/>
          <w:trHeight w:val="735"/>
        </w:trPr>
        <w:tc>
          <w:tcPr>
            <w:tcW w:w="1843" w:type="dxa"/>
            <w:gridSpan w:val="2"/>
            <w:hideMark/>
          </w:tcPr>
          <w:p w14:paraId="0EB81AEE"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R0090/C0040</w:t>
            </w:r>
          </w:p>
          <w:p w14:paraId="47EDC898"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(C8)</w:t>
            </w:r>
          </w:p>
        </w:tc>
        <w:tc>
          <w:tcPr>
            <w:tcW w:w="2835" w:type="dxa"/>
            <w:hideMark/>
          </w:tcPr>
          <w:p w14:paraId="08354889"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Preference shares – tier 2</w:t>
            </w:r>
          </w:p>
        </w:tc>
        <w:tc>
          <w:tcPr>
            <w:tcW w:w="4529" w:type="dxa"/>
            <w:hideMark/>
          </w:tcPr>
          <w:p w14:paraId="7F2C7706" w14:textId="2BA106E0" w:rsidR="00016BE4" w:rsidRPr="00BE4A9C" w:rsidRDefault="00016BE4" w:rsidP="00972691">
            <w:pPr>
              <w:rPr>
                <w:rFonts w:ascii="Times New Roman" w:hAnsi="Times New Roman" w:cs="Times New Roman"/>
                <w:sz w:val="20"/>
                <w:szCs w:val="20"/>
              </w:rPr>
            </w:pPr>
            <w:r w:rsidRPr="00BE4A9C">
              <w:rPr>
                <w:rFonts w:ascii="Times New Roman" w:hAnsi="Times New Roman" w:cs="Times New Roman"/>
                <w:sz w:val="20"/>
                <w:szCs w:val="20"/>
              </w:rPr>
              <w:t>This is the amount of the preference shares issued</w:t>
            </w:r>
            <w:del w:id="33" w:author="Author">
              <w:r w:rsidRPr="00BE4A9C" w:rsidDel="00972691">
                <w:rPr>
                  <w:rFonts w:ascii="Times New Roman" w:hAnsi="Times New Roman" w:cs="Times New Roman"/>
                  <w:sz w:val="20"/>
                  <w:szCs w:val="20"/>
                </w:rPr>
                <w:delText xml:space="preserve"> by</w:delText>
              </w:r>
            </w:del>
            <w:r w:rsidRPr="00BE4A9C">
              <w:rPr>
                <w:rFonts w:ascii="Times New Roman" w:hAnsi="Times New Roman" w:cs="Times New Roman"/>
                <w:sz w:val="20"/>
                <w:szCs w:val="20"/>
              </w:rPr>
              <w:t xml:space="preserve"> </w:t>
            </w:r>
            <w:ins w:id="34" w:author="Author">
              <w:r w:rsidR="00972691">
                <w:rPr>
                  <w:rFonts w:ascii="Times New Roman" w:hAnsi="Times New Roman" w:cs="Times New Roman"/>
                  <w:sz w:val="20"/>
                  <w:szCs w:val="20"/>
                </w:rPr>
                <w:t xml:space="preserve"> </w:t>
              </w:r>
            </w:ins>
            <w:del w:id="35" w:author="Author">
              <w:r w:rsidRPr="00BE4A9C" w:rsidDel="00972691">
                <w:rPr>
                  <w:rFonts w:ascii="Times New Roman" w:hAnsi="Times New Roman" w:cs="Times New Roman"/>
                  <w:sz w:val="20"/>
                  <w:szCs w:val="20"/>
                </w:rPr>
                <w:delText xml:space="preserve">the </w:delText>
              </w:r>
              <w:r w:rsidRPr="00BE4A9C" w:rsidDel="00795B6E">
                <w:rPr>
                  <w:rFonts w:ascii="Times New Roman" w:hAnsi="Times New Roman" w:cs="Times New Roman"/>
                  <w:sz w:val="20"/>
                  <w:szCs w:val="20"/>
                </w:rPr>
                <w:delText xml:space="preserve">undertaking </w:delText>
              </w:r>
            </w:del>
            <w:ins w:id="36" w:author="Author">
              <w:r w:rsidR="00972691">
                <w:rPr>
                  <w:rFonts w:ascii="Times New Roman" w:hAnsi="Times New Roman" w:cs="Times New Roman"/>
                  <w:sz w:val="20"/>
                  <w:szCs w:val="20"/>
                </w:rPr>
                <w:t xml:space="preserve"> </w:t>
              </w:r>
            </w:ins>
            <w:r w:rsidRPr="00BE4A9C">
              <w:rPr>
                <w:rFonts w:ascii="Times New Roman" w:hAnsi="Times New Roman" w:cs="Times New Roman"/>
                <w:sz w:val="20"/>
                <w:szCs w:val="20"/>
              </w:rPr>
              <w:t>that meets the criteria for Tier 2.</w:t>
            </w:r>
          </w:p>
        </w:tc>
      </w:tr>
      <w:tr w:rsidR="00016BE4" w:rsidRPr="007B276A" w14:paraId="3149FC3C" w14:textId="77777777" w:rsidTr="00BE4A9C">
        <w:trPr>
          <w:gridAfter w:val="1"/>
          <w:wAfter w:w="7" w:type="dxa"/>
          <w:trHeight w:val="735"/>
        </w:trPr>
        <w:tc>
          <w:tcPr>
            <w:tcW w:w="1843" w:type="dxa"/>
            <w:gridSpan w:val="2"/>
            <w:hideMark/>
          </w:tcPr>
          <w:p w14:paraId="2739D91B"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R0090/C0050</w:t>
            </w:r>
          </w:p>
          <w:p w14:paraId="714A9B7A"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(D8)</w:t>
            </w:r>
          </w:p>
        </w:tc>
        <w:tc>
          <w:tcPr>
            <w:tcW w:w="2835" w:type="dxa"/>
            <w:hideMark/>
          </w:tcPr>
          <w:p w14:paraId="563B79C6"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Preference shares – tier 3</w:t>
            </w:r>
          </w:p>
        </w:tc>
        <w:tc>
          <w:tcPr>
            <w:tcW w:w="4529" w:type="dxa"/>
            <w:hideMark/>
          </w:tcPr>
          <w:p w14:paraId="42BB94D8" w14:textId="6B0C96F6" w:rsidR="00016BE4" w:rsidRPr="00BE4A9C" w:rsidRDefault="00016BE4" w:rsidP="00972691">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the preference shares issued </w:t>
            </w:r>
            <w:del w:id="37" w:author="Author">
              <w:r w:rsidRPr="00BE4A9C" w:rsidDel="00972691">
                <w:rPr>
                  <w:rFonts w:ascii="Times New Roman" w:hAnsi="Times New Roman" w:cs="Times New Roman"/>
                  <w:sz w:val="20"/>
                  <w:szCs w:val="20"/>
                </w:rPr>
                <w:delText xml:space="preserve">by the </w:delText>
              </w:r>
              <w:r w:rsidRPr="00BE4A9C" w:rsidDel="00795B6E">
                <w:rPr>
                  <w:rFonts w:ascii="Times New Roman" w:hAnsi="Times New Roman" w:cs="Times New Roman"/>
                  <w:sz w:val="20"/>
                  <w:szCs w:val="20"/>
                </w:rPr>
                <w:delText xml:space="preserve">undertaking </w:delText>
              </w:r>
            </w:del>
            <w:ins w:id="38" w:author="Author">
              <w:r w:rsidR="00972691">
                <w:rPr>
                  <w:rFonts w:ascii="Times New Roman" w:hAnsi="Times New Roman" w:cs="Times New Roman"/>
                  <w:sz w:val="20"/>
                  <w:szCs w:val="20"/>
                </w:rPr>
                <w:t xml:space="preserve"> </w:t>
              </w:r>
            </w:ins>
            <w:r w:rsidRPr="00BE4A9C">
              <w:rPr>
                <w:rFonts w:ascii="Times New Roman" w:hAnsi="Times New Roman" w:cs="Times New Roman"/>
                <w:sz w:val="20"/>
                <w:szCs w:val="20"/>
              </w:rPr>
              <w:t>that meets the criteria for Tier 3.</w:t>
            </w:r>
          </w:p>
        </w:tc>
      </w:tr>
      <w:tr w:rsidR="00016BE4" w:rsidRPr="00923EEB" w14:paraId="4A964605" w14:textId="77777777" w:rsidTr="00BE4A9C">
        <w:trPr>
          <w:trHeight w:val="1020"/>
        </w:trPr>
        <w:tc>
          <w:tcPr>
            <w:tcW w:w="1843" w:type="dxa"/>
            <w:gridSpan w:val="2"/>
            <w:shd w:val="clear" w:color="auto" w:fill="auto"/>
          </w:tcPr>
          <w:p w14:paraId="66A1239F"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R0100/C0010</w:t>
            </w:r>
          </w:p>
          <w:p w14:paraId="4EE0668C" w14:textId="77777777" w:rsidR="00016BE4" w:rsidRPr="00923EEB" w:rsidDel="008133EE"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(A10)</w:t>
            </w:r>
          </w:p>
        </w:tc>
        <w:tc>
          <w:tcPr>
            <w:tcW w:w="2835" w:type="dxa"/>
            <w:shd w:val="clear" w:color="auto" w:fill="auto"/>
          </w:tcPr>
          <w:p w14:paraId="11CAF642"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preference shares at group level – total</w:t>
            </w:r>
          </w:p>
        </w:tc>
        <w:tc>
          <w:tcPr>
            <w:tcW w:w="4536" w:type="dxa"/>
            <w:gridSpan w:val="2"/>
            <w:shd w:val="clear" w:color="auto" w:fill="auto"/>
          </w:tcPr>
          <w:p w14:paraId="3255FCF2" w14:textId="77CAC62A" w:rsidR="00016BE4" w:rsidDel="00D559D7" w:rsidRDefault="00016BE4">
            <w:pPr>
              <w:spacing w:after="0"/>
              <w:rPr>
                <w:del w:id="39" w:author="Author"/>
                <w:rFonts w:ascii="Times New Roman" w:hAnsi="Times New Roman" w:cs="Times New Roman"/>
                <w:sz w:val="20"/>
                <w:szCs w:val="20"/>
              </w:rPr>
            </w:pPr>
            <w:r w:rsidRPr="00923EEB">
              <w:rPr>
                <w:rFonts w:ascii="Times New Roman" w:hAnsi="Times New Roman" w:cs="Times New Roman"/>
                <w:sz w:val="20"/>
                <w:szCs w:val="20"/>
              </w:rPr>
              <w:t xml:space="preserve">This is the total amount of preference shares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w:t>
            </w:r>
          </w:p>
          <w:p w14:paraId="27D5A7E2" w14:textId="77777777" w:rsidR="00016BE4" w:rsidRPr="00923EEB" w:rsidRDefault="00016BE4">
            <w:pPr>
              <w:spacing w:after="0"/>
              <w:rPr>
                <w:rFonts w:ascii="Times New Roman" w:hAnsi="Times New Roman" w:cs="Times New Roman"/>
                <w:sz w:val="20"/>
                <w:szCs w:val="20"/>
              </w:rPr>
            </w:pPr>
          </w:p>
        </w:tc>
      </w:tr>
      <w:tr w:rsidR="00016BE4" w:rsidRPr="00923EEB" w14:paraId="4142C2AB" w14:textId="77777777" w:rsidTr="00BE4A9C">
        <w:trPr>
          <w:trHeight w:val="1020"/>
        </w:trPr>
        <w:tc>
          <w:tcPr>
            <w:tcW w:w="1843" w:type="dxa"/>
            <w:gridSpan w:val="2"/>
            <w:shd w:val="clear" w:color="auto" w:fill="auto"/>
          </w:tcPr>
          <w:p w14:paraId="0208FB26"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R0100/C0030</w:t>
            </w:r>
          </w:p>
          <w:p w14:paraId="2D977F4D" w14:textId="77777777" w:rsidR="00016BE4" w:rsidRPr="00923EEB" w:rsidDel="008133EE"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(B10)</w:t>
            </w:r>
          </w:p>
        </w:tc>
        <w:tc>
          <w:tcPr>
            <w:tcW w:w="2835" w:type="dxa"/>
            <w:shd w:val="clear" w:color="auto" w:fill="auto"/>
          </w:tcPr>
          <w:p w14:paraId="27FB840B"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preference shares at group level – tier 1 Restricted</w:t>
            </w:r>
          </w:p>
        </w:tc>
        <w:tc>
          <w:tcPr>
            <w:tcW w:w="4536" w:type="dxa"/>
            <w:gridSpan w:val="2"/>
            <w:shd w:val="clear" w:color="auto" w:fill="auto"/>
          </w:tcPr>
          <w:p w14:paraId="77056705" w14:textId="3C67DE5F" w:rsidR="00016BE4" w:rsidDel="00D559D7" w:rsidRDefault="00016BE4">
            <w:pPr>
              <w:spacing w:after="0"/>
              <w:rPr>
                <w:del w:id="40" w:author="Author"/>
                <w:rFonts w:ascii="Times New Roman" w:hAnsi="Times New Roman" w:cs="Times New Roman"/>
                <w:sz w:val="20"/>
                <w:szCs w:val="20"/>
              </w:rPr>
            </w:pPr>
            <w:r w:rsidRPr="00923EEB">
              <w:rPr>
                <w:rFonts w:ascii="Times New Roman" w:hAnsi="Times New Roman" w:cs="Times New Roman"/>
                <w:sz w:val="20"/>
                <w:szCs w:val="20"/>
              </w:rPr>
              <w:t xml:space="preserve">This is the amount of preference shares which are deemed non - 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the criteria for Tier 1 restricted items. </w:t>
            </w:r>
          </w:p>
          <w:p w14:paraId="254E2088" w14:textId="77777777" w:rsidR="00016BE4" w:rsidRPr="00923EEB" w:rsidRDefault="00016BE4">
            <w:pPr>
              <w:spacing w:after="0"/>
              <w:rPr>
                <w:rFonts w:ascii="Times New Roman" w:hAnsi="Times New Roman" w:cs="Times New Roman"/>
                <w:sz w:val="20"/>
                <w:szCs w:val="20"/>
              </w:rPr>
            </w:pPr>
          </w:p>
        </w:tc>
      </w:tr>
      <w:tr w:rsidR="00016BE4" w:rsidRPr="00923EEB" w14:paraId="46A26EBC" w14:textId="77777777" w:rsidTr="00BE4A9C">
        <w:trPr>
          <w:trHeight w:val="1020"/>
        </w:trPr>
        <w:tc>
          <w:tcPr>
            <w:tcW w:w="1843" w:type="dxa"/>
            <w:gridSpan w:val="2"/>
            <w:shd w:val="clear" w:color="auto" w:fill="auto"/>
          </w:tcPr>
          <w:p w14:paraId="3932FBFA"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R0100/C0040</w:t>
            </w:r>
          </w:p>
          <w:p w14:paraId="73F98833" w14:textId="77777777" w:rsidR="00016BE4" w:rsidRPr="00923EEB" w:rsidDel="008133EE"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(C10)</w:t>
            </w:r>
          </w:p>
        </w:tc>
        <w:tc>
          <w:tcPr>
            <w:tcW w:w="2835" w:type="dxa"/>
            <w:shd w:val="clear" w:color="auto" w:fill="auto"/>
          </w:tcPr>
          <w:p w14:paraId="46EAF953"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preference shares at group level – tier 2</w:t>
            </w:r>
          </w:p>
        </w:tc>
        <w:tc>
          <w:tcPr>
            <w:tcW w:w="4536" w:type="dxa"/>
            <w:gridSpan w:val="2"/>
            <w:shd w:val="clear" w:color="auto" w:fill="auto"/>
          </w:tcPr>
          <w:p w14:paraId="3F6BB51A" w14:textId="09DE9E34" w:rsidR="00016BE4" w:rsidDel="00D559D7" w:rsidRDefault="00016BE4">
            <w:pPr>
              <w:spacing w:after="0"/>
              <w:rPr>
                <w:del w:id="41" w:author="Author"/>
                <w:rFonts w:ascii="Times New Roman" w:hAnsi="Times New Roman" w:cs="Times New Roman"/>
                <w:sz w:val="20"/>
                <w:szCs w:val="20"/>
              </w:rPr>
            </w:pPr>
            <w:r w:rsidRPr="00923EEB">
              <w:rPr>
                <w:rFonts w:ascii="Times New Roman" w:hAnsi="Times New Roman" w:cs="Times New Roman"/>
                <w:sz w:val="20"/>
                <w:szCs w:val="20"/>
              </w:rPr>
              <w:t xml:space="preserve">This is the amount of preference shares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the criteria for Tier 2.</w:t>
            </w:r>
          </w:p>
          <w:p w14:paraId="220F7905" w14:textId="77777777" w:rsidR="00016BE4" w:rsidRPr="00923EEB" w:rsidRDefault="00016BE4">
            <w:pPr>
              <w:spacing w:after="0"/>
              <w:rPr>
                <w:rFonts w:ascii="Times New Roman" w:hAnsi="Times New Roman" w:cs="Times New Roman"/>
                <w:sz w:val="20"/>
                <w:szCs w:val="20"/>
              </w:rPr>
            </w:pPr>
          </w:p>
        </w:tc>
      </w:tr>
      <w:tr w:rsidR="00016BE4" w:rsidRPr="00923EEB" w14:paraId="46A21064" w14:textId="77777777" w:rsidTr="00BE4A9C">
        <w:trPr>
          <w:trHeight w:val="1020"/>
        </w:trPr>
        <w:tc>
          <w:tcPr>
            <w:tcW w:w="1843" w:type="dxa"/>
            <w:gridSpan w:val="2"/>
            <w:shd w:val="clear" w:color="auto" w:fill="auto"/>
          </w:tcPr>
          <w:p w14:paraId="607F0BCB"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R0100/C0050</w:t>
            </w:r>
          </w:p>
          <w:p w14:paraId="04F4615D" w14:textId="77777777" w:rsidR="00016BE4" w:rsidRPr="00923EEB" w:rsidDel="008133EE"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(D10)</w:t>
            </w:r>
          </w:p>
        </w:tc>
        <w:tc>
          <w:tcPr>
            <w:tcW w:w="2835" w:type="dxa"/>
            <w:shd w:val="clear" w:color="auto" w:fill="auto"/>
          </w:tcPr>
          <w:p w14:paraId="2E47CE81"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preference shares at group level – tier 3</w:t>
            </w:r>
          </w:p>
        </w:tc>
        <w:tc>
          <w:tcPr>
            <w:tcW w:w="4536" w:type="dxa"/>
            <w:gridSpan w:val="2"/>
            <w:shd w:val="clear" w:color="auto" w:fill="auto"/>
          </w:tcPr>
          <w:p w14:paraId="13C9FAAA" w14:textId="3359401C"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preference shares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the criteria for Tier 3</w:t>
            </w:r>
            <w:r>
              <w:rPr>
                <w:rFonts w:ascii="Times New Roman" w:hAnsi="Times New Roman" w:cs="Times New Roman"/>
                <w:sz w:val="20"/>
                <w:szCs w:val="20"/>
              </w:rPr>
              <w:t>.</w:t>
            </w:r>
          </w:p>
        </w:tc>
      </w:tr>
      <w:tr w:rsidR="00016BE4" w:rsidRPr="007B276A" w14:paraId="3D4E93F7" w14:textId="77777777" w:rsidTr="00BE4A9C">
        <w:trPr>
          <w:gridAfter w:val="1"/>
          <w:wAfter w:w="7" w:type="dxa"/>
          <w:trHeight w:val="1020"/>
        </w:trPr>
        <w:tc>
          <w:tcPr>
            <w:tcW w:w="1843" w:type="dxa"/>
            <w:gridSpan w:val="2"/>
            <w:hideMark/>
          </w:tcPr>
          <w:p w14:paraId="03DC9004"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R0110/C0010</w:t>
            </w:r>
          </w:p>
          <w:p w14:paraId="3F8D90F1"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(A9)</w:t>
            </w:r>
          </w:p>
        </w:tc>
        <w:tc>
          <w:tcPr>
            <w:tcW w:w="2835" w:type="dxa"/>
            <w:hideMark/>
          </w:tcPr>
          <w:p w14:paraId="34FE3CD3"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Share premium account related to preference shares – total</w:t>
            </w:r>
          </w:p>
        </w:tc>
        <w:tc>
          <w:tcPr>
            <w:tcW w:w="4529" w:type="dxa"/>
            <w:hideMark/>
          </w:tcPr>
          <w:p w14:paraId="27031BCF" w14:textId="177CEA42" w:rsidR="00016BE4" w:rsidRPr="00BE4A9C" w:rsidRDefault="00016BE4" w:rsidP="00972691">
            <w:pPr>
              <w:rPr>
                <w:rFonts w:ascii="Times New Roman" w:hAnsi="Times New Roman" w:cs="Times New Roman"/>
                <w:sz w:val="20"/>
                <w:szCs w:val="20"/>
              </w:rPr>
            </w:pPr>
            <w:r w:rsidRPr="00BE4A9C">
              <w:rPr>
                <w:rFonts w:ascii="Times New Roman" w:hAnsi="Times New Roman" w:cs="Times New Roman"/>
                <w:sz w:val="20"/>
                <w:szCs w:val="20"/>
              </w:rPr>
              <w:t xml:space="preserve">The total share premium account related to preference share capital </w:t>
            </w:r>
            <w:del w:id="42" w:author="Author">
              <w:r w:rsidRPr="00BE4A9C" w:rsidDel="00972691">
                <w:rPr>
                  <w:rFonts w:ascii="Times New Roman" w:hAnsi="Times New Roman" w:cs="Times New Roman"/>
                  <w:sz w:val="20"/>
                  <w:szCs w:val="20"/>
                </w:rPr>
                <w:delText xml:space="preserve">of the </w:delText>
              </w:r>
              <w:r w:rsidRPr="00BE4A9C" w:rsidDel="00795B6E">
                <w:rPr>
                  <w:rFonts w:ascii="Times New Roman" w:hAnsi="Times New Roman" w:cs="Times New Roman"/>
                  <w:sz w:val="20"/>
                  <w:szCs w:val="20"/>
                </w:rPr>
                <w:delText xml:space="preserve">undertaking </w:delText>
              </w:r>
            </w:del>
            <w:ins w:id="43" w:author="Author">
              <w:r w:rsidR="00972691">
                <w:rPr>
                  <w:rFonts w:ascii="Times New Roman" w:hAnsi="Times New Roman" w:cs="Times New Roman"/>
                  <w:sz w:val="20"/>
                  <w:szCs w:val="20"/>
                </w:rPr>
                <w:t xml:space="preserve"> </w:t>
              </w:r>
            </w:ins>
            <w:r w:rsidRPr="00BE4A9C">
              <w:rPr>
                <w:rFonts w:ascii="Times New Roman" w:hAnsi="Times New Roman" w:cs="Times New Roman"/>
                <w:sz w:val="20"/>
                <w:szCs w:val="20"/>
              </w:rPr>
              <w:t>that fully satisfies the criteria for Tier 1 restricted, Tier 2 or Tier 3 items.</w:t>
            </w:r>
          </w:p>
        </w:tc>
      </w:tr>
      <w:tr w:rsidR="00016BE4" w:rsidRPr="007B276A" w14:paraId="2D10E2E1" w14:textId="77777777" w:rsidTr="00BE4A9C">
        <w:trPr>
          <w:gridAfter w:val="1"/>
          <w:wAfter w:w="7" w:type="dxa"/>
          <w:trHeight w:val="488"/>
        </w:trPr>
        <w:tc>
          <w:tcPr>
            <w:tcW w:w="1843" w:type="dxa"/>
            <w:gridSpan w:val="2"/>
          </w:tcPr>
          <w:p w14:paraId="32D6A2C7"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R0110/C0030</w:t>
            </w:r>
          </w:p>
          <w:p w14:paraId="0931A674" w14:textId="37464F9E"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(B9)</w:t>
            </w:r>
          </w:p>
        </w:tc>
        <w:tc>
          <w:tcPr>
            <w:tcW w:w="2835" w:type="dxa"/>
            <w:hideMark/>
          </w:tcPr>
          <w:p w14:paraId="50CB78E5" w14:textId="1F6938BE"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Share premium account related to preference shares – tier 1 restricted</w:t>
            </w:r>
          </w:p>
        </w:tc>
        <w:tc>
          <w:tcPr>
            <w:tcW w:w="4529" w:type="dxa"/>
            <w:hideMark/>
          </w:tcPr>
          <w:p w14:paraId="28E9D158" w14:textId="353A921F" w:rsidR="00016BE4" w:rsidRPr="00BE4A9C" w:rsidRDefault="00016BE4" w:rsidP="00774FCD">
            <w:pPr>
              <w:rPr>
                <w:rFonts w:ascii="Times New Roman" w:hAnsi="Times New Roman" w:cs="Times New Roman"/>
                <w:sz w:val="20"/>
                <w:szCs w:val="20"/>
              </w:rPr>
            </w:pPr>
            <w:r w:rsidRPr="00BE4A9C">
              <w:rPr>
                <w:rFonts w:ascii="Times New Roman" w:hAnsi="Times New Roman" w:cs="Times New Roman"/>
                <w:sz w:val="20"/>
                <w:szCs w:val="20"/>
              </w:rPr>
              <w:t>This is the amount of the share premium account that relates to preference shares that meet the criteria for Tier 1 restricted items because it relates to preference shares treated as Tier 1 restricted items.</w:t>
            </w:r>
          </w:p>
        </w:tc>
      </w:tr>
      <w:tr w:rsidR="00016BE4" w:rsidRPr="007B276A" w14:paraId="0F075B6C" w14:textId="77777777" w:rsidTr="00BE4A9C">
        <w:trPr>
          <w:gridAfter w:val="1"/>
          <w:wAfter w:w="7" w:type="dxa"/>
          <w:trHeight w:val="1020"/>
        </w:trPr>
        <w:tc>
          <w:tcPr>
            <w:tcW w:w="1843" w:type="dxa"/>
            <w:gridSpan w:val="2"/>
            <w:hideMark/>
          </w:tcPr>
          <w:p w14:paraId="7BDC9745" w14:textId="2304715A"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R0110/C0040</w:t>
            </w:r>
          </w:p>
          <w:p w14:paraId="58A4217C"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(C9)</w:t>
            </w:r>
          </w:p>
        </w:tc>
        <w:tc>
          <w:tcPr>
            <w:tcW w:w="2835" w:type="dxa"/>
            <w:hideMark/>
          </w:tcPr>
          <w:p w14:paraId="2BA56FC9" w14:textId="7C7D451C"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Share premium account related to preference shares – tier 2</w:t>
            </w:r>
          </w:p>
        </w:tc>
        <w:tc>
          <w:tcPr>
            <w:tcW w:w="4529" w:type="dxa"/>
            <w:hideMark/>
          </w:tcPr>
          <w:p w14:paraId="04BE2E6A" w14:textId="75470306" w:rsidR="00016BE4" w:rsidRPr="00BE4A9C" w:rsidRDefault="00016BE4" w:rsidP="00CB0E1D">
            <w:pPr>
              <w:rPr>
                <w:rFonts w:ascii="Times New Roman" w:hAnsi="Times New Roman" w:cs="Times New Roman"/>
                <w:sz w:val="20"/>
                <w:szCs w:val="20"/>
              </w:rPr>
            </w:pPr>
            <w:r w:rsidRPr="00BE4A9C">
              <w:rPr>
                <w:rFonts w:ascii="Times New Roman" w:hAnsi="Times New Roman" w:cs="Times New Roman"/>
                <w:sz w:val="20"/>
                <w:szCs w:val="20"/>
              </w:rPr>
              <w:t>This is the amount of the share premium account that relates to preference shares that meet the criteria for Tier 2 because it relates to preference shares treated as Tier 2.</w:t>
            </w:r>
          </w:p>
        </w:tc>
      </w:tr>
      <w:tr w:rsidR="00016BE4" w:rsidRPr="007B276A" w14:paraId="65E7B38B" w14:textId="77777777" w:rsidTr="00BE4A9C">
        <w:trPr>
          <w:gridAfter w:val="1"/>
          <w:wAfter w:w="7" w:type="dxa"/>
          <w:trHeight w:val="1020"/>
        </w:trPr>
        <w:tc>
          <w:tcPr>
            <w:tcW w:w="1843" w:type="dxa"/>
            <w:gridSpan w:val="2"/>
            <w:hideMark/>
          </w:tcPr>
          <w:p w14:paraId="5F557735"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R0110/C0050</w:t>
            </w:r>
          </w:p>
          <w:p w14:paraId="6CCB214A"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(D9)</w:t>
            </w:r>
          </w:p>
        </w:tc>
        <w:tc>
          <w:tcPr>
            <w:tcW w:w="2835" w:type="dxa"/>
            <w:hideMark/>
          </w:tcPr>
          <w:p w14:paraId="47C90972" w14:textId="3EC004B6"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Share premium account related to preference shares – tier 3</w:t>
            </w:r>
          </w:p>
        </w:tc>
        <w:tc>
          <w:tcPr>
            <w:tcW w:w="4529" w:type="dxa"/>
            <w:hideMark/>
          </w:tcPr>
          <w:p w14:paraId="067C341B" w14:textId="5B94C692" w:rsidR="00016BE4" w:rsidRPr="00BE4A9C" w:rsidRDefault="00016BE4" w:rsidP="00CB0E1D">
            <w:pPr>
              <w:rPr>
                <w:rFonts w:ascii="Times New Roman" w:hAnsi="Times New Roman" w:cs="Times New Roman"/>
                <w:sz w:val="20"/>
                <w:szCs w:val="20"/>
              </w:rPr>
            </w:pPr>
            <w:r w:rsidRPr="00BE4A9C">
              <w:rPr>
                <w:rFonts w:ascii="Times New Roman" w:hAnsi="Times New Roman" w:cs="Times New Roman"/>
                <w:sz w:val="20"/>
                <w:szCs w:val="20"/>
              </w:rPr>
              <w:t>This is the amount of the share premium account that relates to preference shares that meet the criteria for Tier 3 because it relates to preference shares treated as Tier 3.</w:t>
            </w:r>
          </w:p>
        </w:tc>
      </w:tr>
      <w:tr w:rsidR="00016BE4" w:rsidRPr="00923EEB" w14:paraId="10D0F5A1" w14:textId="77777777" w:rsidTr="00BE4A9C">
        <w:trPr>
          <w:trHeight w:val="1020"/>
        </w:trPr>
        <w:tc>
          <w:tcPr>
            <w:tcW w:w="1843" w:type="dxa"/>
            <w:gridSpan w:val="2"/>
            <w:shd w:val="clear" w:color="auto" w:fill="auto"/>
          </w:tcPr>
          <w:p w14:paraId="13560658"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R0120/C0010</w:t>
            </w:r>
          </w:p>
          <w:p w14:paraId="663E1869"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(A11)</w:t>
            </w:r>
          </w:p>
          <w:p w14:paraId="773B680E" w14:textId="77777777" w:rsidR="00016BE4" w:rsidRPr="00923EEB" w:rsidDel="008133EE" w:rsidRDefault="00016BE4" w:rsidP="000040C3">
            <w:pPr>
              <w:spacing w:after="0"/>
              <w:rPr>
                <w:rFonts w:ascii="Times New Roman" w:hAnsi="Times New Roman" w:cs="Times New Roman"/>
                <w:sz w:val="20"/>
                <w:szCs w:val="20"/>
              </w:rPr>
            </w:pPr>
          </w:p>
        </w:tc>
        <w:tc>
          <w:tcPr>
            <w:tcW w:w="2835" w:type="dxa"/>
            <w:shd w:val="clear" w:color="auto" w:fill="auto"/>
          </w:tcPr>
          <w:p w14:paraId="3D13E137"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share premium account related to preference shares at group level – total</w:t>
            </w:r>
          </w:p>
        </w:tc>
        <w:tc>
          <w:tcPr>
            <w:tcW w:w="4536" w:type="dxa"/>
            <w:gridSpan w:val="2"/>
            <w:shd w:val="clear" w:color="auto" w:fill="auto"/>
          </w:tcPr>
          <w:p w14:paraId="11B967D4" w14:textId="3921296D"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w:t>
            </w:r>
            <w:del w:id="44" w:author="Author">
              <w:r w:rsidR="00191029" w:rsidDel="00726C3D">
                <w:rPr>
                  <w:rFonts w:ascii="Times New Roman" w:hAnsi="Times New Roman" w:cs="Times New Roman"/>
                  <w:sz w:val="20"/>
                  <w:szCs w:val="20"/>
                </w:rPr>
                <w:delText xml:space="preserve"> </w:delText>
              </w:r>
            </w:del>
            <w:r w:rsidRPr="00923EEB">
              <w:rPr>
                <w:rFonts w:ascii="Times New Roman" w:hAnsi="Times New Roman" w:cs="Times New Roman"/>
                <w:sz w:val="20"/>
                <w:szCs w:val="20"/>
              </w:rPr>
              <w:t>the share premium account relating to preference shares that is deemed non-available as defined in Article 222(2)-(5) of the</w:t>
            </w:r>
            <w:del w:id="45" w:author="Author">
              <w:r w:rsidRPr="00923EEB" w:rsidDel="00D559D7">
                <w:rPr>
                  <w:rFonts w:ascii="Times New Roman" w:hAnsi="Times New Roman" w:cs="Times New Roman"/>
                  <w:sz w:val="20"/>
                  <w:szCs w:val="20"/>
                </w:rPr>
                <w:delText xml:space="preserve"> </w:delText>
              </w:r>
            </w:del>
            <w:r w:rsidRPr="00923EEB">
              <w:rPr>
                <w:rFonts w:ascii="Times New Roman" w:hAnsi="Times New Roman" w:cs="Times New Roman"/>
                <w:sz w:val="20"/>
                <w:szCs w:val="20"/>
              </w:rPr>
              <w:t xml:space="preserv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w:t>
            </w:r>
          </w:p>
        </w:tc>
      </w:tr>
      <w:tr w:rsidR="00016BE4" w:rsidRPr="00923EEB" w14:paraId="7B2344ED" w14:textId="77777777" w:rsidTr="00BE4A9C">
        <w:trPr>
          <w:trHeight w:val="1020"/>
        </w:trPr>
        <w:tc>
          <w:tcPr>
            <w:tcW w:w="1843" w:type="dxa"/>
            <w:gridSpan w:val="2"/>
            <w:shd w:val="clear" w:color="auto" w:fill="auto"/>
          </w:tcPr>
          <w:p w14:paraId="3B6BCB26"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R0120/C0030</w:t>
            </w:r>
          </w:p>
          <w:p w14:paraId="315D4A58" w14:textId="77777777" w:rsidR="00016BE4" w:rsidRPr="00923EEB" w:rsidDel="008133EE"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(B11)</w:t>
            </w:r>
          </w:p>
        </w:tc>
        <w:tc>
          <w:tcPr>
            <w:tcW w:w="2835" w:type="dxa"/>
            <w:shd w:val="clear" w:color="auto" w:fill="auto"/>
          </w:tcPr>
          <w:p w14:paraId="62F9EE21"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Non-available share premium account related to preference shares at group level – tier 1 restricted </w:t>
            </w:r>
          </w:p>
        </w:tc>
        <w:tc>
          <w:tcPr>
            <w:tcW w:w="4536" w:type="dxa"/>
            <w:gridSpan w:val="2"/>
            <w:shd w:val="clear" w:color="auto" w:fill="auto"/>
          </w:tcPr>
          <w:p w14:paraId="641E5803" w14:textId="7508EA6B"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the share premium account relating to preference shares that is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which meets the criteria for Tier 1 restricted items.</w:t>
            </w:r>
          </w:p>
        </w:tc>
      </w:tr>
      <w:tr w:rsidR="00016BE4" w:rsidRPr="00923EEB" w14:paraId="5F2DD239" w14:textId="77777777" w:rsidTr="00BE4A9C">
        <w:trPr>
          <w:trHeight w:val="1020"/>
        </w:trPr>
        <w:tc>
          <w:tcPr>
            <w:tcW w:w="1843" w:type="dxa"/>
            <w:gridSpan w:val="2"/>
            <w:shd w:val="clear" w:color="auto" w:fill="auto"/>
          </w:tcPr>
          <w:p w14:paraId="13183023"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R0120/C0040</w:t>
            </w:r>
          </w:p>
          <w:p w14:paraId="21FB61E5" w14:textId="77777777" w:rsidR="00016BE4" w:rsidRPr="00923EEB" w:rsidDel="008133EE"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(C11)</w:t>
            </w:r>
          </w:p>
        </w:tc>
        <w:tc>
          <w:tcPr>
            <w:tcW w:w="2835" w:type="dxa"/>
            <w:shd w:val="clear" w:color="auto" w:fill="auto"/>
          </w:tcPr>
          <w:p w14:paraId="43E743FD"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share premium account related to preference shares at group level – tier 2</w:t>
            </w:r>
          </w:p>
        </w:tc>
        <w:tc>
          <w:tcPr>
            <w:tcW w:w="4536" w:type="dxa"/>
            <w:gridSpan w:val="2"/>
            <w:shd w:val="clear" w:color="auto" w:fill="auto"/>
          </w:tcPr>
          <w:p w14:paraId="11FE2DC0" w14:textId="72160D18"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the share premium account relating to preference shares that is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the criteria for Tier 2.</w:t>
            </w:r>
          </w:p>
        </w:tc>
      </w:tr>
      <w:tr w:rsidR="00016BE4" w:rsidRPr="00923EEB" w14:paraId="258A001D" w14:textId="77777777" w:rsidTr="00BE4A9C">
        <w:trPr>
          <w:trHeight w:val="1020"/>
        </w:trPr>
        <w:tc>
          <w:tcPr>
            <w:tcW w:w="1843" w:type="dxa"/>
            <w:gridSpan w:val="2"/>
            <w:shd w:val="clear" w:color="auto" w:fill="auto"/>
          </w:tcPr>
          <w:p w14:paraId="7BE6CCBD"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R0120/C0050</w:t>
            </w:r>
          </w:p>
          <w:p w14:paraId="60496E69" w14:textId="77777777" w:rsidR="00016BE4" w:rsidRPr="00923EEB" w:rsidDel="008133EE"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(D11)</w:t>
            </w:r>
          </w:p>
        </w:tc>
        <w:tc>
          <w:tcPr>
            <w:tcW w:w="2835" w:type="dxa"/>
            <w:shd w:val="clear" w:color="auto" w:fill="auto"/>
          </w:tcPr>
          <w:p w14:paraId="7C1DA6CE"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share premium account related to preference shares at group level – tier 3</w:t>
            </w:r>
          </w:p>
        </w:tc>
        <w:tc>
          <w:tcPr>
            <w:tcW w:w="4536" w:type="dxa"/>
            <w:gridSpan w:val="2"/>
            <w:shd w:val="clear" w:color="auto" w:fill="auto"/>
          </w:tcPr>
          <w:p w14:paraId="2CDC9698" w14:textId="5301463B"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the share premium account relating to preference shares that is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the criteria for Tier 3.</w:t>
            </w:r>
          </w:p>
        </w:tc>
      </w:tr>
      <w:tr w:rsidR="00016BE4" w:rsidRPr="007B276A" w14:paraId="34047249" w14:textId="77777777" w:rsidTr="00BE4A9C">
        <w:trPr>
          <w:gridAfter w:val="1"/>
          <w:wAfter w:w="7" w:type="dxa"/>
          <w:trHeight w:val="1215"/>
        </w:trPr>
        <w:tc>
          <w:tcPr>
            <w:tcW w:w="1843" w:type="dxa"/>
            <w:gridSpan w:val="2"/>
            <w:hideMark/>
          </w:tcPr>
          <w:p w14:paraId="04DFBD22" w14:textId="7592BDB5"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R0130/C0010</w:t>
            </w:r>
          </w:p>
          <w:p w14:paraId="16676878" w14:textId="6ABE3A60"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(A12</w:t>
            </w:r>
            <w:ins w:id="46" w:author="Author">
              <w:r w:rsidR="00AF6F8E">
                <w:rPr>
                  <w:rFonts w:ascii="Times New Roman" w:hAnsi="Times New Roman" w:cs="Times New Roman"/>
                  <w:sz w:val="20"/>
                  <w:szCs w:val="20"/>
                </w:rPr>
                <w:t>A</w:t>
              </w:r>
            </w:ins>
            <w:r w:rsidRPr="00BE4A9C">
              <w:rPr>
                <w:rFonts w:ascii="Times New Roman" w:hAnsi="Times New Roman" w:cs="Times New Roman"/>
                <w:sz w:val="20"/>
                <w:szCs w:val="20"/>
              </w:rPr>
              <w:t>)</w:t>
            </w:r>
          </w:p>
        </w:tc>
        <w:tc>
          <w:tcPr>
            <w:tcW w:w="2835" w:type="dxa"/>
            <w:hideMark/>
          </w:tcPr>
          <w:p w14:paraId="181F7007" w14:textId="7D58ABF5" w:rsidR="00016BE4" w:rsidRPr="00BE4A9C" w:rsidRDefault="00016BE4" w:rsidP="002A59B2">
            <w:pPr>
              <w:rPr>
                <w:rFonts w:ascii="Times New Roman" w:hAnsi="Times New Roman" w:cs="Times New Roman"/>
                <w:sz w:val="20"/>
                <w:szCs w:val="20"/>
              </w:rPr>
            </w:pPr>
            <w:r w:rsidRPr="00BE4A9C">
              <w:rPr>
                <w:rFonts w:ascii="Times New Roman" w:hAnsi="Times New Roman" w:cs="Times New Roman"/>
                <w:sz w:val="20"/>
                <w:szCs w:val="20"/>
              </w:rPr>
              <w:t xml:space="preserve">Reconciliation reserve </w:t>
            </w:r>
            <w:del w:id="47" w:author="Author">
              <w:r w:rsidRPr="00BE4A9C" w:rsidDel="00BB5306">
                <w:rPr>
                  <w:rFonts w:ascii="Times New Roman" w:hAnsi="Times New Roman" w:cs="Times New Roman"/>
                  <w:sz w:val="20"/>
                  <w:szCs w:val="20"/>
                </w:rPr>
                <w:delText>before deduction for participations</w:delText>
              </w:r>
            </w:del>
            <w:ins w:id="48" w:author="Author">
              <w:del w:id="49" w:author="Author">
                <w:r w:rsidR="000E3027" w:rsidDel="002A59B2">
                  <w:rPr>
                    <w:rFonts w:ascii="Times New Roman" w:hAnsi="Times New Roman" w:cs="Times New Roman"/>
                    <w:sz w:val="20"/>
                    <w:szCs w:val="20"/>
                  </w:rPr>
                  <w:delText xml:space="preserve"> in other financial sector</w:delText>
                </w:r>
              </w:del>
            </w:ins>
            <w:del w:id="50" w:author="Author">
              <w:r w:rsidRPr="00BE4A9C" w:rsidDel="002A59B2">
                <w:rPr>
                  <w:rFonts w:ascii="Times New Roman" w:hAnsi="Times New Roman" w:cs="Times New Roman"/>
                  <w:sz w:val="20"/>
                  <w:szCs w:val="20"/>
                </w:rPr>
                <w:delText xml:space="preserve">  </w:delText>
              </w:r>
            </w:del>
            <w:r w:rsidRPr="00BE4A9C">
              <w:rPr>
                <w:rFonts w:ascii="Times New Roman" w:hAnsi="Times New Roman" w:cs="Times New Roman"/>
                <w:sz w:val="20"/>
                <w:szCs w:val="20"/>
              </w:rPr>
              <w:t>– total</w:t>
            </w:r>
          </w:p>
        </w:tc>
        <w:tc>
          <w:tcPr>
            <w:tcW w:w="4529" w:type="dxa"/>
            <w:hideMark/>
          </w:tcPr>
          <w:p w14:paraId="09198B5F" w14:textId="606B91FC" w:rsidR="00016BE4" w:rsidRPr="00BE4A9C" w:rsidRDefault="00016BE4" w:rsidP="007830AD">
            <w:pPr>
              <w:rPr>
                <w:rFonts w:ascii="Times New Roman" w:hAnsi="Times New Roman" w:cs="Times New Roman"/>
                <w:sz w:val="20"/>
                <w:szCs w:val="20"/>
              </w:rPr>
            </w:pPr>
            <w:r w:rsidRPr="00BE4A9C">
              <w:rPr>
                <w:rFonts w:ascii="Times New Roman" w:hAnsi="Times New Roman" w:cs="Times New Roman"/>
                <w:sz w:val="20"/>
                <w:szCs w:val="20"/>
              </w:rPr>
              <w:t xml:space="preserve">The </w:t>
            </w:r>
            <w:ins w:id="51" w:author="Author">
              <w:r w:rsidR="007830AD">
                <w:rPr>
                  <w:rFonts w:ascii="Times New Roman" w:hAnsi="Times New Roman" w:cs="Times New Roman"/>
                  <w:sz w:val="20"/>
                  <w:szCs w:val="20"/>
                </w:rPr>
                <w:t xml:space="preserve">total </w:t>
              </w:r>
            </w:ins>
            <w:r w:rsidRPr="00BE4A9C">
              <w:rPr>
                <w:rFonts w:ascii="Times New Roman" w:hAnsi="Times New Roman" w:cs="Times New Roman"/>
                <w:sz w:val="20"/>
                <w:szCs w:val="20"/>
              </w:rPr>
              <w:t>reconciliation reserve represents reserves (e.g. retained earnings)</w:t>
            </w:r>
            <w:proofErr w:type="gramStart"/>
            <w:r w:rsidRPr="00BE4A9C">
              <w:rPr>
                <w:rFonts w:ascii="Times New Roman" w:hAnsi="Times New Roman" w:cs="Times New Roman"/>
                <w:sz w:val="20"/>
                <w:szCs w:val="20"/>
              </w:rPr>
              <w:t>,</w:t>
            </w:r>
            <w:proofErr w:type="gramEnd"/>
            <w:r w:rsidRPr="00BE4A9C">
              <w:rPr>
                <w:rFonts w:ascii="Times New Roman" w:hAnsi="Times New Roman" w:cs="Times New Roman"/>
                <w:sz w:val="20"/>
                <w:szCs w:val="20"/>
              </w:rPr>
              <w:t xml:space="preserve"> net of adjustments (e.g. ring-fenced funds) </w:t>
            </w:r>
            <w:ins w:id="52" w:author="Author">
              <w:r w:rsidR="007830AD">
                <w:rPr>
                  <w:rFonts w:ascii="Times New Roman" w:hAnsi="Times New Roman" w:cs="Times New Roman"/>
                  <w:sz w:val="20"/>
                  <w:szCs w:val="20"/>
                </w:rPr>
                <w:t>It results mainly from</w:t>
              </w:r>
              <w:r w:rsidR="007830AD" w:rsidRPr="0073170E">
                <w:rPr>
                  <w:rFonts w:ascii="Times New Roman" w:hAnsi="Times New Roman" w:cs="Times New Roman"/>
                  <w:sz w:val="20"/>
                  <w:szCs w:val="20"/>
                </w:rPr>
                <w:t xml:space="preserve"> </w:t>
              </w:r>
            </w:ins>
            <w:del w:id="53" w:author="Author">
              <w:r w:rsidRPr="00BE4A9C" w:rsidDel="007830AD">
                <w:rPr>
                  <w:rFonts w:ascii="Times New Roman" w:hAnsi="Times New Roman" w:cs="Times New Roman"/>
                  <w:sz w:val="20"/>
                  <w:szCs w:val="20"/>
                </w:rPr>
                <w:delText xml:space="preserve">but it also reconciles </w:delText>
              </w:r>
            </w:del>
            <w:r w:rsidRPr="00BE4A9C">
              <w:rPr>
                <w:rFonts w:ascii="Times New Roman" w:hAnsi="Times New Roman" w:cs="Times New Roman"/>
                <w:sz w:val="20"/>
                <w:szCs w:val="20"/>
              </w:rPr>
              <w:t xml:space="preserve">differences between accounting valuation and valuation according to </w:t>
            </w:r>
            <w:r w:rsidR="00BE4A9C">
              <w:rPr>
                <w:rFonts w:ascii="Times New Roman" w:hAnsi="Times New Roman" w:cs="Times New Roman"/>
                <w:sz w:val="20"/>
                <w:szCs w:val="20"/>
              </w:rPr>
              <w:t>A</w:t>
            </w:r>
            <w:r w:rsidRPr="00BE4A9C">
              <w:rPr>
                <w:rFonts w:ascii="Times New Roman" w:hAnsi="Times New Roman" w:cs="Times New Roman"/>
                <w:sz w:val="20"/>
                <w:szCs w:val="20"/>
              </w:rPr>
              <w:t xml:space="preserve">rticle 75 of </w:t>
            </w:r>
            <w:r w:rsidR="00191029">
              <w:rPr>
                <w:rFonts w:ascii="Times New Roman" w:hAnsi="Times New Roman" w:cs="Times New Roman"/>
                <w:sz w:val="20"/>
                <w:szCs w:val="20"/>
              </w:rPr>
              <w:t>Directive 2009/138/EC</w:t>
            </w:r>
            <w:r w:rsidRPr="00BE4A9C">
              <w:rPr>
                <w:rFonts w:ascii="Times New Roman" w:hAnsi="Times New Roman" w:cs="Times New Roman"/>
                <w:sz w:val="20"/>
                <w:szCs w:val="20"/>
              </w:rPr>
              <w:t xml:space="preserve">. </w:t>
            </w:r>
          </w:p>
        </w:tc>
      </w:tr>
      <w:tr w:rsidR="00016BE4" w:rsidRPr="007B276A" w14:paraId="6582011C" w14:textId="77777777" w:rsidTr="00BE4A9C">
        <w:trPr>
          <w:gridAfter w:val="1"/>
          <w:wAfter w:w="7" w:type="dxa"/>
          <w:trHeight w:val="1305"/>
        </w:trPr>
        <w:tc>
          <w:tcPr>
            <w:tcW w:w="1843" w:type="dxa"/>
            <w:gridSpan w:val="2"/>
            <w:hideMark/>
          </w:tcPr>
          <w:p w14:paraId="29A12BE5" w14:textId="0F9BD54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R0130/C0020</w:t>
            </w:r>
          </w:p>
          <w:p w14:paraId="271DADB6" w14:textId="1ED2680B"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(B12</w:t>
            </w:r>
            <w:ins w:id="54" w:author="Author">
              <w:r w:rsidR="00AF6F8E">
                <w:rPr>
                  <w:rFonts w:ascii="Times New Roman" w:hAnsi="Times New Roman" w:cs="Times New Roman"/>
                  <w:sz w:val="20"/>
                  <w:szCs w:val="20"/>
                </w:rPr>
                <w:t>A</w:t>
              </w:r>
            </w:ins>
            <w:r w:rsidRPr="00BE4A9C">
              <w:rPr>
                <w:rFonts w:ascii="Times New Roman" w:hAnsi="Times New Roman" w:cs="Times New Roman"/>
                <w:sz w:val="20"/>
                <w:szCs w:val="20"/>
              </w:rPr>
              <w:t>)</w:t>
            </w:r>
          </w:p>
        </w:tc>
        <w:tc>
          <w:tcPr>
            <w:tcW w:w="2835" w:type="dxa"/>
            <w:hideMark/>
          </w:tcPr>
          <w:p w14:paraId="389DD777" w14:textId="17875E15" w:rsidR="00016BE4" w:rsidRPr="00BE4A9C" w:rsidRDefault="00016BE4" w:rsidP="002A59B2">
            <w:pPr>
              <w:rPr>
                <w:rFonts w:ascii="Times New Roman" w:hAnsi="Times New Roman" w:cs="Times New Roman"/>
                <w:sz w:val="20"/>
                <w:szCs w:val="20"/>
              </w:rPr>
            </w:pPr>
            <w:r w:rsidRPr="00BE4A9C">
              <w:rPr>
                <w:rFonts w:ascii="Times New Roman" w:hAnsi="Times New Roman" w:cs="Times New Roman"/>
                <w:sz w:val="20"/>
                <w:szCs w:val="20"/>
              </w:rPr>
              <w:t xml:space="preserve">Reconciliation </w:t>
            </w:r>
            <w:del w:id="55" w:author="Author">
              <w:r w:rsidRPr="00BE4A9C" w:rsidDel="002A59B2">
                <w:rPr>
                  <w:rFonts w:ascii="Times New Roman" w:hAnsi="Times New Roman" w:cs="Times New Roman"/>
                  <w:sz w:val="20"/>
                  <w:szCs w:val="20"/>
                </w:rPr>
                <w:delText>reserve before deduction for participations</w:delText>
              </w:r>
            </w:del>
            <w:ins w:id="56" w:author="Author">
              <w:del w:id="57" w:author="Author">
                <w:r w:rsidR="000E3027" w:rsidDel="002A59B2">
                  <w:rPr>
                    <w:rFonts w:ascii="Times New Roman" w:hAnsi="Times New Roman" w:cs="Times New Roman"/>
                    <w:sz w:val="20"/>
                    <w:szCs w:val="20"/>
                  </w:rPr>
                  <w:delText xml:space="preserve"> in other financial sector</w:delText>
                </w:r>
                <w:r w:rsidR="000E3027" w:rsidRPr="00BE4A9C" w:rsidDel="002A59B2">
                  <w:rPr>
                    <w:rFonts w:ascii="Times New Roman" w:hAnsi="Times New Roman" w:cs="Times New Roman"/>
                    <w:sz w:val="20"/>
                    <w:szCs w:val="20"/>
                  </w:rPr>
                  <w:delText xml:space="preserve"> </w:delText>
                </w:r>
              </w:del>
            </w:ins>
            <w:r w:rsidRPr="00BE4A9C">
              <w:rPr>
                <w:rFonts w:ascii="Times New Roman" w:hAnsi="Times New Roman" w:cs="Times New Roman"/>
                <w:sz w:val="20"/>
                <w:szCs w:val="20"/>
              </w:rPr>
              <w:t xml:space="preserve">- tier 1 unrestricted </w:t>
            </w:r>
          </w:p>
        </w:tc>
        <w:tc>
          <w:tcPr>
            <w:tcW w:w="4529" w:type="dxa"/>
            <w:hideMark/>
          </w:tcPr>
          <w:p w14:paraId="1A5FBA7D" w14:textId="63C2485D" w:rsidR="00016BE4" w:rsidRPr="00BE4A9C" w:rsidRDefault="00016BE4" w:rsidP="002A59B2">
            <w:pPr>
              <w:rPr>
                <w:rFonts w:ascii="Times New Roman" w:hAnsi="Times New Roman" w:cs="Times New Roman"/>
                <w:sz w:val="20"/>
                <w:szCs w:val="20"/>
              </w:rPr>
            </w:pPr>
            <w:r w:rsidRPr="00BE4A9C">
              <w:rPr>
                <w:rFonts w:ascii="Times New Roman" w:hAnsi="Times New Roman" w:cs="Times New Roman"/>
                <w:sz w:val="20"/>
                <w:szCs w:val="20"/>
              </w:rPr>
              <w:t>The</w:t>
            </w:r>
            <w:ins w:id="58" w:author="Author">
              <w:r w:rsidR="00BB5306">
                <w:rPr>
                  <w:rFonts w:ascii="Times New Roman" w:hAnsi="Times New Roman" w:cs="Times New Roman"/>
                  <w:sz w:val="20"/>
                  <w:szCs w:val="20"/>
                </w:rPr>
                <w:t xml:space="preserve"> </w:t>
              </w:r>
              <w:del w:id="59" w:author="Author">
                <w:r w:rsidR="00BB5306" w:rsidDel="002A59B2">
                  <w:rPr>
                    <w:rFonts w:ascii="Times New Roman" w:hAnsi="Times New Roman" w:cs="Times New Roman"/>
                    <w:sz w:val="20"/>
                    <w:szCs w:val="20"/>
                  </w:rPr>
                  <w:delText>total</w:delText>
                </w:r>
              </w:del>
            </w:ins>
            <w:del w:id="60" w:author="Author">
              <w:r w:rsidRPr="00BE4A9C" w:rsidDel="002A59B2">
                <w:rPr>
                  <w:rFonts w:ascii="Times New Roman" w:hAnsi="Times New Roman" w:cs="Times New Roman"/>
                  <w:sz w:val="20"/>
                  <w:szCs w:val="20"/>
                </w:rPr>
                <w:delText xml:space="preserve"> </w:delText>
              </w:r>
            </w:del>
            <w:r w:rsidRPr="00BE4A9C">
              <w:rPr>
                <w:rFonts w:ascii="Times New Roman" w:hAnsi="Times New Roman" w:cs="Times New Roman"/>
                <w:sz w:val="20"/>
                <w:szCs w:val="20"/>
              </w:rPr>
              <w:t>reconciliation reserve represents reserves (e.g. retained earnings), net of adjustments (e.g. ring-fenced funds</w:t>
            </w:r>
            <w:r w:rsidRPr="002254BE">
              <w:rPr>
                <w:rFonts w:ascii="Times New Roman" w:hAnsi="Times New Roman" w:cs="Times New Roman"/>
                <w:sz w:val="20"/>
                <w:szCs w:val="20"/>
              </w:rPr>
              <w:t>)</w:t>
            </w:r>
            <w:ins w:id="61" w:author="Author">
              <w:r w:rsidR="002254BE">
                <w:rPr>
                  <w:rFonts w:ascii="Times New Roman" w:hAnsi="Times New Roman" w:cs="Times New Roman"/>
                  <w:sz w:val="20"/>
                  <w:szCs w:val="20"/>
                </w:rPr>
                <w:t>.</w:t>
              </w:r>
            </w:ins>
            <w:r w:rsidRPr="002254BE">
              <w:rPr>
                <w:rFonts w:ascii="Times New Roman" w:hAnsi="Times New Roman" w:cs="Times New Roman"/>
                <w:sz w:val="20"/>
                <w:szCs w:val="20"/>
              </w:rPr>
              <w:t xml:space="preserve"> </w:t>
            </w:r>
            <w:ins w:id="62" w:author="Author">
              <w:r w:rsidR="00BB5306" w:rsidRPr="002254BE">
                <w:rPr>
                  <w:rFonts w:ascii="Times New Roman" w:hAnsi="Times New Roman" w:cs="Times New Roman"/>
                  <w:sz w:val="20"/>
                  <w:szCs w:val="20"/>
                </w:rPr>
                <w:t>It results mainly from</w:t>
              </w:r>
            </w:ins>
            <w:del w:id="63" w:author="Author">
              <w:r w:rsidRPr="005A1F89" w:rsidDel="00BB5306">
                <w:rPr>
                  <w:rFonts w:ascii="Times New Roman" w:hAnsi="Times New Roman" w:cs="Times New Roman"/>
                  <w:sz w:val="20"/>
                  <w:szCs w:val="20"/>
                  <w:rPrChange w:id="64" w:author="Author">
                    <w:rPr>
                      <w:rFonts w:ascii="Times New Roman" w:hAnsi="Times New Roman" w:cs="Times New Roman"/>
                      <w:sz w:val="20"/>
                      <w:szCs w:val="20"/>
                      <w:highlight w:val="yellow"/>
                    </w:rPr>
                  </w:rPrChange>
                </w:rPr>
                <w:delText>but it also reconciles</w:delText>
              </w:r>
            </w:del>
            <w:r w:rsidRPr="005A1F89">
              <w:rPr>
                <w:rFonts w:ascii="Times New Roman" w:hAnsi="Times New Roman" w:cs="Times New Roman"/>
                <w:sz w:val="20"/>
                <w:szCs w:val="20"/>
                <w:rPrChange w:id="65" w:author="Author">
                  <w:rPr>
                    <w:rFonts w:ascii="Times New Roman" w:hAnsi="Times New Roman" w:cs="Times New Roman"/>
                    <w:sz w:val="20"/>
                    <w:szCs w:val="20"/>
                    <w:highlight w:val="yellow"/>
                  </w:rPr>
                </w:rPrChange>
              </w:rPr>
              <w:t xml:space="preserve"> differences between accounting valuation and valuation according to </w:t>
            </w:r>
            <w:r w:rsidR="00191029" w:rsidRPr="005A1F89">
              <w:rPr>
                <w:rFonts w:ascii="Times New Roman" w:hAnsi="Times New Roman" w:cs="Times New Roman"/>
                <w:sz w:val="20"/>
                <w:szCs w:val="20"/>
                <w:rPrChange w:id="66" w:author="Author">
                  <w:rPr>
                    <w:rFonts w:ascii="Times New Roman" w:hAnsi="Times New Roman" w:cs="Times New Roman"/>
                    <w:sz w:val="20"/>
                    <w:szCs w:val="20"/>
                    <w:highlight w:val="yellow"/>
                  </w:rPr>
                </w:rPrChange>
              </w:rPr>
              <w:t>Directive 2009/138/EC</w:t>
            </w:r>
            <w:r w:rsidRPr="002254BE">
              <w:rPr>
                <w:rFonts w:ascii="Times New Roman" w:hAnsi="Times New Roman" w:cs="Times New Roman"/>
                <w:sz w:val="20"/>
                <w:szCs w:val="20"/>
              </w:rPr>
              <w:t xml:space="preserve">. </w:t>
            </w:r>
          </w:p>
        </w:tc>
      </w:tr>
      <w:tr w:rsidR="00016BE4" w:rsidRPr="007B276A" w14:paraId="016ACEE2" w14:textId="77777777" w:rsidTr="00BE4A9C">
        <w:trPr>
          <w:gridAfter w:val="1"/>
          <w:wAfter w:w="7" w:type="dxa"/>
          <w:trHeight w:val="735"/>
        </w:trPr>
        <w:tc>
          <w:tcPr>
            <w:tcW w:w="1843" w:type="dxa"/>
            <w:gridSpan w:val="2"/>
            <w:hideMark/>
          </w:tcPr>
          <w:p w14:paraId="477175C0" w14:textId="6177CEA0"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R0140/C0010</w:t>
            </w:r>
          </w:p>
          <w:p w14:paraId="66BF13C6"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(A13)</w:t>
            </w:r>
          </w:p>
        </w:tc>
        <w:tc>
          <w:tcPr>
            <w:tcW w:w="2835" w:type="dxa"/>
            <w:hideMark/>
          </w:tcPr>
          <w:p w14:paraId="4B6688A4"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Subordinated liabilities – total </w:t>
            </w:r>
          </w:p>
        </w:tc>
        <w:tc>
          <w:tcPr>
            <w:tcW w:w="4529" w:type="dxa"/>
            <w:hideMark/>
          </w:tcPr>
          <w:p w14:paraId="65DA43E0" w14:textId="2E33A0CC" w:rsidR="00016BE4" w:rsidRPr="00BE4A9C" w:rsidRDefault="00016BE4" w:rsidP="00972691">
            <w:pPr>
              <w:rPr>
                <w:rFonts w:ascii="Times New Roman" w:hAnsi="Times New Roman" w:cs="Times New Roman"/>
                <w:sz w:val="20"/>
                <w:szCs w:val="20"/>
              </w:rPr>
            </w:pPr>
            <w:r w:rsidRPr="00BE4A9C">
              <w:rPr>
                <w:rFonts w:ascii="Times New Roman" w:hAnsi="Times New Roman" w:cs="Times New Roman"/>
                <w:sz w:val="20"/>
                <w:szCs w:val="20"/>
              </w:rPr>
              <w:t>This is the total amount of subordinated liabilities</w:t>
            </w:r>
            <w:ins w:id="67" w:author="Author">
              <w:r w:rsidR="00972691">
                <w:rPr>
                  <w:rFonts w:ascii="Times New Roman" w:hAnsi="Times New Roman" w:cs="Times New Roman"/>
                  <w:sz w:val="20"/>
                  <w:szCs w:val="20"/>
                </w:rPr>
                <w:t>.</w:t>
              </w:r>
            </w:ins>
            <w:del w:id="68" w:author="Author">
              <w:r w:rsidRPr="00BE4A9C" w:rsidDel="0030589A">
                <w:rPr>
                  <w:rFonts w:ascii="Times New Roman" w:hAnsi="Times New Roman" w:cs="Times New Roman"/>
                  <w:sz w:val="20"/>
                  <w:szCs w:val="20"/>
                </w:rPr>
                <w:delText xml:space="preserve"> issued by the undertaking</w:delText>
              </w:r>
            </w:del>
            <w:r w:rsidRPr="00BE4A9C">
              <w:rPr>
                <w:rFonts w:ascii="Times New Roman" w:hAnsi="Times New Roman" w:cs="Times New Roman"/>
                <w:sz w:val="20"/>
                <w:szCs w:val="20"/>
              </w:rPr>
              <w:t xml:space="preserve">. </w:t>
            </w:r>
          </w:p>
        </w:tc>
      </w:tr>
      <w:tr w:rsidR="00016BE4" w:rsidRPr="007B276A" w14:paraId="2E120446" w14:textId="77777777" w:rsidTr="00BE4A9C">
        <w:trPr>
          <w:gridAfter w:val="1"/>
          <w:wAfter w:w="7" w:type="dxa"/>
          <w:trHeight w:val="735"/>
        </w:trPr>
        <w:tc>
          <w:tcPr>
            <w:tcW w:w="1843" w:type="dxa"/>
            <w:gridSpan w:val="2"/>
            <w:hideMark/>
          </w:tcPr>
          <w:p w14:paraId="798F53CB" w14:textId="25061D59"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R0140/C0030</w:t>
            </w:r>
          </w:p>
          <w:p w14:paraId="0A8E8C96"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(B13)</w:t>
            </w:r>
          </w:p>
        </w:tc>
        <w:tc>
          <w:tcPr>
            <w:tcW w:w="2835" w:type="dxa"/>
            <w:hideMark/>
          </w:tcPr>
          <w:p w14:paraId="19B3FC7C"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Subordinated liabilities – tier 1 restricted</w:t>
            </w:r>
          </w:p>
        </w:tc>
        <w:tc>
          <w:tcPr>
            <w:tcW w:w="4529" w:type="dxa"/>
            <w:hideMark/>
          </w:tcPr>
          <w:p w14:paraId="28E9D80C" w14:textId="050F7CE8" w:rsidR="00016BE4" w:rsidRPr="00BE4A9C" w:rsidRDefault="00016BE4" w:rsidP="00972691">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subordinated liabilities </w:t>
            </w:r>
            <w:del w:id="69" w:author="Author">
              <w:r w:rsidRPr="00BE4A9C" w:rsidDel="00972691">
                <w:rPr>
                  <w:rFonts w:ascii="Times New Roman" w:hAnsi="Times New Roman" w:cs="Times New Roman"/>
                  <w:sz w:val="20"/>
                  <w:szCs w:val="20"/>
                </w:rPr>
                <w:delText xml:space="preserve">issued by the </w:delText>
              </w:r>
              <w:r w:rsidRPr="00BE4A9C" w:rsidDel="00795B6E">
                <w:rPr>
                  <w:rFonts w:ascii="Times New Roman" w:hAnsi="Times New Roman" w:cs="Times New Roman"/>
                  <w:sz w:val="20"/>
                  <w:szCs w:val="20"/>
                </w:rPr>
                <w:delText>undertaking</w:delText>
              </w:r>
            </w:del>
            <w:ins w:id="70" w:author="Author">
              <w:r w:rsidR="00972691">
                <w:rPr>
                  <w:rFonts w:ascii="Times New Roman" w:hAnsi="Times New Roman" w:cs="Times New Roman"/>
                  <w:sz w:val="20"/>
                  <w:szCs w:val="20"/>
                </w:rPr>
                <w:t xml:space="preserve"> </w:t>
              </w:r>
            </w:ins>
            <w:del w:id="71" w:author="Author">
              <w:r w:rsidRPr="00BE4A9C" w:rsidDel="00795B6E">
                <w:rPr>
                  <w:rFonts w:ascii="Times New Roman" w:hAnsi="Times New Roman" w:cs="Times New Roman"/>
                  <w:sz w:val="20"/>
                  <w:szCs w:val="20"/>
                </w:rPr>
                <w:delText xml:space="preserve"> </w:delText>
              </w:r>
            </w:del>
            <w:r w:rsidRPr="00BE4A9C">
              <w:rPr>
                <w:rFonts w:ascii="Times New Roman" w:hAnsi="Times New Roman" w:cs="Times New Roman"/>
                <w:sz w:val="20"/>
                <w:szCs w:val="20"/>
              </w:rPr>
              <w:t>that meets the criteria for Tier 1 restricted items.</w:t>
            </w:r>
          </w:p>
        </w:tc>
      </w:tr>
      <w:tr w:rsidR="00016BE4" w:rsidRPr="007B276A" w14:paraId="71C2F097" w14:textId="77777777" w:rsidTr="00BE4A9C">
        <w:trPr>
          <w:gridAfter w:val="1"/>
          <w:wAfter w:w="7" w:type="dxa"/>
          <w:trHeight w:val="735"/>
        </w:trPr>
        <w:tc>
          <w:tcPr>
            <w:tcW w:w="1843" w:type="dxa"/>
            <w:gridSpan w:val="2"/>
            <w:hideMark/>
          </w:tcPr>
          <w:p w14:paraId="043AC8F3" w14:textId="0C2C5E58"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R0140/C0040</w:t>
            </w:r>
          </w:p>
          <w:p w14:paraId="5E3BCBBF"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(C13)</w:t>
            </w:r>
          </w:p>
        </w:tc>
        <w:tc>
          <w:tcPr>
            <w:tcW w:w="2835" w:type="dxa"/>
            <w:hideMark/>
          </w:tcPr>
          <w:p w14:paraId="37044471"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Subordinated liabilities – tier 2</w:t>
            </w:r>
          </w:p>
        </w:tc>
        <w:tc>
          <w:tcPr>
            <w:tcW w:w="4529" w:type="dxa"/>
            <w:hideMark/>
          </w:tcPr>
          <w:p w14:paraId="39C265AA" w14:textId="45D6D594" w:rsidR="00016BE4" w:rsidRPr="00BE4A9C" w:rsidRDefault="00016BE4" w:rsidP="00972691">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subordinated liabilities </w:t>
            </w:r>
            <w:del w:id="72" w:author="Author">
              <w:r w:rsidRPr="00BE4A9C" w:rsidDel="00972691">
                <w:rPr>
                  <w:rFonts w:ascii="Times New Roman" w:hAnsi="Times New Roman" w:cs="Times New Roman"/>
                  <w:sz w:val="20"/>
                  <w:szCs w:val="20"/>
                </w:rPr>
                <w:delText xml:space="preserve">issued by the </w:delText>
              </w:r>
              <w:r w:rsidRPr="00BE4A9C" w:rsidDel="00795B6E">
                <w:rPr>
                  <w:rFonts w:ascii="Times New Roman" w:hAnsi="Times New Roman" w:cs="Times New Roman"/>
                  <w:sz w:val="20"/>
                  <w:szCs w:val="20"/>
                </w:rPr>
                <w:delText xml:space="preserve">undertaking </w:delText>
              </w:r>
            </w:del>
            <w:r w:rsidRPr="00BE4A9C">
              <w:rPr>
                <w:rFonts w:ascii="Times New Roman" w:hAnsi="Times New Roman" w:cs="Times New Roman"/>
                <w:sz w:val="20"/>
                <w:szCs w:val="20"/>
              </w:rPr>
              <w:t>that meets the criteria for Tier 2.</w:t>
            </w:r>
          </w:p>
        </w:tc>
      </w:tr>
      <w:tr w:rsidR="00016BE4" w:rsidRPr="007B276A" w14:paraId="5FEA1AE8" w14:textId="77777777" w:rsidTr="00BE4A9C">
        <w:trPr>
          <w:gridAfter w:val="1"/>
          <w:wAfter w:w="7" w:type="dxa"/>
          <w:trHeight w:val="735"/>
        </w:trPr>
        <w:tc>
          <w:tcPr>
            <w:tcW w:w="1843" w:type="dxa"/>
            <w:gridSpan w:val="2"/>
            <w:hideMark/>
          </w:tcPr>
          <w:p w14:paraId="5E94B5C8" w14:textId="3F3957A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R0140/C0050</w:t>
            </w:r>
          </w:p>
          <w:p w14:paraId="0A0EAD46"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(D13)</w:t>
            </w:r>
          </w:p>
        </w:tc>
        <w:tc>
          <w:tcPr>
            <w:tcW w:w="2835" w:type="dxa"/>
            <w:hideMark/>
          </w:tcPr>
          <w:p w14:paraId="701A1451"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Subordinated liabilities – tier 3 </w:t>
            </w:r>
          </w:p>
        </w:tc>
        <w:tc>
          <w:tcPr>
            <w:tcW w:w="4529" w:type="dxa"/>
            <w:hideMark/>
          </w:tcPr>
          <w:p w14:paraId="338A68FA" w14:textId="11D205C9" w:rsidR="00016BE4" w:rsidRPr="00BE4A9C" w:rsidRDefault="00016BE4" w:rsidP="00972691">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subordinated liabilities </w:t>
            </w:r>
            <w:del w:id="73" w:author="Author">
              <w:r w:rsidRPr="00BE4A9C" w:rsidDel="00972691">
                <w:rPr>
                  <w:rFonts w:ascii="Times New Roman" w:hAnsi="Times New Roman" w:cs="Times New Roman"/>
                  <w:sz w:val="20"/>
                  <w:szCs w:val="20"/>
                </w:rPr>
                <w:delText xml:space="preserve">issued by the </w:delText>
              </w:r>
              <w:r w:rsidRPr="00BE4A9C" w:rsidDel="00795B6E">
                <w:rPr>
                  <w:rFonts w:ascii="Times New Roman" w:hAnsi="Times New Roman" w:cs="Times New Roman"/>
                  <w:sz w:val="20"/>
                  <w:szCs w:val="20"/>
                </w:rPr>
                <w:delText xml:space="preserve">undertaking </w:delText>
              </w:r>
            </w:del>
            <w:r w:rsidRPr="00BE4A9C">
              <w:rPr>
                <w:rFonts w:ascii="Times New Roman" w:hAnsi="Times New Roman" w:cs="Times New Roman"/>
                <w:sz w:val="20"/>
                <w:szCs w:val="20"/>
              </w:rPr>
              <w:t>that meets the criteria for Tier 3.</w:t>
            </w:r>
          </w:p>
        </w:tc>
      </w:tr>
      <w:tr w:rsidR="00016BE4" w:rsidRPr="00923EEB" w14:paraId="1C6A1352" w14:textId="77777777" w:rsidTr="00BE4A9C">
        <w:trPr>
          <w:trHeight w:val="735"/>
        </w:trPr>
        <w:tc>
          <w:tcPr>
            <w:tcW w:w="1843" w:type="dxa"/>
            <w:gridSpan w:val="2"/>
            <w:shd w:val="clear" w:color="auto" w:fill="auto"/>
          </w:tcPr>
          <w:p w14:paraId="24F41E8E"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R0150/C0010</w:t>
            </w:r>
          </w:p>
          <w:p w14:paraId="4444E508" w14:textId="77777777" w:rsidR="00016BE4" w:rsidRPr="00923EEB" w:rsidDel="0030795D"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(A14)</w:t>
            </w:r>
          </w:p>
        </w:tc>
        <w:tc>
          <w:tcPr>
            <w:tcW w:w="2835" w:type="dxa"/>
            <w:shd w:val="clear" w:color="auto" w:fill="auto"/>
          </w:tcPr>
          <w:p w14:paraId="22134DA2"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subordinated liabilities at group level - total</w:t>
            </w:r>
          </w:p>
        </w:tc>
        <w:tc>
          <w:tcPr>
            <w:tcW w:w="4536" w:type="dxa"/>
            <w:gridSpan w:val="2"/>
            <w:shd w:val="clear" w:color="auto" w:fill="auto"/>
          </w:tcPr>
          <w:p w14:paraId="6A56BBA8" w14:textId="72F030A7" w:rsidR="00016BE4" w:rsidRPr="00923EEB" w:rsidRDefault="00016BE4" w:rsidP="00BE4A9C">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subordinated liabilities that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016BE4" w:rsidRPr="00923EEB" w14:paraId="5BEDA19D" w14:textId="77777777" w:rsidTr="00BE4A9C">
        <w:trPr>
          <w:trHeight w:val="735"/>
        </w:trPr>
        <w:tc>
          <w:tcPr>
            <w:tcW w:w="1843" w:type="dxa"/>
            <w:gridSpan w:val="2"/>
            <w:shd w:val="clear" w:color="auto" w:fill="auto"/>
          </w:tcPr>
          <w:p w14:paraId="2C73EADC"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R0150/C0030</w:t>
            </w:r>
          </w:p>
          <w:p w14:paraId="7605CAFE" w14:textId="77777777" w:rsidR="00016BE4" w:rsidRPr="00923EEB" w:rsidDel="0030795D"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(B14)</w:t>
            </w:r>
          </w:p>
        </w:tc>
        <w:tc>
          <w:tcPr>
            <w:tcW w:w="2835" w:type="dxa"/>
            <w:shd w:val="clear" w:color="auto" w:fill="auto"/>
          </w:tcPr>
          <w:p w14:paraId="574960A4"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Non-available subordinated liabilities at group level – tier 1 restricted </w:t>
            </w:r>
          </w:p>
        </w:tc>
        <w:tc>
          <w:tcPr>
            <w:tcW w:w="4536" w:type="dxa"/>
            <w:gridSpan w:val="2"/>
            <w:shd w:val="clear" w:color="auto" w:fill="auto"/>
          </w:tcPr>
          <w:p w14:paraId="5D95EE8E" w14:textId="0387741A"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subordinate liabilities that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the criteria for Tier 1 restricted items.</w:t>
            </w:r>
          </w:p>
        </w:tc>
      </w:tr>
      <w:tr w:rsidR="00016BE4" w:rsidRPr="00923EEB" w14:paraId="1BB956C5" w14:textId="77777777" w:rsidTr="00BE4A9C">
        <w:trPr>
          <w:trHeight w:val="735"/>
        </w:trPr>
        <w:tc>
          <w:tcPr>
            <w:tcW w:w="1843" w:type="dxa"/>
            <w:gridSpan w:val="2"/>
            <w:shd w:val="clear" w:color="auto" w:fill="auto"/>
          </w:tcPr>
          <w:p w14:paraId="465DF0AE"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R0150/C0040</w:t>
            </w:r>
          </w:p>
          <w:p w14:paraId="1CE72B97" w14:textId="77777777" w:rsidR="00016BE4" w:rsidRPr="00923EEB" w:rsidDel="0030795D"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(C14)</w:t>
            </w:r>
          </w:p>
        </w:tc>
        <w:tc>
          <w:tcPr>
            <w:tcW w:w="2835" w:type="dxa"/>
            <w:shd w:val="clear" w:color="auto" w:fill="auto"/>
          </w:tcPr>
          <w:p w14:paraId="6B7FF44E"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subordinated liabilities at group level – tier 2</w:t>
            </w:r>
          </w:p>
        </w:tc>
        <w:tc>
          <w:tcPr>
            <w:tcW w:w="4536" w:type="dxa"/>
            <w:gridSpan w:val="2"/>
            <w:shd w:val="clear" w:color="auto" w:fill="auto"/>
          </w:tcPr>
          <w:p w14:paraId="26CC33DF" w14:textId="2CA9B8A4" w:rsidR="00016BE4" w:rsidDel="0073152A" w:rsidRDefault="00016BE4">
            <w:pPr>
              <w:spacing w:after="0" w:line="240" w:lineRule="auto"/>
              <w:rPr>
                <w:del w:id="74" w:author="Author"/>
                <w:rFonts w:ascii="Times New Roman" w:hAnsi="Times New Roman" w:cs="Times New Roman"/>
                <w:sz w:val="20"/>
                <w:szCs w:val="20"/>
              </w:rPr>
            </w:pPr>
            <w:r w:rsidRPr="00923EEB">
              <w:rPr>
                <w:rFonts w:ascii="Times New Roman" w:hAnsi="Times New Roman" w:cs="Times New Roman"/>
                <w:sz w:val="20"/>
                <w:szCs w:val="20"/>
              </w:rPr>
              <w:t xml:space="preserve">This is the amount of subordinated liabilities that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the criteria for Tier 2. </w:t>
            </w:r>
          </w:p>
          <w:p w14:paraId="02EEBC45" w14:textId="77777777" w:rsidR="00016BE4" w:rsidRPr="00923EEB" w:rsidRDefault="00016BE4">
            <w:pPr>
              <w:spacing w:after="0" w:line="240" w:lineRule="auto"/>
              <w:rPr>
                <w:rFonts w:ascii="Times New Roman" w:hAnsi="Times New Roman" w:cs="Times New Roman"/>
                <w:sz w:val="20"/>
                <w:szCs w:val="20"/>
              </w:rPr>
            </w:pPr>
          </w:p>
        </w:tc>
      </w:tr>
      <w:tr w:rsidR="00016BE4" w:rsidRPr="00923EEB" w14:paraId="19076ADD" w14:textId="77777777" w:rsidTr="00BE4A9C">
        <w:trPr>
          <w:trHeight w:val="735"/>
        </w:trPr>
        <w:tc>
          <w:tcPr>
            <w:tcW w:w="1843" w:type="dxa"/>
            <w:gridSpan w:val="2"/>
            <w:shd w:val="clear" w:color="auto" w:fill="auto"/>
          </w:tcPr>
          <w:p w14:paraId="304283C9"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R0150/C0050</w:t>
            </w:r>
          </w:p>
          <w:p w14:paraId="02C673B1" w14:textId="77777777" w:rsidR="00016BE4" w:rsidRPr="00923EEB" w:rsidDel="0030795D"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(D14)</w:t>
            </w:r>
          </w:p>
        </w:tc>
        <w:tc>
          <w:tcPr>
            <w:tcW w:w="2835" w:type="dxa"/>
            <w:shd w:val="clear" w:color="auto" w:fill="auto"/>
          </w:tcPr>
          <w:p w14:paraId="1250ED39"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subordinated liabilities at group level – tier 3</w:t>
            </w:r>
          </w:p>
        </w:tc>
        <w:tc>
          <w:tcPr>
            <w:tcW w:w="4536" w:type="dxa"/>
            <w:gridSpan w:val="2"/>
            <w:shd w:val="clear" w:color="auto" w:fill="auto"/>
          </w:tcPr>
          <w:p w14:paraId="0EB035AA" w14:textId="7E7DBF9D" w:rsidR="00016BE4" w:rsidRPr="00923EEB" w:rsidRDefault="00016BE4">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amount of subordinated liabilities that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meets the criteria for Tier 3. </w:t>
            </w:r>
          </w:p>
        </w:tc>
      </w:tr>
      <w:tr w:rsidR="00016BE4" w:rsidRPr="007B276A" w14:paraId="25F44563" w14:textId="77777777" w:rsidTr="00BE4A9C">
        <w:trPr>
          <w:gridAfter w:val="1"/>
          <w:wAfter w:w="7" w:type="dxa"/>
          <w:trHeight w:val="735"/>
        </w:trPr>
        <w:tc>
          <w:tcPr>
            <w:tcW w:w="1843" w:type="dxa"/>
            <w:gridSpan w:val="2"/>
            <w:hideMark/>
          </w:tcPr>
          <w:p w14:paraId="33171930" w14:textId="7979FADC"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R0160/C0010</w:t>
            </w:r>
          </w:p>
          <w:p w14:paraId="182E174A"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(A15)</w:t>
            </w:r>
          </w:p>
        </w:tc>
        <w:tc>
          <w:tcPr>
            <w:tcW w:w="2835" w:type="dxa"/>
            <w:hideMark/>
          </w:tcPr>
          <w:p w14:paraId="3B4024FC" w14:textId="5799CF11"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An amount equal to the value of net deferred tax assets - total</w:t>
            </w:r>
          </w:p>
        </w:tc>
        <w:tc>
          <w:tcPr>
            <w:tcW w:w="4529" w:type="dxa"/>
            <w:hideMark/>
          </w:tcPr>
          <w:p w14:paraId="3B0ABCA8" w14:textId="19BC2478" w:rsidR="00016BE4" w:rsidRPr="00BE4A9C" w:rsidRDefault="00016BE4" w:rsidP="00972691">
            <w:pPr>
              <w:rPr>
                <w:rFonts w:ascii="Times New Roman" w:hAnsi="Times New Roman" w:cs="Times New Roman"/>
                <w:sz w:val="20"/>
                <w:szCs w:val="20"/>
              </w:rPr>
            </w:pPr>
            <w:r w:rsidRPr="00BE4A9C">
              <w:rPr>
                <w:rFonts w:ascii="Times New Roman" w:hAnsi="Times New Roman" w:cs="Times New Roman"/>
                <w:sz w:val="20"/>
                <w:szCs w:val="20"/>
              </w:rPr>
              <w:t>This is the total amount of net deferred tax assets</w:t>
            </w:r>
            <w:ins w:id="75" w:author="Author">
              <w:r w:rsidR="00972691">
                <w:rPr>
                  <w:rFonts w:ascii="Times New Roman" w:hAnsi="Times New Roman" w:cs="Times New Roman"/>
                  <w:sz w:val="20"/>
                  <w:szCs w:val="20"/>
                </w:rPr>
                <w:t>.</w:t>
              </w:r>
            </w:ins>
            <w:del w:id="76" w:author="Author">
              <w:r w:rsidRPr="00BE4A9C" w:rsidDel="00972691">
                <w:rPr>
                  <w:rFonts w:ascii="Times New Roman" w:hAnsi="Times New Roman" w:cs="Times New Roman"/>
                  <w:sz w:val="20"/>
                  <w:szCs w:val="20"/>
                </w:rPr>
                <w:delText xml:space="preserve"> of the undertaking</w:delText>
              </w:r>
            </w:del>
            <w:r w:rsidRPr="00BE4A9C">
              <w:rPr>
                <w:rFonts w:ascii="Times New Roman" w:hAnsi="Times New Roman" w:cs="Times New Roman"/>
                <w:sz w:val="20"/>
                <w:szCs w:val="20"/>
              </w:rPr>
              <w:t>.</w:t>
            </w:r>
          </w:p>
        </w:tc>
      </w:tr>
      <w:tr w:rsidR="00016BE4" w:rsidRPr="007B276A" w14:paraId="7813664B" w14:textId="77777777" w:rsidTr="00BE4A9C">
        <w:trPr>
          <w:gridAfter w:val="1"/>
          <w:wAfter w:w="7" w:type="dxa"/>
          <w:trHeight w:val="735"/>
        </w:trPr>
        <w:tc>
          <w:tcPr>
            <w:tcW w:w="1843" w:type="dxa"/>
            <w:gridSpan w:val="2"/>
            <w:hideMark/>
          </w:tcPr>
          <w:p w14:paraId="27169DF7" w14:textId="11F90962"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R0160/C0050</w:t>
            </w:r>
          </w:p>
          <w:p w14:paraId="29B6CCA5"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(D15)</w:t>
            </w:r>
          </w:p>
        </w:tc>
        <w:tc>
          <w:tcPr>
            <w:tcW w:w="2835" w:type="dxa"/>
            <w:hideMark/>
          </w:tcPr>
          <w:p w14:paraId="64D5AD75"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An amount equal to the value of net deferred tax assets – tier 3 </w:t>
            </w:r>
          </w:p>
        </w:tc>
        <w:tc>
          <w:tcPr>
            <w:tcW w:w="4529" w:type="dxa"/>
            <w:hideMark/>
          </w:tcPr>
          <w:p w14:paraId="746C4156" w14:textId="7C4D0642" w:rsidR="00016BE4" w:rsidRPr="00BE4A9C" w:rsidRDefault="00016BE4" w:rsidP="00972691">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net deferred tax assets </w:t>
            </w:r>
            <w:del w:id="77" w:author="Author">
              <w:r w:rsidRPr="00BE4A9C" w:rsidDel="00972691">
                <w:rPr>
                  <w:rFonts w:ascii="Times New Roman" w:hAnsi="Times New Roman" w:cs="Times New Roman"/>
                  <w:sz w:val="20"/>
                  <w:szCs w:val="20"/>
                </w:rPr>
                <w:delText xml:space="preserve">of the </w:delText>
              </w:r>
              <w:r w:rsidRPr="00BE4A9C" w:rsidDel="00795B6E">
                <w:rPr>
                  <w:rFonts w:ascii="Times New Roman" w:hAnsi="Times New Roman" w:cs="Times New Roman"/>
                  <w:sz w:val="20"/>
                  <w:szCs w:val="20"/>
                </w:rPr>
                <w:delText xml:space="preserve">undertaking </w:delText>
              </w:r>
            </w:del>
            <w:r w:rsidRPr="00BE4A9C">
              <w:rPr>
                <w:rFonts w:ascii="Times New Roman" w:hAnsi="Times New Roman" w:cs="Times New Roman"/>
                <w:sz w:val="20"/>
                <w:szCs w:val="20"/>
              </w:rPr>
              <w:t xml:space="preserve">that meet the tier 3 classification criteria. </w:t>
            </w:r>
          </w:p>
        </w:tc>
      </w:tr>
      <w:tr w:rsidR="00016BE4" w:rsidRPr="00923EEB" w14:paraId="6AA0523D" w14:textId="77777777" w:rsidTr="00BE4A9C">
        <w:trPr>
          <w:trHeight w:val="735"/>
        </w:trPr>
        <w:tc>
          <w:tcPr>
            <w:tcW w:w="1843" w:type="dxa"/>
            <w:gridSpan w:val="2"/>
            <w:shd w:val="clear" w:color="auto" w:fill="auto"/>
          </w:tcPr>
          <w:p w14:paraId="308C7371"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R0170/C0010</w:t>
            </w:r>
          </w:p>
          <w:p w14:paraId="17357FEF" w14:textId="77777777" w:rsidR="00016BE4" w:rsidRPr="00923EEB" w:rsidDel="0030795D"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(A15A)</w:t>
            </w:r>
          </w:p>
        </w:tc>
        <w:tc>
          <w:tcPr>
            <w:tcW w:w="2835" w:type="dxa"/>
            <w:shd w:val="clear" w:color="auto" w:fill="auto"/>
          </w:tcPr>
          <w:p w14:paraId="7A79AB0B"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An amount equal to the value of net deferred tax assets non available  at group level –total</w:t>
            </w:r>
          </w:p>
        </w:tc>
        <w:tc>
          <w:tcPr>
            <w:tcW w:w="4536" w:type="dxa"/>
            <w:gridSpan w:val="2"/>
            <w:shd w:val="clear" w:color="auto" w:fill="auto"/>
          </w:tcPr>
          <w:p w14:paraId="2D106FDE" w14:textId="74B30995" w:rsidR="00016BE4" w:rsidRPr="00923EEB" w:rsidRDefault="00016BE4" w:rsidP="00BE4A9C">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w:t>
            </w:r>
            <w:ins w:id="78" w:author="Author">
              <w:r w:rsidR="00C752E2">
                <w:rPr>
                  <w:rFonts w:ascii="Times New Roman" w:hAnsi="Times New Roman" w:cs="Times New Roman"/>
                  <w:sz w:val="20"/>
                  <w:szCs w:val="20"/>
                </w:rPr>
                <w:t xml:space="preserve">total </w:t>
              </w:r>
            </w:ins>
            <w:r w:rsidRPr="00923EEB">
              <w:rPr>
                <w:rFonts w:ascii="Times New Roman" w:hAnsi="Times New Roman" w:cs="Times New Roman"/>
                <w:sz w:val="20"/>
                <w:szCs w:val="20"/>
              </w:rPr>
              <w:t xml:space="preserve">amount of net deferred tax assets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016BE4" w:rsidRPr="00923EEB" w14:paraId="751E16EF" w14:textId="77777777" w:rsidTr="00BE4A9C">
        <w:trPr>
          <w:trHeight w:val="735"/>
        </w:trPr>
        <w:tc>
          <w:tcPr>
            <w:tcW w:w="1843" w:type="dxa"/>
            <w:gridSpan w:val="2"/>
            <w:shd w:val="clear" w:color="auto" w:fill="auto"/>
          </w:tcPr>
          <w:p w14:paraId="237FF003"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R0170/C0050</w:t>
            </w:r>
          </w:p>
          <w:p w14:paraId="7E27749C" w14:textId="77777777" w:rsidR="00016BE4" w:rsidRPr="00923EEB" w:rsidDel="0030795D"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(D15A)</w:t>
            </w:r>
          </w:p>
        </w:tc>
        <w:tc>
          <w:tcPr>
            <w:tcW w:w="2835" w:type="dxa"/>
            <w:shd w:val="clear" w:color="auto" w:fill="auto"/>
          </w:tcPr>
          <w:p w14:paraId="4AB1767D"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An amount equal to the value of net deferred tax assets non available  at group level –Tier 3</w:t>
            </w:r>
          </w:p>
        </w:tc>
        <w:tc>
          <w:tcPr>
            <w:tcW w:w="4536" w:type="dxa"/>
            <w:gridSpan w:val="2"/>
            <w:shd w:val="clear" w:color="auto" w:fill="auto"/>
          </w:tcPr>
          <w:p w14:paraId="58A2B59C" w14:textId="477F5340" w:rsidR="00016BE4" w:rsidRPr="00923EEB" w:rsidRDefault="00016BE4" w:rsidP="00BE4A9C">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amount of net deferred tax assets 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3.</w:t>
            </w:r>
          </w:p>
        </w:tc>
      </w:tr>
      <w:tr w:rsidR="00016BE4" w:rsidRPr="007B276A" w14:paraId="765E5F35" w14:textId="77777777" w:rsidTr="005A1F89">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9" w:author="Author">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gridAfter w:val="1"/>
          <w:wAfter w:w="7" w:type="dxa"/>
          <w:trHeight w:val="1174"/>
          <w:trPrChange w:id="80" w:author="Author">
            <w:trPr>
              <w:gridBefore w:val="3"/>
              <w:gridAfter w:val="1"/>
              <w:wAfter w:w="7" w:type="dxa"/>
              <w:trHeight w:val="1233"/>
            </w:trPr>
          </w:trPrChange>
        </w:trPr>
        <w:tc>
          <w:tcPr>
            <w:tcW w:w="1843" w:type="dxa"/>
            <w:gridSpan w:val="2"/>
            <w:hideMark/>
            <w:tcPrChange w:id="81" w:author="Author">
              <w:tcPr>
                <w:tcW w:w="1843" w:type="dxa"/>
                <w:gridSpan w:val="3"/>
                <w:hideMark/>
              </w:tcPr>
            </w:tcPrChange>
          </w:tcPr>
          <w:p w14:paraId="1B483460" w14:textId="34719279"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R0180/C0010</w:t>
            </w:r>
          </w:p>
          <w:p w14:paraId="3C0DF45B"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(A16)</w:t>
            </w:r>
          </w:p>
        </w:tc>
        <w:tc>
          <w:tcPr>
            <w:tcW w:w="2835" w:type="dxa"/>
            <w:hideMark/>
            <w:tcPrChange w:id="82" w:author="Author">
              <w:tcPr>
                <w:tcW w:w="2835" w:type="dxa"/>
                <w:gridSpan w:val="3"/>
                <w:hideMark/>
              </w:tcPr>
            </w:tcPrChange>
          </w:tcPr>
          <w:p w14:paraId="7E642AB6"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Other own fund items approved by the supervisory authority as basic own funds not specified above </w:t>
            </w:r>
          </w:p>
        </w:tc>
        <w:tc>
          <w:tcPr>
            <w:tcW w:w="4529" w:type="dxa"/>
            <w:hideMark/>
            <w:tcPrChange w:id="83" w:author="Author">
              <w:tcPr>
                <w:tcW w:w="4529" w:type="dxa"/>
                <w:gridSpan w:val="4"/>
                <w:hideMark/>
              </w:tcPr>
            </w:tcPrChange>
          </w:tcPr>
          <w:p w14:paraId="63C77848" w14:textId="66D55E24"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total of basic own fund items not identified above and that received supervisory approval.</w:t>
            </w:r>
          </w:p>
        </w:tc>
      </w:tr>
      <w:tr w:rsidR="00016BE4" w:rsidRPr="007B276A" w14:paraId="18B99A1C" w14:textId="77777777" w:rsidTr="00BE4A9C">
        <w:trPr>
          <w:gridAfter w:val="1"/>
          <w:wAfter w:w="7" w:type="dxa"/>
          <w:trHeight w:val="1238"/>
        </w:trPr>
        <w:tc>
          <w:tcPr>
            <w:tcW w:w="1843" w:type="dxa"/>
            <w:gridSpan w:val="2"/>
            <w:hideMark/>
          </w:tcPr>
          <w:p w14:paraId="1D777A87" w14:textId="22896B5D"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R0180/C0020</w:t>
            </w:r>
          </w:p>
          <w:p w14:paraId="0BA453B4" w14:textId="3392449A" w:rsidR="00016BE4" w:rsidRPr="00BE4A9C" w:rsidRDefault="00016BE4" w:rsidP="00AF6F8E">
            <w:pPr>
              <w:spacing w:after="0"/>
              <w:rPr>
                <w:rFonts w:ascii="Times New Roman" w:hAnsi="Times New Roman" w:cs="Times New Roman"/>
                <w:sz w:val="20"/>
                <w:szCs w:val="20"/>
              </w:rPr>
            </w:pPr>
            <w:r w:rsidRPr="00BE4A9C">
              <w:rPr>
                <w:rFonts w:ascii="Times New Roman" w:hAnsi="Times New Roman" w:cs="Times New Roman"/>
                <w:sz w:val="20"/>
                <w:szCs w:val="20"/>
              </w:rPr>
              <w:t>(B16)</w:t>
            </w:r>
          </w:p>
        </w:tc>
        <w:tc>
          <w:tcPr>
            <w:tcW w:w="2835" w:type="dxa"/>
            <w:hideMark/>
          </w:tcPr>
          <w:p w14:paraId="3A2BDEE2" w14:textId="5132DAFB" w:rsidR="00016BE4" w:rsidRPr="00BE4A9C" w:rsidRDefault="00016BE4" w:rsidP="00C50B71">
            <w:pPr>
              <w:rPr>
                <w:rFonts w:ascii="Times New Roman" w:hAnsi="Times New Roman" w:cs="Times New Roman"/>
                <w:sz w:val="20"/>
                <w:szCs w:val="20"/>
              </w:rPr>
            </w:pPr>
            <w:r w:rsidRPr="00BE4A9C">
              <w:rPr>
                <w:rFonts w:ascii="Times New Roman" w:hAnsi="Times New Roman" w:cs="Times New Roman"/>
                <w:sz w:val="20"/>
                <w:szCs w:val="20"/>
              </w:rPr>
              <w:t xml:space="preserve">Other own fund items approved by the supervisory authority as basic own funds not specified above - tier 1 unrestricted </w:t>
            </w:r>
          </w:p>
        </w:tc>
        <w:tc>
          <w:tcPr>
            <w:tcW w:w="4529" w:type="dxa"/>
            <w:hideMark/>
          </w:tcPr>
          <w:p w14:paraId="40124A4F" w14:textId="5C19668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basic own fund items not identified above that meet </w:t>
            </w:r>
            <w:del w:id="84" w:author="Author">
              <w:r w:rsidRPr="00BE4A9C" w:rsidDel="001C72AE">
                <w:rPr>
                  <w:rFonts w:ascii="Times New Roman" w:hAnsi="Times New Roman" w:cs="Times New Roman"/>
                  <w:sz w:val="20"/>
                  <w:szCs w:val="20"/>
                </w:rPr>
                <w:delText xml:space="preserve">unrestricted </w:delText>
              </w:r>
            </w:del>
            <w:r w:rsidRPr="00BE4A9C">
              <w:rPr>
                <w:rFonts w:ascii="Times New Roman" w:hAnsi="Times New Roman" w:cs="Times New Roman"/>
                <w:sz w:val="20"/>
                <w:szCs w:val="20"/>
              </w:rPr>
              <w:t xml:space="preserve">Tier 1 </w:t>
            </w:r>
            <w:ins w:id="85" w:author="Author">
              <w:r w:rsidR="001C72AE" w:rsidRPr="00BE4A9C">
                <w:rPr>
                  <w:rFonts w:ascii="Times New Roman" w:hAnsi="Times New Roman" w:cs="Times New Roman"/>
                  <w:sz w:val="20"/>
                  <w:szCs w:val="20"/>
                </w:rPr>
                <w:t>unrestricted</w:t>
              </w:r>
              <w:r w:rsidR="001C72AE">
                <w:rPr>
                  <w:rFonts w:ascii="Times New Roman" w:hAnsi="Times New Roman" w:cs="Times New Roman"/>
                  <w:sz w:val="20"/>
                  <w:szCs w:val="20"/>
                </w:rPr>
                <w:t xml:space="preserve"> </w:t>
              </w:r>
            </w:ins>
            <w:del w:id="86" w:author="Author">
              <w:r w:rsidRPr="00BE4A9C" w:rsidDel="00C752E2">
                <w:rPr>
                  <w:rFonts w:ascii="Times New Roman" w:hAnsi="Times New Roman" w:cs="Times New Roman"/>
                  <w:sz w:val="20"/>
                  <w:szCs w:val="20"/>
                </w:rPr>
                <w:delText xml:space="preserve"> </w:delText>
              </w:r>
            </w:del>
            <w:r w:rsidRPr="00BE4A9C">
              <w:rPr>
                <w:rFonts w:ascii="Times New Roman" w:hAnsi="Times New Roman" w:cs="Times New Roman"/>
                <w:sz w:val="20"/>
                <w:szCs w:val="20"/>
              </w:rPr>
              <w:t xml:space="preserve">criteria </w:t>
            </w:r>
            <w:del w:id="87" w:author="Author">
              <w:r w:rsidRPr="00BE4A9C" w:rsidDel="001C72AE">
                <w:rPr>
                  <w:rFonts w:ascii="Times New Roman" w:hAnsi="Times New Roman" w:cs="Times New Roman"/>
                  <w:sz w:val="20"/>
                  <w:szCs w:val="20"/>
                </w:rPr>
                <w:delText xml:space="preserve"> </w:delText>
              </w:r>
            </w:del>
            <w:r w:rsidRPr="00BE4A9C">
              <w:rPr>
                <w:rFonts w:ascii="Times New Roman" w:hAnsi="Times New Roman" w:cs="Times New Roman"/>
                <w:sz w:val="20"/>
                <w:szCs w:val="20"/>
              </w:rPr>
              <w:t>and that received supervisory approval.</w:t>
            </w:r>
          </w:p>
        </w:tc>
      </w:tr>
      <w:tr w:rsidR="00016BE4" w:rsidRPr="007B276A" w14:paraId="3CEA5C50" w14:textId="77777777" w:rsidTr="00BE4A9C">
        <w:trPr>
          <w:gridAfter w:val="1"/>
          <w:wAfter w:w="7" w:type="dxa"/>
          <w:trHeight w:val="1196"/>
        </w:trPr>
        <w:tc>
          <w:tcPr>
            <w:tcW w:w="1843" w:type="dxa"/>
            <w:gridSpan w:val="2"/>
            <w:hideMark/>
          </w:tcPr>
          <w:p w14:paraId="2359DCBF" w14:textId="66C06D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R0180/C0030</w:t>
            </w:r>
          </w:p>
          <w:p w14:paraId="4976442F"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(B16A)</w:t>
            </w:r>
          </w:p>
        </w:tc>
        <w:tc>
          <w:tcPr>
            <w:tcW w:w="2835" w:type="dxa"/>
            <w:hideMark/>
          </w:tcPr>
          <w:p w14:paraId="59228CC6" w14:textId="624148F3" w:rsidR="00016BE4" w:rsidRPr="00BE4A9C" w:rsidRDefault="00016BE4" w:rsidP="00C50B71">
            <w:pPr>
              <w:rPr>
                <w:rFonts w:ascii="Times New Roman" w:hAnsi="Times New Roman" w:cs="Times New Roman"/>
                <w:sz w:val="20"/>
                <w:szCs w:val="20"/>
              </w:rPr>
            </w:pPr>
            <w:r w:rsidRPr="00BE4A9C">
              <w:rPr>
                <w:rFonts w:ascii="Times New Roman" w:hAnsi="Times New Roman" w:cs="Times New Roman"/>
                <w:sz w:val="20"/>
                <w:szCs w:val="20"/>
              </w:rPr>
              <w:t xml:space="preserve">Other own fund items approved by the supervisory authority as basic own funds not specified above - Tier 1 restricted </w:t>
            </w:r>
          </w:p>
        </w:tc>
        <w:tc>
          <w:tcPr>
            <w:tcW w:w="4529" w:type="dxa"/>
            <w:hideMark/>
          </w:tcPr>
          <w:p w14:paraId="1D7F6FA2" w14:textId="499A9F61"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amount of basic own fund items not identified above which meet the criteria for Tier 1, restricted items and that received supervisory approval.</w:t>
            </w:r>
          </w:p>
        </w:tc>
      </w:tr>
      <w:tr w:rsidR="00016BE4" w:rsidRPr="007B276A" w14:paraId="460B810F" w14:textId="77777777" w:rsidTr="00BE4A9C">
        <w:trPr>
          <w:gridAfter w:val="1"/>
          <w:wAfter w:w="7" w:type="dxa"/>
          <w:trHeight w:val="1217"/>
        </w:trPr>
        <w:tc>
          <w:tcPr>
            <w:tcW w:w="1843" w:type="dxa"/>
            <w:gridSpan w:val="2"/>
            <w:hideMark/>
          </w:tcPr>
          <w:p w14:paraId="05E44753" w14:textId="1930AB69"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R0180/C0040</w:t>
            </w:r>
          </w:p>
          <w:p w14:paraId="219101F6"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(C16)</w:t>
            </w:r>
          </w:p>
        </w:tc>
        <w:tc>
          <w:tcPr>
            <w:tcW w:w="2835" w:type="dxa"/>
            <w:hideMark/>
          </w:tcPr>
          <w:p w14:paraId="530506CB" w14:textId="7B2CAC10"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Other own fund items approved by the supervisory authority as basic own funds not specified above - tier 2</w:t>
            </w:r>
          </w:p>
        </w:tc>
        <w:tc>
          <w:tcPr>
            <w:tcW w:w="4529" w:type="dxa"/>
            <w:hideMark/>
          </w:tcPr>
          <w:p w14:paraId="02E27E14" w14:textId="05328282"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amount of basic own fund items not identified above that meet the criteria for Tier 2 and that received supervisory approval.</w:t>
            </w:r>
          </w:p>
        </w:tc>
      </w:tr>
      <w:tr w:rsidR="00016BE4" w:rsidRPr="007B276A" w14:paraId="4AA575C4" w14:textId="77777777" w:rsidTr="00BE4A9C">
        <w:trPr>
          <w:gridAfter w:val="1"/>
          <w:wAfter w:w="7" w:type="dxa"/>
          <w:trHeight w:val="1222"/>
        </w:trPr>
        <w:tc>
          <w:tcPr>
            <w:tcW w:w="1843" w:type="dxa"/>
            <w:gridSpan w:val="2"/>
            <w:hideMark/>
          </w:tcPr>
          <w:p w14:paraId="4262F458" w14:textId="7DC56806"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R0180/C0050</w:t>
            </w:r>
          </w:p>
          <w:p w14:paraId="6944A0EB"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(D16)</w:t>
            </w:r>
          </w:p>
        </w:tc>
        <w:tc>
          <w:tcPr>
            <w:tcW w:w="2835" w:type="dxa"/>
            <w:hideMark/>
          </w:tcPr>
          <w:p w14:paraId="08DE461E" w14:textId="1934B43B"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Other own fund items approved by the supervisory authority as basic own funds not specified above - tier 3</w:t>
            </w:r>
          </w:p>
        </w:tc>
        <w:tc>
          <w:tcPr>
            <w:tcW w:w="4529" w:type="dxa"/>
            <w:hideMark/>
          </w:tcPr>
          <w:p w14:paraId="5234B235" w14:textId="69EE2999"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basic own fund items not identified above that meet the criteria for Tier 3 and that received supervisory approval. </w:t>
            </w:r>
          </w:p>
        </w:tc>
      </w:tr>
      <w:tr w:rsidR="00016BE4" w:rsidRPr="00923EEB" w14:paraId="3CF84CFE" w14:textId="77777777" w:rsidTr="00BE4A9C">
        <w:trPr>
          <w:trHeight w:val="1342"/>
        </w:trPr>
        <w:tc>
          <w:tcPr>
            <w:tcW w:w="1843" w:type="dxa"/>
            <w:gridSpan w:val="2"/>
            <w:shd w:val="clear" w:color="auto" w:fill="auto"/>
          </w:tcPr>
          <w:p w14:paraId="636A7DF3"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R0190/C0010</w:t>
            </w:r>
          </w:p>
          <w:p w14:paraId="076EB5D0" w14:textId="77777777" w:rsidR="00016BE4" w:rsidRPr="00923EEB" w:rsidDel="0030795D"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(A17)</w:t>
            </w:r>
          </w:p>
        </w:tc>
        <w:tc>
          <w:tcPr>
            <w:tcW w:w="2835" w:type="dxa"/>
            <w:shd w:val="clear" w:color="auto" w:fill="auto"/>
          </w:tcPr>
          <w:p w14:paraId="3D419A92"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own funds related to other items approved by supervisory authority as basic own funds not specified above  total</w:t>
            </w:r>
          </w:p>
        </w:tc>
        <w:tc>
          <w:tcPr>
            <w:tcW w:w="4536" w:type="dxa"/>
            <w:gridSpan w:val="2"/>
            <w:shd w:val="clear" w:color="auto" w:fill="auto"/>
          </w:tcPr>
          <w:p w14:paraId="08E464B6" w14:textId="7BD5EDD4" w:rsidR="00016BE4" w:rsidRPr="00923EEB" w:rsidRDefault="00016BE4" w:rsidP="00BE4A9C">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own fund items related to Other items approved by supervisory authority as basic own funds not specified above  which are deemed non-available ,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016BE4" w:rsidRPr="00923EEB" w14:paraId="3A55538C" w14:textId="77777777" w:rsidTr="00BE4A9C">
        <w:trPr>
          <w:trHeight w:val="699"/>
        </w:trPr>
        <w:tc>
          <w:tcPr>
            <w:tcW w:w="1843" w:type="dxa"/>
            <w:gridSpan w:val="2"/>
            <w:shd w:val="clear" w:color="auto" w:fill="auto"/>
          </w:tcPr>
          <w:p w14:paraId="1CAE92ED"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R0190/C0020</w:t>
            </w:r>
          </w:p>
          <w:p w14:paraId="70476217" w14:textId="77777777" w:rsidR="00016BE4" w:rsidRPr="00923EEB" w:rsidDel="0030795D"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(B17)</w:t>
            </w:r>
          </w:p>
        </w:tc>
        <w:tc>
          <w:tcPr>
            <w:tcW w:w="2835" w:type="dxa"/>
            <w:shd w:val="clear" w:color="auto" w:fill="auto"/>
          </w:tcPr>
          <w:p w14:paraId="7D8AFDF1" w14:textId="5C971CAA"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Non-available own funds related to other items approved by supervisory authority as basic own funds not specified above  tier 1 unrestricted items</w:t>
            </w:r>
          </w:p>
        </w:tc>
        <w:tc>
          <w:tcPr>
            <w:tcW w:w="4536" w:type="dxa"/>
            <w:gridSpan w:val="2"/>
            <w:shd w:val="clear" w:color="auto" w:fill="auto"/>
          </w:tcPr>
          <w:p w14:paraId="583D14D7" w14:textId="2DB61AAB" w:rsidR="00016BE4" w:rsidRPr="00923EEB" w:rsidRDefault="00016BE4" w:rsidP="00C752E2">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own fund items related to other items approved by supervisory authority as basic own funds not specified above </w:t>
            </w:r>
            <w:del w:id="88" w:author="Author">
              <w:r w:rsidRPr="00923EEB" w:rsidDel="00C752E2">
                <w:rPr>
                  <w:rFonts w:ascii="Times New Roman" w:hAnsi="Times New Roman" w:cs="Times New Roman"/>
                  <w:sz w:val="20"/>
                  <w:szCs w:val="20"/>
                </w:rPr>
                <w:delText xml:space="preserve">  </w:delText>
              </w:r>
            </w:del>
            <w:r w:rsidRPr="00923EEB">
              <w:rPr>
                <w:rFonts w:ascii="Times New Roman" w:hAnsi="Times New Roman" w:cs="Times New Roman"/>
                <w:sz w:val="20"/>
                <w:szCs w:val="20"/>
              </w:rPr>
              <w:t xml:space="preserve">which are deemed non-available as defined in Article 222(2)-(5) of the </w:t>
            </w:r>
            <w:r w:rsidR="00191029">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1 unrestricted </w:t>
            </w:r>
            <w:del w:id="89" w:author="Author">
              <w:r w:rsidRPr="00923EEB" w:rsidDel="00C752E2">
                <w:rPr>
                  <w:rFonts w:ascii="Times New Roman" w:hAnsi="Times New Roman" w:cs="Times New Roman"/>
                  <w:sz w:val="20"/>
                  <w:szCs w:val="20"/>
                </w:rPr>
                <w:delText xml:space="preserve"> </w:delText>
              </w:r>
            </w:del>
            <w:r w:rsidRPr="00923EEB">
              <w:rPr>
                <w:rFonts w:ascii="Times New Roman" w:hAnsi="Times New Roman" w:cs="Times New Roman"/>
                <w:sz w:val="20"/>
                <w:szCs w:val="20"/>
              </w:rPr>
              <w:t>items.</w:t>
            </w:r>
          </w:p>
        </w:tc>
      </w:tr>
      <w:tr w:rsidR="00016BE4" w:rsidRPr="00923EEB" w14:paraId="47744AEE" w14:textId="77777777" w:rsidTr="00BE4A9C">
        <w:trPr>
          <w:trHeight w:val="1890"/>
        </w:trPr>
        <w:tc>
          <w:tcPr>
            <w:tcW w:w="1843" w:type="dxa"/>
            <w:gridSpan w:val="2"/>
            <w:shd w:val="clear" w:color="auto" w:fill="auto"/>
          </w:tcPr>
          <w:p w14:paraId="7672FAB9"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R0190/C0030</w:t>
            </w:r>
          </w:p>
          <w:p w14:paraId="34097562"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(B17A)</w:t>
            </w:r>
          </w:p>
        </w:tc>
        <w:tc>
          <w:tcPr>
            <w:tcW w:w="2835" w:type="dxa"/>
            <w:shd w:val="clear" w:color="auto" w:fill="auto"/>
          </w:tcPr>
          <w:p w14:paraId="69E8F2E9" w14:textId="49D0714B"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Non-available own funds related to other items approved by supervisory authority as basic own funds not specified above  tier 1)</w:t>
            </w:r>
            <w:r>
              <w:rPr>
                <w:rFonts w:ascii="Times New Roman" w:hAnsi="Times New Roman" w:cs="Times New Roman"/>
                <w:sz w:val="20"/>
                <w:szCs w:val="20"/>
              </w:rPr>
              <w:t xml:space="preserve"> </w:t>
            </w:r>
            <w:r w:rsidRPr="00923EEB">
              <w:rPr>
                <w:rFonts w:ascii="Times New Roman" w:hAnsi="Times New Roman" w:cs="Times New Roman"/>
                <w:sz w:val="20"/>
                <w:szCs w:val="20"/>
              </w:rPr>
              <w:t>restricted items</w:t>
            </w:r>
          </w:p>
        </w:tc>
        <w:tc>
          <w:tcPr>
            <w:tcW w:w="4536" w:type="dxa"/>
            <w:gridSpan w:val="2"/>
            <w:shd w:val="clear" w:color="auto" w:fill="auto"/>
          </w:tcPr>
          <w:p w14:paraId="28BBCB55" w14:textId="349CF00A" w:rsidR="00016BE4" w:rsidRPr="0092198A" w:rsidRDefault="00016BE4">
            <w:pPr>
              <w:spacing w:after="0"/>
              <w:rPr>
                <w:rFonts w:ascii="Times New Roman" w:hAnsi="Times New Roman" w:cs="Times New Roman"/>
                <w:sz w:val="20"/>
                <w:szCs w:val="20"/>
              </w:rPr>
            </w:pPr>
            <w:r w:rsidRPr="0092198A">
              <w:rPr>
                <w:rFonts w:ascii="Times New Roman" w:hAnsi="Times New Roman" w:cs="Times New Roman"/>
                <w:sz w:val="20"/>
                <w:szCs w:val="20"/>
              </w:rPr>
              <w:t xml:space="preserve">This is the amount of own fund items related to other items approved by supervisory authority as basic own funds not specified above </w:t>
            </w:r>
            <w:del w:id="90" w:author="Author">
              <w:r w:rsidRPr="0092198A" w:rsidDel="001C72AE">
                <w:rPr>
                  <w:rFonts w:ascii="Times New Roman" w:hAnsi="Times New Roman" w:cs="Times New Roman"/>
                  <w:sz w:val="20"/>
                  <w:szCs w:val="20"/>
                </w:rPr>
                <w:delText xml:space="preserve"> </w:delText>
              </w:r>
            </w:del>
            <w:r w:rsidRPr="0092198A">
              <w:rPr>
                <w:rFonts w:ascii="Times New Roman" w:hAnsi="Times New Roman" w:cs="Times New Roman"/>
                <w:sz w:val="20"/>
                <w:szCs w:val="20"/>
              </w:rPr>
              <w:t xml:space="preserve">which are deemed non-available as defined in Article 222(2)-(5) of the </w:t>
            </w:r>
            <w:r w:rsidR="00191029" w:rsidRPr="0092198A">
              <w:rPr>
                <w:rFonts w:ascii="Times New Roman" w:hAnsi="Times New Roman" w:cs="Times New Roman"/>
                <w:sz w:val="20"/>
                <w:szCs w:val="20"/>
              </w:rPr>
              <w:t>Directive 2009/138/EC</w:t>
            </w:r>
            <w:r w:rsidRPr="0092198A">
              <w:rPr>
                <w:rFonts w:ascii="Times New Roman" w:hAnsi="Times New Roman" w:cs="Times New Roman"/>
                <w:sz w:val="20"/>
                <w:szCs w:val="20"/>
              </w:rPr>
              <w:t xml:space="preserve"> that meet the criteria for Tier 1 restricted </w:t>
            </w:r>
            <w:del w:id="91" w:author="Author">
              <w:r w:rsidRPr="0092198A" w:rsidDel="00C752E2">
                <w:rPr>
                  <w:rFonts w:ascii="Times New Roman" w:hAnsi="Times New Roman" w:cs="Times New Roman"/>
                  <w:sz w:val="20"/>
                  <w:szCs w:val="20"/>
                </w:rPr>
                <w:delText xml:space="preserve"> </w:delText>
              </w:r>
            </w:del>
            <w:r w:rsidRPr="0092198A">
              <w:rPr>
                <w:rFonts w:ascii="Times New Roman" w:hAnsi="Times New Roman" w:cs="Times New Roman"/>
                <w:sz w:val="20"/>
                <w:szCs w:val="20"/>
              </w:rPr>
              <w:t>items.</w:t>
            </w:r>
          </w:p>
        </w:tc>
      </w:tr>
      <w:tr w:rsidR="00016BE4" w:rsidRPr="00923EEB" w14:paraId="348CCDD2" w14:textId="77777777" w:rsidTr="005A1F89">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92" w:author="Author">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1736"/>
          <w:trPrChange w:id="93" w:author="Author">
            <w:trPr>
              <w:gridBefore w:val="3"/>
              <w:trHeight w:val="1890"/>
            </w:trPr>
          </w:trPrChange>
        </w:trPr>
        <w:tc>
          <w:tcPr>
            <w:tcW w:w="1843" w:type="dxa"/>
            <w:gridSpan w:val="2"/>
            <w:shd w:val="clear" w:color="auto" w:fill="auto"/>
            <w:tcPrChange w:id="94" w:author="Author">
              <w:tcPr>
                <w:tcW w:w="1843" w:type="dxa"/>
                <w:gridSpan w:val="3"/>
                <w:shd w:val="clear" w:color="auto" w:fill="auto"/>
              </w:tcPr>
            </w:tcPrChange>
          </w:tcPr>
          <w:p w14:paraId="536B5823"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R0190/C0040</w:t>
            </w:r>
          </w:p>
          <w:p w14:paraId="58212216" w14:textId="77777777" w:rsidR="00016BE4" w:rsidRPr="00923EEB" w:rsidDel="0030795D"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(C17)</w:t>
            </w:r>
          </w:p>
        </w:tc>
        <w:tc>
          <w:tcPr>
            <w:tcW w:w="2835" w:type="dxa"/>
            <w:shd w:val="clear" w:color="auto" w:fill="auto"/>
            <w:tcPrChange w:id="95" w:author="Author">
              <w:tcPr>
                <w:tcW w:w="2835" w:type="dxa"/>
                <w:gridSpan w:val="3"/>
                <w:shd w:val="clear" w:color="auto" w:fill="auto"/>
              </w:tcPr>
            </w:tcPrChange>
          </w:tcPr>
          <w:p w14:paraId="0A258B00"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own funds related to other items approved by supervisory authority as basic own funds not specified above  tier 2</w:t>
            </w:r>
          </w:p>
        </w:tc>
        <w:tc>
          <w:tcPr>
            <w:tcW w:w="4536" w:type="dxa"/>
            <w:gridSpan w:val="2"/>
            <w:shd w:val="clear" w:color="auto" w:fill="auto"/>
            <w:tcPrChange w:id="96" w:author="Author">
              <w:tcPr>
                <w:tcW w:w="4536" w:type="dxa"/>
                <w:gridSpan w:val="5"/>
                <w:shd w:val="clear" w:color="auto" w:fill="auto"/>
              </w:tcPr>
            </w:tcPrChange>
          </w:tcPr>
          <w:p w14:paraId="5D522CC8" w14:textId="03B18F9F" w:rsidR="00016BE4" w:rsidRPr="0092198A" w:rsidRDefault="00016BE4">
            <w:pPr>
              <w:spacing w:after="0"/>
              <w:rPr>
                <w:rFonts w:ascii="Times New Roman" w:hAnsi="Times New Roman" w:cs="Times New Roman"/>
                <w:sz w:val="20"/>
                <w:szCs w:val="20"/>
              </w:rPr>
            </w:pPr>
            <w:r w:rsidRPr="0092198A">
              <w:rPr>
                <w:rFonts w:ascii="Times New Roman" w:hAnsi="Times New Roman" w:cs="Times New Roman"/>
                <w:sz w:val="20"/>
                <w:szCs w:val="20"/>
              </w:rPr>
              <w:t xml:space="preserve">This is the amount of own fund items related to other items approved by supervisory authority as basic own funds not specified above </w:t>
            </w:r>
            <w:del w:id="97" w:author="Author">
              <w:r w:rsidRPr="0092198A" w:rsidDel="001C72AE">
                <w:rPr>
                  <w:rFonts w:ascii="Times New Roman" w:hAnsi="Times New Roman" w:cs="Times New Roman"/>
                  <w:sz w:val="20"/>
                  <w:szCs w:val="20"/>
                </w:rPr>
                <w:delText xml:space="preserve"> </w:delText>
              </w:r>
            </w:del>
            <w:r w:rsidRPr="0092198A">
              <w:rPr>
                <w:rFonts w:ascii="Times New Roman" w:hAnsi="Times New Roman" w:cs="Times New Roman"/>
                <w:sz w:val="20"/>
                <w:szCs w:val="20"/>
              </w:rPr>
              <w:t xml:space="preserve">which are deemed non-available as defined in Article 222(2)-(5) of the </w:t>
            </w:r>
            <w:r w:rsidR="00191029" w:rsidRPr="0092198A">
              <w:rPr>
                <w:rFonts w:ascii="Times New Roman" w:hAnsi="Times New Roman" w:cs="Times New Roman"/>
                <w:sz w:val="20"/>
                <w:szCs w:val="20"/>
              </w:rPr>
              <w:t>Directive 2009/138/EC</w:t>
            </w:r>
            <w:r w:rsidRPr="0092198A">
              <w:rPr>
                <w:rFonts w:ascii="Times New Roman" w:hAnsi="Times New Roman" w:cs="Times New Roman"/>
                <w:sz w:val="20"/>
                <w:szCs w:val="20"/>
              </w:rPr>
              <w:t xml:space="preserve"> that meet the criteria for Tier 2.</w:t>
            </w:r>
          </w:p>
        </w:tc>
      </w:tr>
      <w:tr w:rsidR="00016BE4" w:rsidRPr="00923EEB" w14:paraId="79160A6B" w14:textId="77777777" w:rsidTr="005A1F89">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98" w:author="Author">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1691"/>
          <w:trPrChange w:id="99" w:author="Author">
            <w:trPr>
              <w:gridBefore w:val="3"/>
              <w:trHeight w:val="1890"/>
            </w:trPr>
          </w:trPrChange>
        </w:trPr>
        <w:tc>
          <w:tcPr>
            <w:tcW w:w="1843" w:type="dxa"/>
            <w:gridSpan w:val="2"/>
            <w:shd w:val="clear" w:color="auto" w:fill="auto"/>
            <w:tcPrChange w:id="100" w:author="Author">
              <w:tcPr>
                <w:tcW w:w="1843" w:type="dxa"/>
                <w:gridSpan w:val="3"/>
                <w:shd w:val="clear" w:color="auto" w:fill="auto"/>
              </w:tcPr>
            </w:tcPrChange>
          </w:tcPr>
          <w:p w14:paraId="18C0D0FA"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R0190/C0050</w:t>
            </w:r>
          </w:p>
          <w:p w14:paraId="381DB893" w14:textId="77777777" w:rsidR="00016BE4" w:rsidRPr="00923EEB" w:rsidDel="0030795D"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(D17)</w:t>
            </w:r>
          </w:p>
        </w:tc>
        <w:tc>
          <w:tcPr>
            <w:tcW w:w="2835" w:type="dxa"/>
            <w:shd w:val="clear" w:color="auto" w:fill="auto"/>
            <w:tcPrChange w:id="101" w:author="Author">
              <w:tcPr>
                <w:tcW w:w="2835" w:type="dxa"/>
                <w:gridSpan w:val="3"/>
                <w:shd w:val="clear" w:color="auto" w:fill="auto"/>
              </w:tcPr>
            </w:tcPrChange>
          </w:tcPr>
          <w:p w14:paraId="673EAA41"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Non-available own funds related to other items approved by supervisory authority as basic own funds not specified above  – tier 3</w:t>
            </w:r>
          </w:p>
        </w:tc>
        <w:tc>
          <w:tcPr>
            <w:tcW w:w="4536" w:type="dxa"/>
            <w:gridSpan w:val="2"/>
            <w:shd w:val="clear" w:color="auto" w:fill="auto"/>
            <w:tcPrChange w:id="102" w:author="Author">
              <w:tcPr>
                <w:tcW w:w="4536" w:type="dxa"/>
                <w:gridSpan w:val="5"/>
                <w:shd w:val="clear" w:color="auto" w:fill="auto"/>
              </w:tcPr>
            </w:tcPrChange>
          </w:tcPr>
          <w:p w14:paraId="6A166B0F" w14:textId="0F8CBCEA" w:rsidR="00016BE4" w:rsidRPr="0092198A" w:rsidRDefault="00016BE4">
            <w:pPr>
              <w:spacing w:after="0"/>
              <w:rPr>
                <w:rFonts w:ascii="Times New Roman" w:hAnsi="Times New Roman" w:cs="Times New Roman"/>
                <w:sz w:val="20"/>
                <w:szCs w:val="20"/>
              </w:rPr>
            </w:pPr>
            <w:r w:rsidRPr="0092198A">
              <w:rPr>
                <w:rFonts w:ascii="Times New Roman" w:hAnsi="Times New Roman" w:cs="Times New Roman"/>
                <w:sz w:val="20"/>
                <w:szCs w:val="20"/>
              </w:rPr>
              <w:t>This is the amount of own fund items related to other items approved by supervisory authority as basic own funds not specified above</w:t>
            </w:r>
            <w:del w:id="103" w:author="Author">
              <w:r w:rsidRPr="0092198A" w:rsidDel="001C72AE">
                <w:rPr>
                  <w:rFonts w:ascii="Times New Roman" w:hAnsi="Times New Roman" w:cs="Times New Roman"/>
                  <w:sz w:val="20"/>
                  <w:szCs w:val="20"/>
                </w:rPr>
                <w:delText xml:space="preserve">  </w:delText>
              </w:r>
            </w:del>
            <w:r w:rsidRPr="0092198A">
              <w:rPr>
                <w:rFonts w:ascii="Times New Roman" w:hAnsi="Times New Roman" w:cs="Times New Roman"/>
                <w:sz w:val="20"/>
                <w:szCs w:val="20"/>
              </w:rPr>
              <w:t xml:space="preserve"> which are deemed non-available as defined in Article 222(2)-(5) of the </w:t>
            </w:r>
            <w:r w:rsidR="00191029" w:rsidRPr="0092198A">
              <w:rPr>
                <w:rFonts w:ascii="Times New Roman" w:hAnsi="Times New Roman" w:cs="Times New Roman"/>
                <w:sz w:val="20"/>
                <w:szCs w:val="20"/>
              </w:rPr>
              <w:t>Directive 2009/138/EC</w:t>
            </w:r>
            <w:r w:rsidRPr="0092198A">
              <w:rPr>
                <w:rFonts w:ascii="Times New Roman" w:hAnsi="Times New Roman" w:cs="Times New Roman"/>
                <w:sz w:val="20"/>
                <w:szCs w:val="20"/>
              </w:rPr>
              <w:t xml:space="preserve"> that meet the criteria for Tier 3.</w:t>
            </w:r>
          </w:p>
        </w:tc>
      </w:tr>
      <w:tr w:rsidR="00016BE4" w:rsidRPr="00923EEB" w14:paraId="160068E0" w14:textId="77777777" w:rsidTr="005A1F89">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04" w:author="Author">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1417"/>
          <w:trPrChange w:id="105" w:author="Author">
            <w:trPr>
              <w:gridBefore w:val="3"/>
              <w:trHeight w:val="1890"/>
            </w:trPr>
          </w:trPrChange>
        </w:trPr>
        <w:tc>
          <w:tcPr>
            <w:tcW w:w="1843" w:type="dxa"/>
            <w:gridSpan w:val="2"/>
            <w:shd w:val="clear" w:color="auto" w:fill="auto"/>
            <w:tcPrChange w:id="106" w:author="Author">
              <w:tcPr>
                <w:tcW w:w="1843" w:type="dxa"/>
                <w:gridSpan w:val="3"/>
                <w:shd w:val="clear" w:color="auto" w:fill="auto"/>
              </w:tcPr>
            </w:tcPrChange>
          </w:tcPr>
          <w:p w14:paraId="5D9AA142"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R0200/C0010</w:t>
            </w:r>
          </w:p>
          <w:p w14:paraId="10293A85"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(A18)</w:t>
            </w:r>
          </w:p>
        </w:tc>
        <w:tc>
          <w:tcPr>
            <w:tcW w:w="2835" w:type="dxa"/>
            <w:shd w:val="clear" w:color="auto" w:fill="auto"/>
            <w:tcPrChange w:id="107" w:author="Author">
              <w:tcPr>
                <w:tcW w:w="2835" w:type="dxa"/>
                <w:gridSpan w:val="3"/>
                <w:shd w:val="clear" w:color="auto" w:fill="auto"/>
              </w:tcPr>
            </w:tcPrChange>
          </w:tcPr>
          <w:p w14:paraId="18B6B61E"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Minority interests at group level (if not reported as part of another own fund item)– total</w:t>
            </w:r>
          </w:p>
        </w:tc>
        <w:tc>
          <w:tcPr>
            <w:tcW w:w="4536" w:type="dxa"/>
            <w:gridSpan w:val="2"/>
            <w:shd w:val="clear" w:color="auto" w:fill="auto"/>
            <w:tcPrChange w:id="108" w:author="Author">
              <w:tcPr>
                <w:tcW w:w="4536" w:type="dxa"/>
                <w:gridSpan w:val="5"/>
                <w:shd w:val="clear" w:color="auto" w:fill="auto"/>
              </w:tcPr>
            </w:tcPrChange>
          </w:tcPr>
          <w:p w14:paraId="34756069" w14:textId="6662AFA9" w:rsidR="00016BE4" w:rsidRPr="0092198A" w:rsidRDefault="00016BE4" w:rsidP="00C752E2">
            <w:pPr>
              <w:spacing w:after="0"/>
              <w:rPr>
                <w:rFonts w:ascii="Times New Roman" w:hAnsi="Times New Roman" w:cs="Times New Roman"/>
                <w:sz w:val="20"/>
                <w:szCs w:val="20"/>
              </w:rPr>
            </w:pPr>
            <w:r w:rsidRPr="0092198A">
              <w:rPr>
                <w:rFonts w:ascii="Times New Roman" w:hAnsi="Times New Roman" w:cs="Times New Roman"/>
                <w:sz w:val="20"/>
                <w:szCs w:val="20"/>
              </w:rPr>
              <w:t xml:space="preserve">This </w:t>
            </w:r>
            <w:del w:id="109" w:author="Author">
              <w:r w:rsidRPr="0092198A" w:rsidDel="00C752E2">
                <w:rPr>
                  <w:rFonts w:ascii="Times New Roman" w:hAnsi="Times New Roman" w:cs="Times New Roman"/>
                  <w:sz w:val="20"/>
                  <w:szCs w:val="20"/>
                </w:rPr>
                <w:delText xml:space="preserve">may only be completed by groups and </w:delText>
              </w:r>
            </w:del>
            <w:r w:rsidRPr="0092198A">
              <w:rPr>
                <w:rFonts w:ascii="Times New Roman" w:hAnsi="Times New Roman" w:cs="Times New Roman"/>
                <w:sz w:val="20"/>
                <w:szCs w:val="20"/>
              </w:rPr>
              <w:t xml:space="preserve">is the total of minority interests in the group being reported upon. This line should be reported if minority interests have not been already included in other items of BOF (i.e. minority interests should not be counted twice). </w:t>
            </w:r>
          </w:p>
        </w:tc>
      </w:tr>
      <w:tr w:rsidR="00016BE4" w:rsidRPr="00923EEB" w14:paraId="41CE82AD" w14:textId="77777777" w:rsidTr="00BE4A9C">
        <w:trPr>
          <w:trHeight w:val="880"/>
        </w:trPr>
        <w:tc>
          <w:tcPr>
            <w:tcW w:w="1843" w:type="dxa"/>
            <w:gridSpan w:val="2"/>
            <w:shd w:val="clear" w:color="auto" w:fill="auto"/>
          </w:tcPr>
          <w:p w14:paraId="28C40CDA"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R0200/C0020</w:t>
            </w:r>
          </w:p>
          <w:p w14:paraId="042DD8DF"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(B18)</w:t>
            </w:r>
          </w:p>
        </w:tc>
        <w:tc>
          <w:tcPr>
            <w:tcW w:w="2835" w:type="dxa"/>
            <w:shd w:val="clear" w:color="auto" w:fill="auto"/>
          </w:tcPr>
          <w:p w14:paraId="6DE59609" w14:textId="779792AF" w:rsidR="00016BE4" w:rsidRPr="00923EEB" w:rsidRDefault="00016BE4" w:rsidP="00C752E2">
            <w:pPr>
              <w:spacing w:after="0"/>
              <w:rPr>
                <w:rFonts w:ascii="Times New Roman" w:hAnsi="Times New Roman" w:cs="Times New Roman"/>
                <w:sz w:val="20"/>
                <w:szCs w:val="20"/>
              </w:rPr>
            </w:pPr>
            <w:r w:rsidRPr="00923EEB">
              <w:rPr>
                <w:rFonts w:ascii="Times New Roman" w:hAnsi="Times New Roman" w:cs="Times New Roman"/>
                <w:sz w:val="20"/>
                <w:szCs w:val="20"/>
              </w:rPr>
              <w:t xml:space="preserve">Minority interests at group level  (if not reported as part of another own fund item)– </w:t>
            </w:r>
            <w:del w:id="110" w:author="Author">
              <w:r w:rsidRPr="00923EEB" w:rsidDel="00C752E2">
                <w:rPr>
                  <w:rFonts w:ascii="Times New Roman" w:hAnsi="Times New Roman" w:cs="Times New Roman"/>
                  <w:sz w:val="20"/>
                  <w:szCs w:val="20"/>
                </w:rPr>
                <w:delText xml:space="preserve"> </w:delText>
              </w:r>
            </w:del>
            <w:r w:rsidRPr="00923EEB">
              <w:rPr>
                <w:rFonts w:ascii="Times New Roman" w:hAnsi="Times New Roman" w:cs="Times New Roman"/>
                <w:sz w:val="20"/>
                <w:szCs w:val="20"/>
              </w:rPr>
              <w:t xml:space="preserve">tier 1 unrestricted  </w:t>
            </w:r>
          </w:p>
        </w:tc>
        <w:tc>
          <w:tcPr>
            <w:tcW w:w="4536" w:type="dxa"/>
            <w:gridSpan w:val="2"/>
            <w:shd w:val="clear" w:color="auto" w:fill="auto"/>
          </w:tcPr>
          <w:p w14:paraId="1BB9CBDC" w14:textId="5911E329" w:rsidR="00016BE4" w:rsidRPr="0092198A" w:rsidRDefault="00016BE4">
            <w:pPr>
              <w:spacing w:after="0"/>
              <w:rPr>
                <w:rFonts w:ascii="Times New Roman" w:hAnsi="Times New Roman" w:cs="Times New Roman"/>
                <w:sz w:val="20"/>
                <w:szCs w:val="20"/>
              </w:rPr>
            </w:pPr>
            <w:r w:rsidRPr="0092198A">
              <w:rPr>
                <w:rFonts w:ascii="Times New Roman" w:hAnsi="Times New Roman" w:cs="Times New Roman"/>
                <w:sz w:val="20"/>
                <w:szCs w:val="20"/>
              </w:rPr>
              <w:t>The amount of minority interests in the group being reported upon that meets the criteria for Tier 1 unrestricted items.</w:t>
            </w:r>
          </w:p>
        </w:tc>
      </w:tr>
      <w:tr w:rsidR="00016BE4" w:rsidRPr="00923EEB" w14:paraId="38580B1F" w14:textId="77777777" w:rsidTr="00BE4A9C">
        <w:trPr>
          <w:trHeight w:val="1007"/>
        </w:trPr>
        <w:tc>
          <w:tcPr>
            <w:tcW w:w="1843" w:type="dxa"/>
            <w:gridSpan w:val="2"/>
            <w:shd w:val="clear" w:color="auto" w:fill="auto"/>
          </w:tcPr>
          <w:p w14:paraId="2A77F2D4"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R0200/C0030</w:t>
            </w:r>
          </w:p>
          <w:p w14:paraId="56AB6989"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(B18A)</w:t>
            </w:r>
          </w:p>
        </w:tc>
        <w:tc>
          <w:tcPr>
            <w:tcW w:w="2835" w:type="dxa"/>
            <w:shd w:val="clear" w:color="auto" w:fill="auto"/>
          </w:tcPr>
          <w:p w14:paraId="08FC814B" w14:textId="0CE33099" w:rsidR="00016BE4" w:rsidRPr="00923EEB" w:rsidRDefault="00016BE4" w:rsidP="00C752E2">
            <w:pPr>
              <w:spacing w:after="0"/>
              <w:rPr>
                <w:rFonts w:ascii="Times New Roman" w:hAnsi="Times New Roman" w:cs="Times New Roman"/>
                <w:sz w:val="20"/>
                <w:szCs w:val="20"/>
              </w:rPr>
            </w:pPr>
            <w:r w:rsidRPr="00923EEB">
              <w:rPr>
                <w:rFonts w:ascii="Times New Roman" w:hAnsi="Times New Roman" w:cs="Times New Roman"/>
                <w:sz w:val="20"/>
                <w:szCs w:val="20"/>
              </w:rPr>
              <w:t xml:space="preserve">Minority interests  at group level (if not reported as part of another own fund item)– </w:t>
            </w:r>
            <w:del w:id="111" w:author="Author">
              <w:r w:rsidRPr="00923EEB" w:rsidDel="00C752E2">
                <w:rPr>
                  <w:rFonts w:ascii="Times New Roman" w:hAnsi="Times New Roman" w:cs="Times New Roman"/>
                  <w:sz w:val="20"/>
                  <w:szCs w:val="20"/>
                </w:rPr>
                <w:delText xml:space="preserve"> </w:delText>
              </w:r>
            </w:del>
            <w:r w:rsidRPr="00923EEB">
              <w:rPr>
                <w:rFonts w:ascii="Times New Roman" w:hAnsi="Times New Roman" w:cs="Times New Roman"/>
                <w:sz w:val="20"/>
                <w:szCs w:val="20"/>
              </w:rPr>
              <w:t xml:space="preserve">tier 1 restricted  </w:t>
            </w:r>
          </w:p>
        </w:tc>
        <w:tc>
          <w:tcPr>
            <w:tcW w:w="4536" w:type="dxa"/>
            <w:gridSpan w:val="2"/>
            <w:shd w:val="clear" w:color="auto" w:fill="auto"/>
          </w:tcPr>
          <w:p w14:paraId="59F8C986" w14:textId="72F9E372" w:rsidR="00016BE4" w:rsidRPr="0092198A" w:rsidRDefault="00016BE4" w:rsidP="00C752E2">
            <w:pPr>
              <w:spacing w:after="0"/>
              <w:rPr>
                <w:rFonts w:ascii="Times New Roman" w:hAnsi="Times New Roman" w:cs="Times New Roman"/>
                <w:sz w:val="20"/>
                <w:szCs w:val="20"/>
              </w:rPr>
            </w:pPr>
            <w:r w:rsidRPr="0092198A">
              <w:rPr>
                <w:rFonts w:ascii="Times New Roman" w:hAnsi="Times New Roman" w:cs="Times New Roman"/>
                <w:sz w:val="20"/>
                <w:szCs w:val="20"/>
              </w:rPr>
              <w:t>The amount of minority interests in the group being reported upon</w:t>
            </w:r>
            <w:r w:rsidRPr="0092198A" w:rsidDel="001001F8">
              <w:rPr>
                <w:rFonts w:ascii="Times New Roman" w:hAnsi="Times New Roman" w:cs="Times New Roman"/>
                <w:sz w:val="20"/>
                <w:szCs w:val="20"/>
              </w:rPr>
              <w:t xml:space="preserve"> </w:t>
            </w:r>
            <w:r w:rsidRPr="0092198A">
              <w:rPr>
                <w:rFonts w:ascii="Times New Roman" w:hAnsi="Times New Roman" w:cs="Times New Roman"/>
                <w:sz w:val="20"/>
                <w:szCs w:val="20"/>
              </w:rPr>
              <w:t xml:space="preserve">that meets the criteria for Tier 1 restricted </w:t>
            </w:r>
            <w:del w:id="112" w:author="Author">
              <w:r w:rsidRPr="0092198A" w:rsidDel="00C752E2">
                <w:rPr>
                  <w:rFonts w:ascii="Times New Roman" w:hAnsi="Times New Roman" w:cs="Times New Roman"/>
                  <w:sz w:val="20"/>
                  <w:szCs w:val="20"/>
                </w:rPr>
                <w:delText xml:space="preserve"> </w:delText>
              </w:r>
            </w:del>
            <w:r w:rsidRPr="0092198A">
              <w:rPr>
                <w:rFonts w:ascii="Times New Roman" w:hAnsi="Times New Roman" w:cs="Times New Roman"/>
                <w:sz w:val="20"/>
                <w:szCs w:val="20"/>
              </w:rPr>
              <w:t>items</w:t>
            </w:r>
            <w:r w:rsidR="00191029" w:rsidRPr="0092198A">
              <w:rPr>
                <w:rFonts w:ascii="Times New Roman" w:hAnsi="Times New Roman" w:cs="Times New Roman"/>
                <w:sz w:val="20"/>
                <w:szCs w:val="20"/>
              </w:rPr>
              <w:t>.</w:t>
            </w:r>
          </w:p>
        </w:tc>
      </w:tr>
      <w:tr w:rsidR="00016BE4" w:rsidRPr="00923EEB" w14:paraId="7CDB4688" w14:textId="77777777" w:rsidTr="00BE4A9C">
        <w:trPr>
          <w:trHeight w:val="979"/>
        </w:trPr>
        <w:tc>
          <w:tcPr>
            <w:tcW w:w="1843" w:type="dxa"/>
            <w:gridSpan w:val="2"/>
            <w:shd w:val="clear" w:color="auto" w:fill="auto"/>
          </w:tcPr>
          <w:p w14:paraId="24AF7E41"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R0200/C0040</w:t>
            </w:r>
          </w:p>
          <w:p w14:paraId="7B8B3CDB"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(C18)</w:t>
            </w:r>
          </w:p>
        </w:tc>
        <w:tc>
          <w:tcPr>
            <w:tcW w:w="2835" w:type="dxa"/>
            <w:shd w:val="clear" w:color="auto" w:fill="auto"/>
          </w:tcPr>
          <w:p w14:paraId="27AA9512"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Minority interests  at group level (if not reported as part of another own fund item)– tier 2</w:t>
            </w:r>
          </w:p>
        </w:tc>
        <w:tc>
          <w:tcPr>
            <w:tcW w:w="4536" w:type="dxa"/>
            <w:gridSpan w:val="2"/>
            <w:shd w:val="clear" w:color="auto" w:fill="auto"/>
          </w:tcPr>
          <w:p w14:paraId="5625A296" w14:textId="77777777" w:rsidR="00016BE4" w:rsidRPr="0092198A" w:rsidRDefault="00016BE4" w:rsidP="000040C3">
            <w:pPr>
              <w:spacing w:after="0"/>
              <w:rPr>
                <w:rFonts w:ascii="Times New Roman" w:hAnsi="Times New Roman" w:cs="Times New Roman"/>
                <w:sz w:val="20"/>
                <w:szCs w:val="20"/>
              </w:rPr>
            </w:pPr>
            <w:r w:rsidRPr="0092198A">
              <w:rPr>
                <w:rFonts w:ascii="Times New Roman" w:hAnsi="Times New Roman" w:cs="Times New Roman"/>
                <w:sz w:val="20"/>
                <w:szCs w:val="20"/>
              </w:rPr>
              <w:t xml:space="preserve">The amount of minority interests in the group being reported upon that meets the criteria for Tier 2. </w:t>
            </w:r>
          </w:p>
        </w:tc>
      </w:tr>
      <w:tr w:rsidR="00016BE4" w:rsidRPr="00923EEB" w14:paraId="5CD71CF6" w14:textId="77777777" w:rsidTr="00BE4A9C">
        <w:trPr>
          <w:trHeight w:val="824"/>
        </w:trPr>
        <w:tc>
          <w:tcPr>
            <w:tcW w:w="1843" w:type="dxa"/>
            <w:gridSpan w:val="2"/>
            <w:shd w:val="clear" w:color="auto" w:fill="auto"/>
          </w:tcPr>
          <w:p w14:paraId="032DBAC8"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R0200/C0050</w:t>
            </w:r>
          </w:p>
          <w:p w14:paraId="0C634960"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(D18)</w:t>
            </w:r>
          </w:p>
        </w:tc>
        <w:tc>
          <w:tcPr>
            <w:tcW w:w="2835" w:type="dxa"/>
            <w:shd w:val="clear" w:color="auto" w:fill="auto"/>
          </w:tcPr>
          <w:p w14:paraId="58029CA0"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Minority interests  at group level (if not reported as part of another own fund item)– tier 3</w:t>
            </w:r>
          </w:p>
        </w:tc>
        <w:tc>
          <w:tcPr>
            <w:tcW w:w="4536" w:type="dxa"/>
            <w:gridSpan w:val="2"/>
            <w:shd w:val="clear" w:color="auto" w:fill="auto"/>
          </w:tcPr>
          <w:p w14:paraId="773F9229" w14:textId="77777777" w:rsidR="00016BE4" w:rsidRPr="0092198A" w:rsidRDefault="00016BE4" w:rsidP="000040C3">
            <w:pPr>
              <w:spacing w:after="0"/>
              <w:rPr>
                <w:rFonts w:ascii="Times New Roman" w:hAnsi="Times New Roman" w:cs="Times New Roman"/>
                <w:sz w:val="20"/>
                <w:szCs w:val="20"/>
              </w:rPr>
            </w:pPr>
            <w:r w:rsidRPr="0092198A">
              <w:rPr>
                <w:rFonts w:ascii="Times New Roman" w:hAnsi="Times New Roman" w:cs="Times New Roman"/>
                <w:sz w:val="20"/>
                <w:szCs w:val="20"/>
              </w:rPr>
              <w:t>The amount of minority interests in the group being reported upon</w:t>
            </w:r>
            <w:r w:rsidRPr="0092198A" w:rsidDel="001001F8">
              <w:rPr>
                <w:rFonts w:ascii="Times New Roman" w:hAnsi="Times New Roman" w:cs="Times New Roman"/>
                <w:sz w:val="20"/>
                <w:szCs w:val="20"/>
              </w:rPr>
              <w:t xml:space="preserve"> </w:t>
            </w:r>
            <w:r w:rsidRPr="0092198A">
              <w:rPr>
                <w:rFonts w:ascii="Times New Roman" w:hAnsi="Times New Roman" w:cs="Times New Roman"/>
                <w:sz w:val="20"/>
                <w:szCs w:val="20"/>
              </w:rPr>
              <w:t xml:space="preserve">that meets the criteria for Tier 3. </w:t>
            </w:r>
          </w:p>
        </w:tc>
      </w:tr>
      <w:tr w:rsidR="00016BE4" w:rsidRPr="00923EEB" w14:paraId="5426F91B" w14:textId="77777777" w:rsidTr="00BE4A9C">
        <w:trPr>
          <w:trHeight w:val="952"/>
        </w:trPr>
        <w:tc>
          <w:tcPr>
            <w:tcW w:w="1843" w:type="dxa"/>
            <w:gridSpan w:val="2"/>
            <w:shd w:val="clear" w:color="auto" w:fill="auto"/>
          </w:tcPr>
          <w:p w14:paraId="437F0320"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R0210/C0010</w:t>
            </w:r>
          </w:p>
          <w:p w14:paraId="7AA7C2D4"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(A19)</w:t>
            </w:r>
          </w:p>
        </w:tc>
        <w:tc>
          <w:tcPr>
            <w:tcW w:w="2835" w:type="dxa"/>
            <w:shd w:val="clear" w:color="auto" w:fill="auto"/>
          </w:tcPr>
          <w:p w14:paraId="10EA47EA" w14:textId="03AC845B"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Non available minority interests at group level </w:t>
            </w:r>
            <w:del w:id="113" w:author="Author">
              <w:r w:rsidRPr="005A1F89" w:rsidDel="001C72AE">
                <w:rPr>
                  <w:rFonts w:ascii="Times New Roman" w:hAnsi="Times New Roman" w:cs="Times New Roman"/>
                  <w:sz w:val="20"/>
                  <w:szCs w:val="20"/>
                  <w:highlight w:val="yellow"/>
                  <w:rPrChange w:id="114" w:author="Author">
                    <w:rPr>
                      <w:rFonts w:ascii="Times New Roman" w:hAnsi="Times New Roman" w:cs="Times New Roman"/>
                      <w:sz w:val="20"/>
                      <w:szCs w:val="20"/>
                    </w:rPr>
                  </w:rPrChange>
                </w:rPr>
                <w:delText>()</w:delText>
              </w:r>
              <w:r w:rsidRPr="00923EEB" w:rsidDel="001C72AE">
                <w:rPr>
                  <w:rFonts w:ascii="Times New Roman" w:hAnsi="Times New Roman" w:cs="Times New Roman"/>
                  <w:sz w:val="20"/>
                  <w:szCs w:val="20"/>
                </w:rPr>
                <w:delText xml:space="preserve"> </w:delText>
              </w:r>
            </w:del>
            <w:r w:rsidRPr="00923EEB">
              <w:rPr>
                <w:rFonts w:ascii="Times New Roman" w:hAnsi="Times New Roman" w:cs="Times New Roman"/>
                <w:sz w:val="20"/>
                <w:szCs w:val="20"/>
              </w:rPr>
              <w:t>– total</w:t>
            </w:r>
          </w:p>
        </w:tc>
        <w:tc>
          <w:tcPr>
            <w:tcW w:w="4536" w:type="dxa"/>
            <w:gridSpan w:val="2"/>
            <w:shd w:val="clear" w:color="auto" w:fill="auto"/>
          </w:tcPr>
          <w:p w14:paraId="06D58A18" w14:textId="5A84B08B" w:rsidR="00016BE4" w:rsidRPr="0092198A" w:rsidRDefault="00016BE4" w:rsidP="000040C3">
            <w:pPr>
              <w:spacing w:after="0" w:line="240" w:lineRule="auto"/>
              <w:rPr>
                <w:rFonts w:ascii="Times New Roman" w:hAnsi="Times New Roman" w:cs="Times New Roman"/>
                <w:sz w:val="20"/>
                <w:szCs w:val="20"/>
              </w:rPr>
            </w:pPr>
            <w:r w:rsidRPr="0092198A">
              <w:rPr>
                <w:rFonts w:ascii="Times New Roman" w:hAnsi="Times New Roman" w:cs="Times New Roman"/>
                <w:sz w:val="20"/>
                <w:szCs w:val="20"/>
              </w:rPr>
              <w:t xml:space="preserve">This is the total amount of minority interests which are deemed non-available as defined in Article 222(2)-(5) of the </w:t>
            </w:r>
            <w:r w:rsidR="00191029" w:rsidRPr="0092198A">
              <w:rPr>
                <w:rFonts w:ascii="Times New Roman" w:hAnsi="Times New Roman" w:cs="Times New Roman"/>
                <w:sz w:val="20"/>
                <w:szCs w:val="20"/>
              </w:rPr>
              <w:t>Directive 2009/138/EC</w:t>
            </w:r>
            <w:r w:rsidRPr="0092198A">
              <w:rPr>
                <w:rFonts w:ascii="Times New Roman" w:hAnsi="Times New Roman" w:cs="Times New Roman"/>
                <w:sz w:val="20"/>
                <w:szCs w:val="20"/>
              </w:rPr>
              <w:t xml:space="preserve">. </w:t>
            </w:r>
          </w:p>
          <w:p w14:paraId="491F6308" w14:textId="77777777" w:rsidR="00016BE4" w:rsidRPr="0092198A" w:rsidRDefault="00016BE4" w:rsidP="000040C3">
            <w:pPr>
              <w:spacing w:after="0"/>
              <w:rPr>
                <w:rFonts w:ascii="Times New Roman" w:hAnsi="Times New Roman" w:cs="Times New Roman"/>
                <w:sz w:val="20"/>
                <w:szCs w:val="20"/>
              </w:rPr>
            </w:pPr>
          </w:p>
        </w:tc>
      </w:tr>
      <w:tr w:rsidR="00016BE4" w:rsidRPr="00923EEB" w14:paraId="3C99FE01" w14:textId="77777777" w:rsidTr="00BE4A9C">
        <w:trPr>
          <w:trHeight w:val="1124"/>
        </w:trPr>
        <w:tc>
          <w:tcPr>
            <w:tcW w:w="1843" w:type="dxa"/>
            <w:gridSpan w:val="2"/>
            <w:shd w:val="clear" w:color="auto" w:fill="auto"/>
          </w:tcPr>
          <w:p w14:paraId="762F5A6B"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R0210/C0020</w:t>
            </w:r>
          </w:p>
          <w:p w14:paraId="11ACC45E"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(B19)</w:t>
            </w:r>
          </w:p>
        </w:tc>
        <w:tc>
          <w:tcPr>
            <w:tcW w:w="2835" w:type="dxa"/>
            <w:shd w:val="clear" w:color="auto" w:fill="auto"/>
          </w:tcPr>
          <w:p w14:paraId="2BF6099D"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 available minority interests at group level  – tier 1 unrestricted</w:t>
            </w:r>
          </w:p>
        </w:tc>
        <w:tc>
          <w:tcPr>
            <w:tcW w:w="4536" w:type="dxa"/>
            <w:gridSpan w:val="2"/>
            <w:shd w:val="clear" w:color="auto" w:fill="auto"/>
          </w:tcPr>
          <w:p w14:paraId="18DBA01B" w14:textId="4D98C2CD" w:rsidR="00016BE4" w:rsidRPr="0092198A" w:rsidRDefault="00016BE4" w:rsidP="000040C3">
            <w:pPr>
              <w:tabs>
                <w:tab w:val="left" w:pos="1545"/>
              </w:tabs>
              <w:spacing w:after="0"/>
              <w:rPr>
                <w:rFonts w:ascii="Times New Roman" w:hAnsi="Times New Roman" w:cs="Times New Roman"/>
                <w:sz w:val="20"/>
                <w:szCs w:val="20"/>
              </w:rPr>
            </w:pPr>
            <w:r w:rsidRPr="0092198A">
              <w:rPr>
                <w:rFonts w:ascii="Times New Roman" w:hAnsi="Times New Roman" w:cs="Times New Roman"/>
                <w:sz w:val="20"/>
                <w:szCs w:val="20"/>
              </w:rPr>
              <w:t xml:space="preserve">This is the amount of minority interests which are deemed non-available as defined in Article 222(2)-(5) of the </w:t>
            </w:r>
            <w:r w:rsidR="00191029" w:rsidRPr="0092198A">
              <w:rPr>
                <w:rFonts w:ascii="Times New Roman" w:hAnsi="Times New Roman" w:cs="Times New Roman"/>
                <w:sz w:val="20"/>
                <w:szCs w:val="20"/>
              </w:rPr>
              <w:t>Directive 2009/138/EC</w:t>
            </w:r>
            <w:r w:rsidRPr="0092198A">
              <w:rPr>
                <w:rFonts w:ascii="Times New Roman" w:hAnsi="Times New Roman" w:cs="Times New Roman"/>
                <w:sz w:val="20"/>
                <w:szCs w:val="20"/>
              </w:rPr>
              <w:t xml:space="preserve"> that meet the criteria for Tier 1 unrestricted. </w:t>
            </w:r>
          </w:p>
        </w:tc>
      </w:tr>
      <w:tr w:rsidR="00016BE4" w:rsidRPr="00923EEB" w14:paraId="2674D945" w14:textId="77777777" w:rsidTr="00BE4A9C">
        <w:trPr>
          <w:trHeight w:val="1142"/>
        </w:trPr>
        <w:tc>
          <w:tcPr>
            <w:tcW w:w="1843" w:type="dxa"/>
            <w:gridSpan w:val="2"/>
            <w:shd w:val="clear" w:color="auto" w:fill="auto"/>
          </w:tcPr>
          <w:p w14:paraId="7AB2502A"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R0210/C0030</w:t>
            </w:r>
          </w:p>
          <w:p w14:paraId="25BA595D"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(B19A)</w:t>
            </w:r>
          </w:p>
        </w:tc>
        <w:tc>
          <w:tcPr>
            <w:tcW w:w="2835" w:type="dxa"/>
            <w:shd w:val="clear" w:color="auto" w:fill="auto"/>
          </w:tcPr>
          <w:p w14:paraId="7903133B"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Non available minority interests at group level  – tier 1 restricted</w:t>
            </w:r>
          </w:p>
        </w:tc>
        <w:tc>
          <w:tcPr>
            <w:tcW w:w="4536" w:type="dxa"/>
            <w:gridSpan w:val="2"/>
            <w:shd w:val="clear" w:color="auto" w:fill="auto"/>
          </w:tcPr>
          <w:p w14:paraId="0605C575" w14:textId="66DF66E9" w:rsidR="00016BE4" w:rsidRPr="0092198A" w:rsidRDefault="00016BE4" w:rsidP="000040C3">
            <w:pPr>
              <w:spacing w:after="0"/>
              <w:rPr>
                <w:rFonts w:ascii="Times New Roman" w:hAnsi="Times New Roman" w:cs="Times New Roman"/>
                <w:sz w:val="20"/>
                <w:szCs w:val="20"/>
              </w:rPr>
            </w:pPr>
            <w:r w:rsidRPr="0092198A">
              <w:rPr>
                <w:rFonts w:ascii="Times New Roman" w:hAnsi="Times New Roman" w:cs="Times New Roman"/>
                <w:sz w:val="20"/>
                <w:szCs w:val="20"/>
              </w:rPr>
              <w:t xml:space="preserve">This is the amount of minority interests which are deemed non-available as defined in Article 222(2)-(5) of the </w:t>
            </w:r>
            <w:r w:rsidR="00191029" w:rsidRPr="0092198A">
              <w:rPr>
                <w:rFonts w:ascii="Times New Roman" w:hAnsi="Times New Roman" w:cs="Times New Roman"/>
                <w:sz w:val="20"/>
                <w:szCs w:val="20"/>
              </w:rPr>
              <w:t>Directive 2009/138/EC</w:t>
            </w:r>
            <w:r w:rsidRPr="0092198A">
              <w:rPr>
                <w:rFonts w:ascii="Times New Roman" w:hAnsi="Times New Roman" w:cs="Times New Roman"/>
                <w:sz w:val="20"/>
                <w:szCs w:val="20"/>
              </w:rPr>
              <w:t xml:space="preserve"> that meet the criteria for Tier 1 restricted. </w:t>
            </w:r>
          </w:p>
        </w:tc>
      </w:tr>
      <w:tr w:rsidR="00016BE4" w:rsidRPr="00923EEB" w14:paraId="1B6953ED" w14:textId="77777777" w:rsidTr="00BE4A9C">
        <w:trPr>
          <w:trHeight w:val="1131"/>
        </w:trPr>
        <w:tc>
          <w:tcPr>
            <w:tcW w:w="1843" w:type="dxa"/>
            <w:gridSpan w:val="2"/>
            <w:shd w:val="clear" w:color="auto" w:fill="auto"/>
          </w:tcPr>
          <w:p w14:paraId="6BBFF5A5"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R0210/C0040</w:t>
            </w:r>
          </w:p>
          <w:p w14:paraId="3E3FA304"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(C19)</w:t>
            </w:r>
          </w:p>
        </w:tc>
        <w:tc>
          <w:tcPr>
            <w:tcW w:w="2835" w:type="dxa"/>
            <w:shd w:val="clear" w:color="auto" w:fill="auto"/>
          </w:tcPr>
          <w:p w14:paraId="2A5DB5D5" w14:textId="0C5E51BB"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Non available minority interests at group level </w:t>
            </w:r>
            <w:del w:id="115" w:author="Author">
              <w:r w:rsidRPr="00923EEB" w:rsidDel="001C72AE">
                <w:rPr>
                  <w:rFonts w:ascii="Times New Roman" w:hAnsi="Times New Roman" w:cs="Times New Roman"/>
                  <w:sz w:val="20"/>
                  <w:szCs w:val="20"/>
                </w:rPr>
                <w:delText>(</w:delText>
              </w:r>
            </w:del>
            <w:r w:rsidRPr="00923EEB">
              <w:rPr>
                <w:rFonts w:ascii="Times New Roman" w:hAnsi="Times New Roman" w:cs="Times New Roman"/>
                <w:sz w:val="20"/>
                <w:szCs w:val="20"/>
              </w:rPr>
              <w:t>– tier 2</w:t>
            </w:r>
          </w:p>
        </w:tc>
        <w:tc>
          <w:tcPr>
            <w:tcW w:w="4536" w:type="dxa"/>
            <w:gridSpan w:val="2"/>
            <w:shd w:val="clear" w:color="auto" w:fill="auto"/>
          </w:tcPr>
          <w:p w14:paraId="68157D00" w14:textId="619FA133" w:rsidR="00016BE4" w:rsidRPr="0092198A" w:rsidRDefault="00016BE4" w:rsidP="000040C3">
            <w:pPr>
              <w:spacing w:after="0"/>
              <w:rPr>
                <w:rFonts w:ascii="Times New Roman" w:hAnsi="Times New Roman" w:cs="Times New Roman"/>
                <w:sz w:val="20"/>
                <w:szCs w:val="20"/>
              </w:rPr>
            </w:pPr>
            <w:r w:rsidRPr="0092198A">
              <w:rPr>
                <w:rFonts w:ascii="Times New Roman" w:hAnsi="Times New Roman" w:cs="Times New Roman"/>
                <w:sz w:val="20"/>
                <w:szCs w:val="20"/>
              </w:rPr>
              <w:t xml:space="preserve">This is the amount of minority interests which are deemed non-available as defined in Article 222(2)-(5) of the </w:t>
            </w:r>
            <w:r w:rsidR="00191029" w:rsidRPr="0092198A">
              <w:rPr>
                <w:rFonts w:ascii="Times New Roman" w:hAnsi="Times New Roman" w:cs="Times New Roman"/>
                <w:sz w:val="20"/>
                <w:szCs w:val="20"/>
              </w:rPr>
              <w:t>Directive 2009/138/EC</w:t>
            </w:r>
            <w:r w:rsidRPr="0092198A">
              <w:rPr>
                <w:rFonts w:ascii="Times New Roman" w:hAnsi="Times New Roman" w:cs="Times New Roman"/>
                <w:sz w:val="20"/>
                <w:szCs w:val="20"/>
              </w:rPr>
              <w:t xml:space="preserve"> that meet the criteria for Tier 2. </w:t>
            </w:r>
          </w:p>
        </w:tc>
      </w:tr>
      <w:tr w:rsidR="00016BE4" w:rsidRPr="00923EEB" w14:paraId="0B1A50B8" w14:textId="77777777" w:rsidTr="00BE4A9C">
        <w:trPr>
          <w:trHeight w:val="1150"/>
        </w:trPr>
        <w:tc>
          <w:tcPr>
            <w:tcW w:w="1843" w:type="dxa"/>
            <w:gridSpan w:val="2"/>
            <w:shd w:val="clear" w:color="auto" w:fill="auto"/>
          </w:tcPr>
          <w:p w14:paraId="32C5664B"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R0210/C0050</w:t>
            </w:r>
          </w:p>
          <w:p w14:paraId="59F211C1"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(D19)</w:t>
            </w:r>
          </w:p>
        </w:tc>
        <w:tc>
          <w:tcPr>
            <w:tcW w:w="2835" w:type="dxa"/>
            <w:shd w:val="clear" w:color="auto" w:fill="auto"/>
          </w:tcPr>
          <w:p w14:paraId="369FF008" w14:textId="19722F07" w:rsidR="00016BE4" w:rsidRPr="00923EEB" w:rsidRDefault="00016BE4">
            <w:pPr>
              <w:spacing w:after="0"/>
              <w:rPr>
                <w:rFonts w:ascii="Times New Roman" w:hAnsi="Times New Roman" w:cs="Times New Roman"/>
                <w:sz w:val="20"/>
                <w:szCs w:val="20"/>
              </w:rPr>
            </w:pPr>
            <w:r w:rsidRPr="00923EEB">
              <w:rPr>
                <w:rFonts w:ascii="Times New Roman" w:hAnsi="Times New Roman" w:cs="Times New Roman"/>
                <w:sz w:val="20"/>
                <w:szCs w:val="20"/>
              </w:rPr>
              <w:t xml:space="preserve">Non available minority interests at group level </w:t>
            </w:r>
            <w:del w:id="116" w:author="Author">
              <w:r w:rsidRPr="00923EEB" w:rsidDel="001C72AE">
                <w:rPr>
                  <w:rFonts w:ascii="Times New Roman" w:hAnsi="Times New Roman" w:cs="Times New Roman"/>
                  <w:sz w:val="20"/>
                  <w:szCs w:val="20"/>
                </w:rPr>
                <w:delText xml:space="preserve"> </w:delText>
              </w:r>
            </w:del>
            <w:r w:rsidRPr="00923EEB">
              <w:rPr>
                <w:rFonts w:ascii="Times New Roman" w:hAnsi="Times New Roman" w:cs="Times New Roman"/>
                <w:sz w:val="20"/>
                <w:szCs w:val="20"/>
              </w:rPr>
              <w:t>– tier 3</w:t>
            </w:r>
          </w:p>
        </w:tc>
        <w:tc>
          <w:tcPr>
            <w:tcW w:w="4536" w:type="dxa"/>
            <w:gridSpan w:val="2"/>
            <w:shd w:val="clear" w:color="auto" w:fill="auto"/>
          </w:tcPr>
          <w:p w14:paraId="30C8315C" w14:textId="1C02D05B" w:rsidR="00016BE4" w:rsidRPr="0092198A" w:rsidRDefault="00016BE4" w:rsidP="000040C3">
            <w:pPr>
              <w:spacing w:after="0"/>
              <w:rPr>
                <w:rFonts w:ascii="Times New Roman" w:hAnsi="Times New Roman" w:cs="Times New Roman"/>
                <w:sz w:val="20"/>
                <w:szCs w:val="20"/>
              </w:rPr>
            </w:pPr>
            <w:r w:rsidRPr="0092198A">
              <w:rPr>
                <w:rFonts w:ascii="Times New Roman" w:hAnsi="Times New Roman" w:cs="Times New Roman"/>
                <w:sz w:val="20"/>
                <w:szCs w:val="20"/>
              </w:rPr>
              <w:t xml:space="preserve">This is the amount of minority interests which are deemed non-available as defined in Article 222(2)-(5) of the </w:t>
            </w:r>
            <w:r w:rsidR="00191029" w:rsidRPr="0092198A">
              <w:rPr>
                <w:rFonts w:ascii="Times New Roman" w:hAnsi="Times New Roman" w:cs="Times New Roman"/>
                <w:sz w:val="20"/>
                <w:szCs w:val="20"/>
              </w:rPr>
              <w:t>Directive 2009/138/EC</w:t>
            </w:r>
            <w:r w:rsidRPr="0092198A">
              <w:rPr>
                <w:rFonts w:ascii="Times New Roman" w:hAnsi="Times New Roman" w:cs="Times New Roman"/>
                <w:sz w:val="20"/>
                <w:szCs w:val="20"/>
              </w:rPr>
              <w:t xml:space="preserve"> that meet the criteria for Tier 3. </w:t>
            </w:r>
          </w:p>
        </w:tc>
      </w:tr>
      <w:tr w:rsidR="00BB5306" w:rsidRPr="0092198A" w14:paraId="35D34A2B" w14:textId="77777777" w:rsidTr="002A59B2">
        <w:trPr>
          <w:gridAfter w:val="1"/>
          <w:wAfter w:w="7" w:type="dxa"/>
          <w:trHeight w:val="637"/>
          <w:ins w:id="117" w:author="Author"/>
        </w:trPr>
        <w:tc>
          <w:tcPr>
            <w:tcW w:w="9207" w:type="dxa"/>
            <w:gridSpan w:val="4"/>
          </w:tcPr>
          <w:p w14:paraId="75B4D81A" w14:textId="77777777" w:rsidR="00BB5306" w:rsidRPr="0092198A" w:rsidRDefault="00BB5306" w:rsidP="002A59B2">
            <w:pPr>
              <w:tabs>
                <w:tab w:val="left" w:pos="2042"/>
              </w:tabs>
              <w:rPr>
                <w:ins w:id="118" w:author="Author"/>
                <w:rFonts w:ascii="Times New Roman" w:hAnsi="Times New Roman" w:cs="Times New Roman"/>
                <w:b/>
                <w:sz w:val="20"/>
                <w:szCs w:val="20"/>
              </w:rPr>
            </w:pPr>
            <w:ins w:id="119" w:author="Author">
              <w:r w:rsidRPr="0092198A">
                <w:rPr>
                  <w:rFonts w:ascii="Times New Roman" w:hAnsi="Times New Roman" w:cs="Times New Roman"/>
                  <w:b/>
                  <w:sz w:val="20"/>
                  <w:szCs w:val="20"/>
                </w:rPr>
                <w:t>Own funds from the financial statements that should not be represented by the reconciliation reserve and do not meet the criteria to be classified as Solvency II own funds</w:t>
              </w:r>
            </w:ins>
          </w:p>
        </w:tc>
      </w:tr>
      <w:tr w:rsidR="00016BE4" w:rsidRPr="0092198A" w14:paraId="7381BCB2" w14:textId="77777777" w:rsidTr="0069535F">
        <w:trPr>
          <w:gridAfter w:val="1"/>
          <w:wAfter w:w="7" w:type="dxa"/>
          <w:trHeight w:val="416"/>
        </w:trPr>
        <w:tc>
          <w:tcPr>
            <w:tcW w:w="1843" w:type="dxa"/>
            <w:gridSpan w:val="2"/>
            <w:hideMark/>
          </w:tcPr>
          <w:p w14:paraId="48A3CA3A" w14:textId="70BED135"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R0220/C0010</w:t>
            </w:r>
          </w:p>
          <w:p w14:paraId="4E91EDBC" w14:textId="77777777" w:rsidR="00016BE4" w:rsidRPr="00BE4A9C" w:rsidRDefault="00016BE4" w:rsidP="00BE4A9C">
            <w:pPr>
              <w:spacing w:after="0"/>
              <w:rPr>
                <w:rFonts w:ascii="Times New Roman" w:hAnsi="Times New Roman" w:cs="Times New Roman"/>
                <w:sz w:val="20"/>
                <w:szCs w:val="20"/>
              </w:rPr>
            </w:pPr>
            <w:r w:rsidRPr="00BE4A9C">
              <w:rPr>
                <w:rFonts w:ascii="Times New Roman" w:hAnsi="Times New Roman" w:cs="Times New Roman"/>
                <w:sz w:val="20"/>
                <w:szCs w:val="20"/>
              </w:rPr>
              <w:t>(B502)</w:t>
            </w:r>
          </w:p>
        </w:tc>
        <w:tc>
          <w:tcPr>
            <w:tcW w:w="2835" w:type="dxa"/>
            <w:hideMark/>
          </w:tcPr>
          <w:p w14:paraId="4F5A16E5" w14:textId="636CDD68"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Own funds from the financial statements that shall not be represented by the reconciliation reserve and do not meet the criteria to be classified as Solvency II own funds – total</w:t>
            </w:r>
          </w:p>
        </w:tc>
        <w:tc>
          <w:tcPr>
            <w:tcW w:w="4529" w:type="dxa"/>
            <w:hideMark/>
          </w:tcPr>
          <w:p w14:paraId="4E2D219D" w14:textId="77777777" w:rsidR="00016BE4" w:rsidRPr="0092198A" w:rsidRDefault="00016BE4" w:rsidP="00C63E3F">
            <w:pPr>
              <w:rPr>
                <w:rFonts w:ascii="Times New Roman" w:hAnsi="Times New Roman" w:cs="Times New Roman"/>
                <w:sz w:val="20"/>
                <w:szCs w:val="20"/>
              </w:rPr>
            </w:pPr>
            <w:r w:rsidRPr="0092198A">
              <w:rPr>
                <w:rFonts w:ascii="Times New Roman" w:hAnsi="Times New Roman" w:cs="Times New Roman"/>
                <w:sz w:val="20"/>
                <w:szCs w:val="20"/>
              </w:rPr>
              <w:t>This is the total amount of own funds items from financial statements that are not represented by the reconciliation reserve and do not meet the criteria to be classified as Solvency II own funds.</w:t>
            </w:r>
          </w:p>
          <w:p w14:paraId="103244B0" w14:textId="157E8A92" w:rsidR="00016BE4" w:rsidRPr="0092198A" w:rsidRDefault="00016BE4">
            <w:pPr>
              <w:rPr>
                <w:rFonts w:ascii="Times New Roman" w:hAnsi="Times New Roman" w:cs="Times New Roman"/>
                <w:sz w:val="20"/>
                <w:szCs w:val="20"/>
              </w:rPr>
            </w:pPr>
            <w:r w:rsidRPr="0092198A">
              <w:rPr>
                <w:rFonts w:ascii="Times New Roman" w:hAnsi="Times New Roman" w:cs="Times New Roman"/>
                <w:sz w:val="20"/>
                <w:szCs w:val="20"/>
              </w:rPr>
              <w:t>These own fund items are either</w:t>
            </w:r>
            <w:proofErr w:type="gramStart"/>
            <w:r w:rsidRPr="0092198A">
              <w:rPr>
                <w:rFonts w:ascii="Times New Roman" w:hAnsi="Times New Roman" w:cs="Times New Roman"/>
                <w:sz w:val="20"/>
                <w:szCs w:val="20"/>
              </w:rPr>
              <w:t>:</w:t>
            </w:r>
            <w:proofErr w:type="gramEnd"/>
            <w:r w:rsidRPr="0092198A">
              <w:rPr>
                <w:rFonts w:ascii="Times New Roman" w:hAnsi="Times New Roman" w:cs="Times New Roman"/>
                <w:sz w:val="20"/>
                <w:szCs w:val="20"/>
              </w:rPr>
              <w:br/>
            </w:r>
            <w:proofErr w:type="spellStart"/>
            <w:r w:rsidRPr="0092198A">
              <w:rPr>
                <w:rFonts w:ascii="Times New Roman" w:hAnsi="Times New Roman" w:cs="Times New Roman"/>
                <w:sz w:val="20"/>
                <w:szCs w:val="20"/>
              </w:rPr>
              <w:t>i</w:t>
            </w:r>
            <w:proofErr w:type="spellEnd"/>
            <w:r w:rsidRPr="0092198A">
              <w:rPr>
                <w:rFonts w:ascii="Times New Roman" w:hAnsi="Times New Roman" w:cs="Times New Roman"/>
                <w:sz w:val="20"/>
                <w:szCs w:val="20"/>
              </w:rPr>
              <w:t>) items that appear in the lists of own fund items, but fail to meet the classification criteria or the transitional provisions; or</w:t>
            </w:r>
            <w:r w:rsidRPr="0092198A">
              <w:rPr>
                <w:rFonts w:ascii="Times New Roman" w:hAnsi="Times New Roman" w:cs="Times New Roman"/>
                <w:sz w:val="20"/>
                <w:szCs w:val="20"/>
              </w:rPr>
              <w:br/>
              <w:t>ii) items intended to perform the role of own funds that are not on the list of own fund items and have not been approved by the supervisory authority, and do not appear on the balance sheet as liabilities.</w:t>
            </w:r>
            <w:r w:rsidRPr="0092198A">
              <w:rPr>
                <w:rFonts w:ascii="Times New Roman" w:hAnsi="Times New Roman" w:cs="Times New Roman"/>
                <w:sz w:val="20"/>
                <w:szCs w:val="20"/>
              </w:rPr>
              <w:br/>
              <w:t>Subordinated liabilities which do not count as basic own funds shall  not be reported here, but on the balance sheet (template S.02.01) as subordinated liabilities that do not count as basic own funds.</w:t>
            </w:r>
          </w:p>
        </w:tc>
      </w:tr>
      <w:tr w:rsidR="00016BE4" w:rsidRPr="0092198A" w14:paraId="3DA402D3" w14:textId="77777777" w:rsidTr="005A1F89">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20" w:author="Author">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gridAfter w:val="1"/>
          <w:wAfter w:w="7" w:type="dxa"/>
          <w:trHeight w:val="346"/>
          <w:trPrChange w:id="121" w:author="Author">
            <w:trPr>
              <w:gridBefore w:val="3"/>
              <w:gridAfter w:val="1"/>
              <w:wAfter w:w="7" w:type="dxa"/>
              <w:trHeight w:val="2115"/>
            </w:trPr>
          </w:trPrChange>
        </w:trPr>
        <w:tc>
          <w:tcPr>
            <w:tcW w:w="1843" w:type="dxa"/>
            <w:gridSpan w:val="2"/>
            <w:tcPrChange w:id="122" w:author="Author">
              <w:tcPr>
                <w:tcW w:w="1843" w:type="dxa"/>
                <w:gridSpan w:val="3"/>
              </w:tcPr>
            </w:tcPrChange>
          </w:tcPr>
          <w:p w14:paraId="5330F1AC" w14:textId="792A51FD" w:rsidR="00016BE4" w:rsidRPr="00BE4A9C" w:rsidDel="0030795D" w:rsidRDefault="00016BE4">
            <w:pPr>
              <w:rPr>
                <w:rFonts w:ascii="Times New Roman" w:hAnsi="Times New Roman" w:cs="Times New Roman"/>
                <w:sz w:val="20"/>
                <w:szCs w:val="20"/>
              </w:rPr>
            </w:pPr>
            <w:del w:id="123" w:author="Author">
              <w:r w:rsidRPr="00BE4A9C" w:rsidDel="002254BE">
                <w:rPr>
                  <w:rFonts w:ascii="Times New Roman" w:hAnsi="Times New Roman" w:cs="Times New Roman"/>
                  <w:sz w:val="20"/>
                  <w:szCs w:val="20"/>
                </w:rPr>
                <w:delText>R0220/C0020</w:delText>
              </w:r>
            </w:del>
          </w:p>
        </w:tc>
        <w:tc>
          <w:tcPr>
            <w:tcW w:w="2835" w:type="dxa"/>
            <w:tcPrChange w:id="124" w:author="Author">
              <w:tcPr>
                <w:tcW w:w="2835" w:type="dxa"/>
                <w:gridSpan w:val="3"/>
              </w:tcPr>
            </w:tcPrChange>
          </w:tcPr>
          <w:p w14:paraId="7841038B" w14:textId="36FF3F40" w:rsidR="00016BE4" w:rsidRPr="00BE4A9C" w:rsidRDefault="00016BE4">
            <w:pPr>
              <w:rPr>
                <w:rFonts w:ascii="Times New Roman" w:hAnsi="Times New Roman" w:cs="Times New Roman"/>
                <w:sz w:val="20"/>
                <w:szCs w:val="20"/>
              </w:rPr>
            </w:pPr>
            <w:del w:id="125" w:author="Author">
              <w:r w:rsidRPr="00BE4A9C" w:rsidDel="002254BE">
                <w:rPr>
                  <w:rFonts w:ascii="Times New Roman" w:hAnsi="Times New Roman" w:cs="Times New Roman"/>
                  <w:sz w:val="20"/>
                  <w:szCs w:val="20"/>
                </w:rPr>
                <w:delText xml:space="preserve">Own funds from the financial statements that shall not be represented by the reconciliation reserve and do not meet the criteria to be classified as Solvency II own funds – tier 1 unrestricted </w:delText>
              </w:r>
            </w:del>
          </w:p>
        </w:tc>
        <w:tc>
          <w:tcPr>
            <w:tcW w:w="4529" w:type="dxa"/>
            <w:tcPrChange w:id="126" w:author="Author">
              <w:tcPr>
                <w:tcW w:w="4529" w:type="dxa"/>
                <w:gridSpan w:val="4"/>
              </w:tcPr>
            </w:tcPrChange>
          </w:tcPr>
          <w:p w14:paraId="212C5ACC" w14:textId="4D14EE1A" w:rsidR="00016BE4" w:rsidRPr="0092198A" w:rsidRDefault="00016BE4" w:rsidP="008B7CF7">
            <w:pPr>
              <w:rPr>
                <w:rFonts w:ascii="Times New Roman" w:hAnsi="Times New Roman" w:cs="Times New Roman"/>
                <w:sz w:val="20"/>
                <w:szCs w:val="20"/>
              </w:rPr>
            </w:pPr>
            <w:del w:id="127" w:author="Author">
              <w:r w:rsidRPr="0092198A" w:rsidDel="002254BE">
                <w:rPr>
                  <w:rFonts w:ascii="Times New Roman" w:hAnsi="Times New Roman" w:cs="Times New Roman"/>
                  <w:sz w:val="20"/>
                  <w:szCs w:val="20"/>
                </w:rPr>
                <w:delText xml:space="preserve">This is the </w:delText>
              </w:r>
              <w:r w:rsidRPr="0092198A" w:rsidDel="008B7CF7">
                <w:rPr>
                  <w:rFonts w:ascii="Times New Roman" w:hAnsi="Times New Roman" w:cs="Times New Roman"/>
                  <w:sz w:val="20"/>
                  <w:szCs w:val="20"/>
                </w:rPr>
                <w:delText xml:space="preserve">total </w:delText>
              </w:r>
              <w:r w:rsidRPr="0092198A" w:rsidDel="002254BE">
                <w:rPr>
                  <w:rFonts w:ascii="Times New Roman" w:hAnsi="Times New Roman" w:cs="Times New Roman"/>
                  <w:sz w:val="20"/>
                  <w:szCs w:val="20"/>
                </w:rPr>
                <w:delText>amount of own funds items from financial statements that are not represented by the reconciliation reserve and do not meet the criteria to be classified as Solvency II own funds, tier 1 unrestricted.</w:delText>
              </w:r>
            </w:del>
          </w:p>
        </w:tc>
      </w:tr>
      <w:tr w:rsidR="00BB5306" w:rsidRPr="00C82502" w14:paraId="311F842C" w14:textId="77777777" w:rsidTr="002A59B2">
        <w:trPr>
          <w:gridBefore w:val="1"/>
          <w:wBefore w:w="34" w:type="dxa"/>
          <w:trHeight w:val="361"/>
          <w:ins w:id="128" w:author="Author"/>
        </w:trPr>
        <w:tc>
          <w:tcPr>
            <w:tcW w:w="9180" w:type="dxa"/>
            <w:gridSpan w:val="4"/>
          </w:tcPr>
          <w:p w14:paraId="5EFD291F" w14:textId="77777777" w:rsidR="00BB5306" w:rsidRPr="0092198A" w:rsidRDefault="00BB5306" w:rsidP="002A59B2">
            <w:pPr>
              <w:spacing w:before="120" w:after="120"/>
              <w:rPr>
                <w:ins w:id="129" w:author="Author"/>
                <w:rFonts w:ascii="Times New Roman" w:hAnsi="Times New Roman" w:cs="Times New Roman"/>
                <w:b/>
                <w:sz w:val="20"/>
                <w:szCs w:val="20"/>
              </w:rPr>
            </w:pPr>
            <w:ins w:id="130" w:author="Author">
              <w:r w:rsidRPr="0092198A">
                <w:rPr>
                  <w:rFonts w:ascii="Times New Roman" w:hAnsi="Times New Roman" w:cs="Times New Roman"/>
                  <w:b/>
                  <w:sz w:val="20"/>
                  <w:szCs w:val="20"/>
                </w:rPr>
                <w:t>Deductions</w:t>
              </w:r>
            </w:ins>
          </w:p>
        </w:tc>
      </w:tr>
      <w:tr w:rsidR="00016BE4" w:rsidRPr="00923EEB" w14:paraId="4020BF36" w14:textId="77777777" w:rsidTr="00BE4A9C">
        <w:trPr>
          <w:trHeight w:val="132"/>
        </w:trPr>
        <w:tc>
          <w:tcPr>
            <w:tcW w:w="1843" w:type="dxa"/>
            <w:gridSpan w:val="2"/>
            <w:shd w:val="clear" w:color="auto" w:fill="auto"/>
          </w:tcPr>
          <w:p w14:paraId="63FB8678" w14:textId="4EE709ED"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R02</w:t>
            </w:r>
            <w:ins w:id="131" w:author="Author">
              <w:r w:rsidR="00506BD2">
                <w:rPr>
                  <w:rFonts w:ascii="Times New Roman" w:hAnsi="Times New Roman" w:cs="Times New Roman"/>
                  <w:sz w:val="20"/>
                  <w:szCs w:val="20"/>
                </w:rPr>
                <w:t>3</w:t>
              </w:r>
            </w:ins>
            <w:del w:id="132" w:author="Author">
              <w:r w:rsidRPr="00923EEB" w:rsidDel="00506BD2">
                <w:rPr>
                  <w:rFonts w:ascii="Times New Roman" w:hAnsi="Times New Roman" w:cs="Times New Roman"/>
                  <w:sz w:val="20"/>
                  <w:szCs w:val="20"/>
                </w:rPr>
                <w:delText>4</w:delText>
              </w:r>
            </w:del>
            <w:r w:rsidRPr="00923EEB">
              <w:rPr>
                <w:rFonts w:ascii="Times New Roman" w:hAnsi="Times New Roman" w:cs="Times New Roman"/>
                <w:sz w:val="20"/>
                <w:szCs w:val="20"/>
              </w:rPr>
              <w:t>0/C0010</w:t>
            </w:r>
          </w:p>
          <w:p w14:paraId="43628335"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(A603)</w:t>
            </w:r>
          </w:p>
        </w:tc>
        <w:tc>
          <w:tcPr>
            <w:tcW w:w="2835" w:type="dxa"/>
            <w:shd w:val="clear" w:color="auto" w:fill="auto"/>
          </w:tcPr>
          <w:p w14:paraId="35506B63"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Deductions for participations in other financial undertakings, including non-regulated undertakings carrying out financial activities  - total</w:t>
            </w:r>
          </w:p>
        </w:tc>
        <w:tc>
          <w:tcPr>
            <w:tcW w:w="4536" w:type="dxa"/>
            <w:gridSpan w:val="2"/>
            <w:shd w:val="clear" w:color="auto" w:fill="auto"/>
          </w:tcPr>
          <w:p w14:paraId="6934745A" w14:textId="396FDCB1" w:rsidR="00016BE4" w:rsidRPr="0092198A" w:rsidRDefault="00016BE4" w:rsidP="000040C3">
            <w:pPr>
              <w:spacing w:after="0"/>
              <w:rPr>
                <w:ins w:id="133" w:author="Author"/>
                <w:rFonts w:ascii="Times New Roman" w:hAnsi="Times New Roman" w:cs="Times New Roman"/>
                <w:sz w:val="20"/>
                <w:szCs w:val="20"/>
              </w:rPr>
            </w:pPr>
            <w:r w:rsidRPr="0092198A">
              <w:rPr>
                <w:rFonts w:ascii="Times New Roman" w:hAnsi="Times New Roman" w:cs="Times New Roman"/>
                <w:sz w:val="20"/>
                <w:szCs w:val="20"/>
              </w:rPr>
              <w:t xml:space="preserve">This is </w:t>
            </w:r>
            <w:ins w:id="134" w:author="Author">
              <w:r w:rsidR="008B7CF7" w:rsidRPr="0092198A">
                <w:rPr>
                  <w:rFonts w:ascii="Times New Roman" w:hAnsi="Times New Roman" w:cs="Times New Roman"/>
                  <w:sz w:val="20"/>
                  <w:szCs w:val="20"/>
                </w:rPr>
                <w:t xml:space="preserve">the total </w:t>
              </w:r>
            </w:ins>
            <w:r w:rsidRPr="0092198A">
              <w:rPr>
                <w:rFonts w:ascii="Times New Roman" w:hAnsi="Times New Roman" w:cs="Times New Roman"/>
                <w:sz w:val="20"/>
                <w:szCs w:val="20"/>
              </w:rPr>
              <w:t xml:space="preserve">deduction </w:t>
            </w:r>
            <w:del w:id="135" w:author="Author">
              <w:r w:rsidRPr="0092198A" w:rsidDel="008E7C8D">
                <w:rPr>
                  <w:rFonts w:ascii="Times New Roman" w:hAnsi="Times New Roman" w:cs="Times New Roman"/>
                  <w:sz w:val="20"/>
                  <w:szCs w:val="20"/>
                </w:rPr>
                <w:delText>of the</w:delText>
              </w:r>
            </w:del>
            <w:ins w:id="136" w:author="Author">
              <w:r w:rsidR="008E7C8D" w:rsidRPr="0092198A">
                <w:rPr>
                  <w:rFonts w:ascii="Times New Roman" w:hAnsi="Times New Roman" w:cs="Times New Roman"/>
                  <w:sz w:val="20"/>
                  <w:szCs w:val="20"/>
                </w:rPr>
                <w:t>for</w:t>
              </w:r>
            </w:ins>
            <w:r w:rsidRPr="0092198A">
              <w:rPr>
                <w:rFonts w:ascii="Times New Roman" w:hAnsi="Times New Roman" w:cs="Times New Roman"/>
                <w:sz w:val="20"/>
                <w:szCs w:val="20"/>
              </w:rPr>
              <w:t xml:space="preserve"> participations in credit institutions, investment firms, financial institutions,</w:t>
            </w:r>
            <w:r w:rsidRPr="0092198A">
              <w:rPr>
                <w:rFonts w:ascii="Times New Roman" w:hAnsi="Times New Roman" w:cs="Times New Roman"/>
                <w:sz w:val="20"/>
                <w:szCs w:val="20"/>
                <w:lang w:val="en-US" w:eastAsia="it-IT"/>
              </w:rPr>
              <w:t xml:space="preserve"> alternative investment fund managers, UCITS management companies</w:t>
            </w:r>
            <w:r w:rsidRPr="0092198A">
              <w:rPr>
                <w:rFonts w:ascii="Times New Roman" w:hAnsi="Times New Roman" w:cs="Times New Roman"/>
                <w:sz w:val="20"/>
                <w:szCs w:val="20"/>
              </w:rPr>
              <w:t>, institutions for occupational retirement provisions, non-regulated financial entities carrying out financial activities</w:t>
            </w:r>
            <w:ins w:id="137" w:author="Author">
              <w:r w:rsidR="003638F2" w:rsidRPr="0092198A">
                <w:rPr>
                  <w:rFonts w:ascii="Times New Roman" w:hAnsi="Times New Roman" w:cs="Times New Roman"/>
                  <w:sz w:val="20"/>
                  <w:szCs w:val="20"/>
                </w:rPr>
                <w:t>, including the participations that are deducted according to art 228</w:t>
              </w:r>
              <w:r w:rsidR="00DD3101" w:rsidRPr="0092198A">
                <w:rPr>
                  <w:rFonts w:ascii="Times New Roman" w:hAnsi="Times New Roman" w:cs="Times New Roman"/>
                  <w:sz w:val="20"/>
                  <w:szCs w:val="20"/>
                </w:rPr>
                <w:t xml:space="preserve"> (paragraphs  2)</w:t>
              </w:r>
              <w:del w:id="138" w:author="Author">
                <w:r w:rsidR="00DD3101" w:rsidRPr="0092198A" w:rsidDel="008E7C8D">
                  <w:rPr>
                    <w:rFonts w:ascii="Times New Roman" w:hAnsi="Times New Roman" w:cs="Times New Roman"/>
                    <w:sz w:val="20"/>
                    <w:szCs w:val="20"/>
                  </w:rPr>
                  <w:delText xml:space="preserve"> </w:delText>
                </w:r>
              </w:del>
              <w:r w:rsidR="003638F2" w:rsidRPr="0092198A">
                <w:rPr>
                  <w:rFonts w:ascii="Times New Roman" w:hAnsi="Times New Roman" w:cs="Times New Roman"/>
                  <w:sz w:val="20"/>
                  <w:szCs w:val="20"/>
                </w:rPr>
                <w:t xml:space="preserve"> of the Directive  2009/138/EC</w:t>
              </w:r>
            </w:ins>
            <w:r w:rsidR="00191029" w:rsidRPr="0092198A">
              <w:rPr>
                <w:rFonts w:ascii="Times New Roman" w:hAnsi="Times New Roman" w:cs="Times New Roman"/>
                <w:sz w:val="20"/>
                <w:szCs w:val="20"/>
              </w:rPr>
              <w:t>.</w:t>
            </w:r>
            <w:r w:rsidRPr="0092198A">
              <w:rPr>
                <w:rFonts w:ascii="Times New Roman" w:hAnsi="Times New Roman" w:cs="Times New Roman"/>
                <w:sz w:val="20"/>
                <w:szCs w:val="20"/>
              </w:rPr>
              <w:t xml:space="preserve">  </w:t>
            </w:r>
          </w:p>
          <w:p w14:paraId="4534A730" w14:textId="77777777" w:rsidR="00864B66" w:rsidRPr="005A1F89" w:rsidRDefault="00864B66" w:rsidP="000040C3">
            <w:pPr>
              <w:spacing w:after="0"/>
              <w:rPr>
                <w:rFonts w:ascii="Times New Roman" w:hAnsi="Times New Roman" w:cs="Times New Roman"/>
                <w:sz w:val="20"/>
                <w:szCs w:val="20"/>
                <w:rPrChange w:id="139" w:author="Author">
                  <w:rPr>
                    <w:rFonts w:ascii="Times New Roman" w:hAnsi="Times New Roman" w:cs="Times New Roman"/>
                    <w:sz w:val="20"/>
                    <w:szCs w:val="20"/>
                    <w:highlight w:val="yellow"/>
                  </w:rPr>
                </w:rPrChange>
              </w:rPr>
            </w:pPr>
          </w:p>
          <w:p w14:paraId="1C60942A" w14:textId="31F6024C" w:rsidR="00016BE4" w:rsidRPr="0092198A" w:rsidRDefault="003638F2" w:rsidP="003638F2">
            <w:pPr>
              <w:spacing w:after="0"/>
              <w:rPr>
                <w:rFonts w:ascii="Times New Roman" w:hAnsi="Times New Roman" w:cs="Times New Roman"/>
                <w:sz w:val="20"/>
                <w:szCs w:val="20"/>
              </w:rPr>
            </w:pPr>
            <w:ins w:id="140" w:author="Author">
              <w:r w:rsidRPr="0092198A">
                <w:rPr>
                  <w:rFonts w:ascii="Times New Roman" w:hAnsi="Times New Roman" w:cs="Times New Roman"/>
                  <w:sz w:val="20"/>
                  <w:szCs w:val="20"/>
                </w:rPr>
                <w:t xml:space="preserve">Those participations are deducted from basic own funds and added back </w:t>
              </w:r>
              <w:r w:rsidR="00972691" w:rsidRPr="0092198A">
                <w:rPr>
                  <w:rFonts w:ascii="Times New Roman" w:hAnsi="Times New Roman" w:cs="Times New Roman"/>
                  <w:sz w:val="20"/>
                  <w:szCs w:val="20"/>
                </w:rPr>
                <w:t xml:space="preserve">as own funds </w:t>
              </w:r>
              <w:r w:rsidRPr="0092198A">
                <w:rPr>
                  <w:rFonts w:ascii="Times New Roman" w:hAnsi="Times New Roman" w:cs="Times New Roman"/>
                  <w:sz w:val="20"/>
                  <w:szCs w:val="20"/>
                </w:rPr>
                <w:t xml:space="preserve">according to the relevant </w:t>
              </w:r>
              <w:proofErr w:type="spellStart"/>
              <w:r w:rsidRPr="0092198A">
                <w:rPr>
                  <w:rFonts w:ascii="Times New Roman" w:hAnsi="Times New Roman" w:cs="Times New Roman"/>
                  <w:sz w:val="20"/>
                  <w:szCs w:val="20"/>
                </w:rPr>
                <w:t>sectoral</w:t>
              </w:r>
              <w:proofErr w:type="spellEnd"/>
              <w:r w:rsidRPr="0092198A">
                <w:rPr>
                  <w:rFonts w:ascii="Times New Roman" w:hAnsi="Times New Roman" w:cs="Times New Roman"/>
                  <w:sz w:val="20"/>
                  <w:szCs w:val="20"/>
                </w:rPr>
                <w:t xml:space="preserve"> rules in the rows from R0410 to R0440, thereby facilitating the calculation of SCR ratios both excluding and including other financial sector entities. </w:t>
              </w:r>
            </w:ins>
          </w:p>
        </w:tc>
      </w:tr>
      <w:tr w:rsidR="00016BE4" w:rsidRPr="00923EEB" w14:paraId="17B40474" w14:textId="77777777" w:rsidTr="00BE4A9C">
        <w:trPr>
          <w:trHeight w:val="1020"/>
        </w:trPr>
        <w:tc>
          <w:tcPr>
            <w:tcW w:w="1843" w:type="dxa"/>
            <w:gridSpan w:val="2"/>
            <w:shd w:val="clear" w:color="auto" w:fill="auto"/>
          </w:tcPr>
          <w:p w14:paraId="43545E0C" w14:textId="68BC2ECD"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R02</w:t>
            </w:r>
            <w:del w:id="141" w:author="Author">
              <w:r w:rsidRPr="00923EEB" w:rsidDel="00506BD2">
                <w:rPr>
                  <w:rFonts w:ascii="Times New Roman" w:hAnsi="Times New Roman" w:cs="Times New Roman"/>
                  <w:sz w:val="20"/>
                  <w:szCs w:val="20"/>
                </w:rPr>
                <w:delText>4</w:delText>
              </w:r>
            </w:del>
            <w:ins w:id="142" w:author="Author">
              <w:r w:rsidR="00506BD2">
                <w:rPr>
                  <w:rFonts w:ascii="Times New Roman" w:hAnsi="Times New Roman" w:cs="Times New Roman"/>
                  <w:sz w:val="20"/>
                  <w:szCs w:val="20"/>
                </w:rPr>
                <w:t>3</w:t>
              </w:r>
            </w:ins>
            <w:r w:rsidRPr="00923EEB">
              <w:rPr>
                <w:rFonts w:ascii="Times New Roman" w:hAnsi="Times New Roman" w:cs="Times New Roman"/>
                <w:sz w:val="20"/>
                <w:szCs w:val="20"/>
              </w:rPr>
              <w:t>0/C0020</w:t>
            </w:r>
          </w:p>
          <w:p w14:paraId="16A8CDA0"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(B603)_</w:t>
            </w:r>
          </w:p>
        </w:tc>
        <w:tc>
          <w:tcPr>
            <w:tcW w:w="2835" w:type="dxa"/>
            <w:shd w:val="clear" w:color="auto" w:fill="auto"/>
          </w:tcPr>
          <w:p w14:paraId="64E52FBD"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Deductions for participations in other financial undertakings, including non-regulated undertakings carrying out financial activities  – tier 1 unrestricted</w:t>
            </w:r>
          </w:p>
        </w:tc>
        <w:tc>
          <w:tcPr>
            <w:tcW w:w="4536" w:type="dxa"/>
            <w:gridSpan w:val="2"/>
            <w:shd w:val="clear" w:color="auto" w:fill="auto"/>
          </w:tcPr>
          <w:p w14:paraId="17F298C8" w14:textId="13723E7F" w:rsidR="00864B66" w:rsidRPr="005A1F89" w:rsidRDefault="00016BE4" w:rsidP="00864B66">
            <w:pPr>
              <w:spacing w:after="0"/>
              <w:rPr>
                <w:ins w:id="143" w:author="Author"/>
                <w:rFonts w:ascii="Times New Roman" w:hAnsi="Times New Roman" w:cs="Times New Roman"/>
                <w:sz w:val="20"/>
                <w:szCs w:val="20"/>
                <w:rPrChange w:id="144" w:author="Author">
                  <w:rPr>
                    <w:ins w:id="145" w:author="Author"/>
                    <w:rFonts w:ascii="Times New Roman" w:hAnsi="Times New Roman" w:cs="Times New Roman"/>
                    <w:sz w:val="20"/>
                    <w:szCs w:val="20"/>
                    <w:highlight w:val="yellow"/>
                  </w:rPr>
                </w:rPrChange>
              </w:rPr>
            </w:pPr>
            <w:r w:rsidRPr="0092198A">
              <w:rPr>
                <w:rFonts w:ascii="Times New Roman" w:hAnsi="Times New Roman" w:cs="Times New Roman"/>
                <w:sz w:val="20"/>
                <w:szCs w:val="20"/>
              </w:rPr>
              <w:t xml:space="preserve">This is the </w:t>
            </w:r>
            <w:del w:id="146" w:author="Author">
              <w:r w:rsidRPr="0092198A" w:rsidDel="008B7CF7">
                <w:rPr>
                  <w:rFonts w:ascii="Times New Roman" w:hAnsi="Times New Roman" w:cs="Times New Roman"/>
                  <w:sz w:val="20"/>
                  <w:szCs w:val="20"/>
                </w:rPr>
                <w:delText xml:space="preserve"> </w:delText>
              </w:r>
            </w:del>
            <w:r w:rsidRPr="0092198A">
              <w:rPr>
                <w:rFonts w:ascii="Times New Roman" w:hAnsi="Times New Roman" w:cs="Times New Roman"/>
                <w:sz w:val="20"/>
                <w:szCs w:val="20"/>
              </w:rPr>
              <w:t>deduction of the participations in credit institutions, investment firms, financial institutions,</w:t>
            </w:r>
            <w:r w:rsidRPr="0092198A">
              <w:rPr>
                <w:rFonts w:ascii="Times New Roman" w:hAnsi="Times New Roman" w:cs="Times New Roman"/>
                <w:sz w:val="20"/>
                <w:szCs w:val="20"/>
                <w:lang w:val="en-US" w:eastAsia="it-IT"/>
              </w:rPr>
              <w:t xml:space="preserve"> alternative investment fund managers, UCITS management companies</w:t>
            </w:r>
            <w:r w:rsidRPr="0092198A">
              <w:rPr>
                <w:rFonts w:ascii="Times New Roman" w:hAnsi="Times New Roman" w:cs="Times New Roman"/>
                <w:sz w:val="20"/>
                <w:szCs w:val="20"/>
              </w:rPr>
              <w:t>, institutions for occupational retirement provisions, non-regulated financial entities carrying out financial activities</w:t>
            </w:r>
            <w:ins w:id="147" w:author="Author">
              <w:r w:rsidR="002B294D" w:rsidRPr="0092198A">
                <w:rPr>
                  <w:rFonts w:ascii="Times New Roman" w:hAnsi="Times New Roman" w:cs="Times New Roman"/>
                  <w:sz w:val="20"/>
                  <w:szCs w:val="20"/>
                </w:rPr>
                <w:t>, including the participations that are deducted according to art 228 (paragraphs  2)  of the Directive  2009/138/EC</w:t>
              </w:r>
              <w:r w:rsidR="00864B66" w:rsidRPr="0092198A">
                <w:rPr>
                  <w:rFonts w:ascii="Times New Roman" w:hAnsi="Times New Roman" w:cs="Times New Roman"/>
                  <w:sz w:val="20"/>
                  <w:szCs w:val="20"/>
                </w:rPr>
                <w:t xml:space="preserve"> (to be showed separately in the row R0240).  </w:t>
              </w:r>
            </w:ins>
          </w:p>
          <w:p w14:paraId="0FFEA5CC" w14:textId="77777777" w:rsidR="00864B66" w:rsidRPr="0092198A" w:rsidRDefault="00864B66" w:rsidP="002B294D">
            <w:pPr>
              <w:spacing w:after="0"/>
              <w:rPr>
                <w:ins w:id="148" w:author="Author"/>
                <w:rFonts w:ascii="Times New Roman" w:hAnsi="Times New Roman" w:cs="Times New Roman"/>
                <w:sz w:val="20"/>
                <w:szCs w:val="20"/>
              </w:rPr>
            </w:pPr>
          </w:p>
          <w:p w14:paraId="476563D7" w14:textId="45C2DBE0" w:rsidR="00016BE4" w:rsidRPr="0092198A" w:rsidRDefault="002B294D" w:rsidP="002B294D">
            <w:pPr>
              <w:spacing w:after="0"/>
              <w:rPr>
                <w:rFonts w:ascii="Times New Roman" w:hAnsi="Times New Roman" w:cs="Times New Roman"/>
                <w:sz w:val="20"/>
                <w:szCs w:val="20"/>
              </w:rPr>
            </w:pPr>
            <w:ins w:id="149" w:author="Author">
              <w:r w:rsidRPr="0092198A">
                <w:rPr>
                  <w:rFonts w:ascii="Times New Roman" w:hAnsi="Times New Roman" w:cs="Times New Roman"/>
                  <w:sz w:val="20"/>
                  <w:szCs w:val="20"/>
                </w:rPr>
                <w:t xml:space="preserve">Those participations are deducted from basic own funds and added back </w:t>
              </w:r>
              <w:r w:rsidR="00972691" w:rsidRPr="0092198A">
                <w:rPr>
                  <w:rFonts w:ascii="Times New Roman" w:hAnsi="Times New Roman" w:cs="Times New Roman"/>
                  <w:sz w:val="20"/>
                  <w:szCs w:val="20"/>
                </w:rPr>
                <w:t xml:space="preserve">as own funds </w:t>
              </w:r>
              <w:r w:rsidRPr="0092198A">
                <w:rPr>
                  <w:rFonts w:ascii="Times New Roman" w:hAnsi="Times New Roman" w:cs="Times New Roman"/>
                  <w:sz w:val="20"/>
                  <w:szCs w:val="20"/>
                </w:rPr>
                <w:t xml:space="preserve">according to the relevant </w:t>
              </w:r>
              <w:proofErr w:type="spellStart"/>
              <w:r w:rsidRPr="0092198A">
                <w:rPr>
                  <w:rFonts w:ascii="Times New Roman" w:hAnsi="Times New Roman" w:cs="Times New Roman"/>
                  <w:sz w:val="20"/>
                  <w:szCs w:val="20"/>
                </w:rPr>
                <w:t>sectoral</w:t>
              </w:r>
              <w:proofErr w:type="spellEnd"/>
              <w:r w:rsidRPr="0092198A">
                <w:rPr>
                  <w:rFonts w:ascii="Times New Roman" w:hAnsi="Times New Roman" w:cs="Times New Roman"/>
                  <w:sz w:val="20"/>
                  <w:szCs w:val="20"/>
                </w:rPr>
                <w:t xml:space="preserve"> rules in the rows from R0410 to R0440, thereby facilitating the calculation of SCR ratios both excluding and including other financial sector entities</w:t>
              </w:r>
              <w:del w:id="150" w:author="Author">
                <w:r w:rsidRPr="0092198A" w:rsidDel="008E7C8D">
                  <w:rPr>
                    <w:rFonts w:ascii="Times New Roman" w:hAnsi="Times New Roman" w:cs="Times New Roman"/>
                    <w:sz w:val="20"/>
                    <w:szCs w:val="20"/>
                  </w:rPr>
                  <w:delText>.</w:delText>
                </w:r>
              </w:del>
              <w:r w:rsidRPr="0092198A">
                <w:rPr>
                  <w:rFonts w:ascii="Times New Roman" w:hAnsi="Times New Roman" w:cs="Times New Roman"/>
                  <w:sz w:val="20"/>
                  <w:szCs w:val="20"/>
                </w:rPr>
                <w:t xml:space="preserve"> </w:t>
              </w:r>
            </w:ins>
            <w:r w:rsidR="00016BE4" w:rsidRPr="0092198A">
              <w:rPr>
                <w:rFonts w:ascii="Times New Roman" w:hAnsi="Times New Roman" w:cs="Times New Roman"/>
                <w:sz w:val="20"/>
                <w:szCs w:val="20"/>
              </w:rPr>
              <w:t xml:space="preserve"> – tier 1 </w:t>
            </w:r>
            <w:ins w:id="151" w:author="Author">
              <w:r w:rsidR="00AF6F8E" w:rsidRPr="0092198A">
                <w:rPr>
                  <w:rFonts w:ascii="Times New Roman" w:hAnsi="Times New Roman" w:cs="Times New Roman"/>
                  <w:sz w:val="20"/>
                  <w:szCs w:val="20"/>
                </w:rPr>
                <w:t>un</w:t>
              </w:r>
            </w:ins>
            <w:r w:rsidR="00016BE4" w:rsidRPr="0092198A">
              <w:rPr>
                <w:rFonts w:ascii="Times New Roman" w:hAnsi="Times New Roman" w:cs="Times New Roman"/>
                <w:sz w:val="20"/>
                <w:szCs w:val="20"/>
              </w:rPr>
              <w:t xml:space="preserve">restricted items. </w:t>
            </w:r>
          </w:p>
        </w:tc>
      </w:tr>
      <w:tr w:rsidR="00016BE4" w:rsidRPr="00923EEB" w14:paraId="0267906C" w14:textId="77777777" w:rsidTr="00BE4A9C">
        <w:trPr>
          <w:trHeight w:val="1020"/>
        </w:trPr>
        <w:tc>
          <w:tcPr>
            <w:tcW w:w="1843" w:type="dxa"/>
            <w:gridSpan w:val="2"/>
            <w:shd w:val="clear" w:color="auto" w:fill="auto"/>
          </w:tcPr>
          <w:p w14:paraId="701B8558" w14:textId="165C6DEE"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R02</w:t>
            </w:r>
            <w:ins w:id="152" w:author="Author">
              <w:r w:rsidR="00506BD2">
                <w:rPr>
                  <w:rFonts w:ascii="Times New Roman" w:hAnsi="Times New Roman" w:cs="Times New Roman"/>
                  <w:sz w:val="20"/>
                  <w:szCs w:val="20"/>
                </w:rPr>
                <w:t>3</w:t>
              </w:r>
            </w:ins>
            <w:del w:id="153" w:author="Author">
              <w:r w:rsidRPr="00923EEB" w:rsidDel="00506BD2">
                <w:rPr>
                  <w:rFonts w:ascii="Times New Roman" w:hAnsi="Times New Roman" w:cs="Times New Roman"/>
                  <w:sz w:val="20"/>
                  <w:szCs w:val="20"/>
                </w:rPr>
                <w:delText>4</w:delText>
              </w:r>
            </w:del>
            <w:r w:rsidRPr="00923EEB">
              <w:rPr>
                <w:rFonts w:ascii="Times New Roman" w:hAnsi="Times New Roman" w:cs="Times New Roman"/>
                <w:sz w:val="20"/>
                <w:szCs w:val="20"/>
              </w:rPr>
              <w:t>0/C0030</w:t>
            </w:r>
          </w:p>
          <w:p w14:paraId="6AD76B71"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(C603)</w:t>
            </w:r>
          </w:p>
        </w:tc>
        <w:tc>
          <w:tcPr>
            <w:tcW w:w="2835" w:type="dxa"/>
            <w:shd w:val="clear" w:color="auto" w:fill="auto"/>
          </w:tcPr>
          <w:p w14:paraId="6541AC3C"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Deductions for in other financial undertakings, including non-regulated undertakings carrying out financial activities – tier 1 restricted </w:t>
            </w:r>
          </w:p>
        </w:tc>
        <w:tc>
          <w:tcPr>
            <w:tcW w:w="4536" w:type="dxa"/>
            <w:gridSpan w:val="2"/>
            <w:shd w:val="clear" w:color="auto" w:fill="auto"/>
          </w:tcPr>
          <w:p w14:paraId="65809F38" w14:textId="20D44E47" w:rsidR="002B294D" w:rsidRPr="005A1F89" w:rsidRDefault="00016BE4" w:rsidP="002B294D">
            <w:pPr>
              <w:spacing w:after="0"/>
              <w:rPr>
                <w:ins w:id="154" w:author="Author"/>
                <w:rFonts w:ascii="Times New Roman" w:hAnsi="Times New Roman" w:cs="Times New Roman"/>
                <w:sz w:val="20"/>
                <w:szCs w:val="20"/>
                <w:rPrChange w:id="155" w:author="Author">
                  <w:rPr>
                    <w:ins w:id="156" w:author="Author"/>
                    <w:rFonts w:ascii="Times New Roman" w:hAnsi="Times New Roman" w:cs="Times New Roman"/>
                    <w:sz w:val="20"/>
                    <w:szCs w:val="20"/>
                    <w:highlight w:val="yellow"/>
                  </w:rPr>
                </w:rPrChange>
              </w:rPr>
            </w:pPr>
            <w:r w:rsidRPr="0092198A">
              <w:rPr>
                <w:rFonts w:ascii="Times New Roman" w:hAnsi="Times New Roman" w:cs="Times New Roman"/>
                <w:sz w:val="20"/>
                <w:szCs w:val="20"/>
              </w:rPr>
              <w:t>This is the</w:t>
            </w:r>
            <w:del w:id="157" w:author="Author">
              <w:r w:rsidRPr="0092198A" w:rsidDel="008E7C8D">
                <w:rPr>
                  <w:rFonts w:ascii="Times New Roman" w:hAnsi="Times New Roman" w:cs="Times New Roman"/>
                  <w:sz w:val="20"/>
                  <w:szCs w:val="20"/>
                </w:rPr>
                <w:delText xml:space="preserve"> </w:delText>
              </w:r>
            </w:del>
            <w:r w:rsidRPr="0092198A">
              <w:rPr>
                <w:rFonts w:ascii="Times New Roman" w:hAnsi="Times New Roman" w:cs="Times New Roman"/>
                <w:sz w:val="20"/>
                <w:szCs w:val="20"/>
              </w:rPr>
              <w:t xml:space="preserve"> deduction of the participations in credit institutions, investment firms, financial institutions,</w:t>
            </w:r>
            <w:r w:rsidRPr="0092198A">
              <w:rPr>
                <w:rFonts w:ascii="Times New Roman" w:hAnsi="Times New Roman" w:cs="Times New Roman"/>
                <w:sz w:val="20"/>
                <w:szCs w:val="20"/>
                <w:lang w:val="en-US" w:eastAsia="it-IT"/>
              </w:rPr>
              <w:t xml:space="preserve"> alternative investment fund managers, UCITS management companies</w:t>
            </w:r>
            <w:r w:rsidRPr="0092198A">
              <w:rPr>
                <w:rFonts w:ascii="Times New Roman" w:hAnsi="Times New Roman" w:cs="Times New Roman"/>
                <w:sz w:val="20"/>
                <w:szCs w:val="20"/>
              </w:rPr>
              <w:t>, institutions for occupational retirement provisions, non-regulated financial entities carrying out financial activities</w:t>
            </w:r>
            <w:ins w:id="158" w:author="Author">
              <w:r w:rsidR="002B294D" w:rsidRPr="0092198A">
                <w:rPr>
                  <w:rFonts w:ascii="Times New Roman" w:hAnsi="Times New Roman" w:cs="Times New Roman"/>
                  <w:sz w:val="20"/>
                  <w:szCs w:val="20"/>
                </w:rPr>
                <w:t>, including the participations that are deducted according to art 228 (paragraphs  2)  of the Directive  2009/138/EC</w:t>
              </w:r>
              <w:r w:rsidR="00864B66" w:rsidRPr="0092198A">
                <w:rPr>
                  <w:rFonts w:ascii="Times New Roman" w:hAnsi="Times New Roman" w:cs="Times New Roman"/>
                  <w:sz w:val="20"/>
                  <w:szCs w:val="20"/>
                </w:rPr>
                <w:t>.</w:t>
              </w:r>
            </w:ins>
          </w:p>
          <w:p w14:paraId="372B2FEB" w14:textId="77777777" w:rsidR="00864B66" w:rsidRPr="0092198A" w:rsidRDefault="00864B66" w:rsidP="002B294D">
            <w:pPr>
              <w:spacing w:after="0"/>
              <w:rPr>
                <w:ins w:id="159" w:author="Author"/>
                <w:rFonts w:ascii="Times New Roman" w:hAnsi="Times New Roman" w:cs="Times New Roman"/>
                <w:sz w:val="20"/>
                <w:szCs w:val="20"/>
              </w:rPr>
            </w:pPr>
          </w:p>
          <w:p w14:paraId="23796013" w14:textId="1E639E3B" w:rsidR="00016BE4" w:rsidRPr="0092198A" w:rsidRDefault="002B294D" w:rsidP="002B294D">
            <w:pPr>
              <w:spacing w:after="0"/>
              <w:rPr>
                <w:rFonts w:ascii="Times New Roman" w:hAnsi="Times New Roman" w:cs="Times New Roman"/>
                <w:sz w:val="20"/>
                <w:szCs w:val="20"/>
              </w:rPr>
            </w:pPr>
            <w:ins w:id="160" w:author="Author">
              <w:r w:rsidRPr="0092198A">
                <w:rPr>
                  <w:rFonts w:ascii="Times New Roman" w:hAnsi="Times New Roman" w:cs="Times New Roman"/>
                  <w:sz w:val="20"/>
                  <w:szCs w:val="20"/>
                </w:rPr>
                <w:t xml:space="preserve">Those participations are deducted from basic own funds and added back </w:t>
              </w:r>
              <w:r w:rsidR="00972691" w:rsidRPr="0092198A">
                <w:rPr>
                  <w:rFonts w:ascii="Times New Roman" w:hAnsi="Times New Roman" w:cs="Times New Roman"/>
                  <w:sz w:val="20"/>
                  <w:szCs w:val="20"/>
                </w:rPr>
                <w:t xml:space="preserve">as own funds </w:t>
              </w:r>
              <w:r w:rsidRPr="0092198A">
                <w:rPr>
                  <w:rFonts w:ascii="Times New Roman" w:hAnsi="Times New Roman" w:cs="Times New Roman"/>
                  <w:sz w:val="20"/>
                  <w:szCs w:val="20"/>
                </w:rPr>
                <w:t xml:space="preserve">according to the relevant </w:t>
              </w:r>
              <w:proofErr w:type="spellStart"/>
              <w:r w:rsidRPr="0092198A">
                <w:rPr>
                  <w:rFonts w:ascii="Times New Roman" w:hAnsi="Times New Roman" w:cs="Times New Roman"/>
                  <w:sz w:val="20"/>
                  <w:szCs w:val="20"/>
                </w:rPr>
                <w:t>sectoral</w:t>
              </w:r>
              <w:proofErr w:type="spellEnd"/>
              <w:r w:rsidRPr="0092198A">
                <w:rPr>
                  <w:rFonts w:ascii="Times New Roman" w:hAnsi="Times New Roman" w:cs="Times New Roman"/>
                  <w:sz w:val="20"/>
                  <w:szCs w:val="20"/>
                </w:rPr>
                <w:t xml:space="preserve"> rules in the rows from R0410 to R0440, thereby facilitating the calculation of SCR ratios both excluding and including other financial sector entities</w:t>
              </w:r>
              <w:del w:id="161" w:author="Author">
                <w:r w:rsidRPr="0092198A" w:rsidDel="008E7C8D">
                  <w:rPr>
                    <w:rFonts w:ascii="Times New Roman" w:hAnsi="Times New Roman" w:cs="Times New Roman"/>
                    <w:sz w:val="20"/>
                    <w:szCs w:val="20"/>
                  </w:rPr>
                  <w:delText>.</w:delText>
                </w:r>
              </w:del>
              <w:r w:rsidRPr="0092198A">
                <w:rPr>
                  <w:rFonts w:ascii="Times New Roman" w:hAnsi="Times New Roman" w:cs="Times New Roman"/>
                  <w:sz w:val="20"/>
                  <w:szCs w:val="20"/>
                </w:rPr>
                <w:t xml:space="preserve"> </w:t>
              </w:r>
            </w:ins>
            <w:r w:rsidR="00016BE4" w:rsidRPr="0092198A">
              <w:rPr>
                <w:rFonts w:ascii="Times New Roman" w:hAnsi="Times New Roman" w:cs="Times New Roman"/>
                <w:sz w:val="20"/>
                <w:szCs w:val="20"/>
              </w:rPr>
              <w:t xml:space="preserve"> – tier 1 restricted items. </w:t>
            </w:r>
          </w:p>
        </w:tc>
      </w:tr>
      <w:tr w:rsidR="00016BE4" w:rsidRPr="00923EEB" w14:paraId="1C35393D" w14:textId="77777777" w:rsidTr="00BE4A9C">
        <w:trPr>
          <w:trHeight w:val="1020"/>
        </w:trPr>
        <w:tc>
          <w:tcPr>
            <w:tcW w:w="1843" w:type="dxa"/>
            <w:gridSpan w:val="2"/>
            <w:shd w:val="clear" w:color="auto" w:fill="auto"/>
          </w:tcPr>
          <w:p w14:paraId="5A1C38B4" w14:textId="477008CD"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R02</w:t>
            </w:r>
            <w:ins w:id="162" w:author="Author">
              <w:r w:rsidR="00506BD2">
                <w:rPr>
                  <w:rFonts w:ascii="Times New Roman" w:hAnsi="Times New Roman" w:cs="Times New Roman"/>
                  <w:sz w:val="20"/>
                  <w:szCs w:val="20"/>
                </w:rPr>
                <w:t>3</w:t>
              </w:r>
            </w:ins>
            <w:del w:id="163" w:author="Author">
              <w:r w:rsidRPr="00923EEB" w:rsidDel="00506BD2">
                <w:rPr>
                  <w:rFonts w:ascii="Times New Roman" w:hAnsi="Times New Roman" w:cs="Times New Roman"/>
                  <w:sz w:val="20"/>
                  <w:szCs w:val="20"/>
                </w:rPr>
                <w:delText>4</w:delText>
              </w:r>
            </w:del>
            <w:r w:rsidRPr="00923EEB">
              <w:rPr>
                <w:rFonts w:ascii="Times New Roman" w:hAnsi="Times New Roman" w:cs="Times New Roman"/>
                <w:sz w:val="20"/>
                <w:szCs w:val="20"/>
              </w:rPr>
              <w:t>0/C0040</w:t>
            </w:r>
          </w:p>
          <w:p w14:paraId="07B83773"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(D603)</w:t>
            </w:r>
          </w:p>
        </w:tc>
        <w:tc>
          <w:tcPr>
            <w:tcW w:w="2835" w:type="dxa"/>
            <w:shd w:val="clear" w:color="auto" w:fill="auto"/>
          </w:tcPr>
          <w:p w14:paraId="4133EA07" w14:textId="77777777" w:rsidR="00016BE4" w:rsidRPr="00923EEB" w:rsidRDefault="00016BE4" w:rsidP="000040C3">
            <w:pPr>
              <w:spacing w:after="0"/>
              <w:rPr>
                <w:rFonts w:ascii="Times New Roman" w:hAnsi="Times New Roman" w:cs="Times New Roman"/>
                <w:sz w:val="20"/>
                <w:szCs w:val="20"/>
              </w:rPr>
            </w:pPr>
            <w:r w:rsidRPr="00923EEB">
              <w:rPr>
                <w:rFonts w:ascii="Times New Roman" w:hAnsi="Times New Roman" w:cs="Times New Roman"/>
                <w:sz w:val="20"/>
                <w:szCs w:val="20"/>
              </w:rPr>
              <w:t>Deductions for participations in other financial undertakings, including non-regulated undertakings carrying out financial activities – tier 2</w:t>
            </w:r>
          </w:p>
        </w:tc>
        <w:tc>
          <w:tcPr>
            <w:tcW w:w="4536" w:type="dxa"/>
            <w:gridSpan w:val="2"/>
            <w:shd w:val="clear" w:color="auto" w:fill="auto"/>
          </w:tcPr>
          <w:p w14:paraId="00AC0C29" w14:textId="69518D32" w:rsidR="002B294D" w:rsidRPr="00923EEB" w:rsidRDefault="00016BE4" w:rsidP="002B294D">
            <w:pPr>
              <w:spacing w:after="0"/>
              <w:rPr>
                <w:ins w:id="164" w:author="Author"/>
                <w:rFonts w:ascii="Times New Roman" w:hAnsi="Times New Roman" w:cs="Times New Roman"/>
                <w:sz w:val="20"/>
                <w:szCs w:val="20"/>
                <w:highlight w:val="yellow"/>
              </w:rPr>
            </w:pPr>
            <w:r w:rsidRPr="00923EEB">
              <w:rPr>
                <w:rFonts w:ascii="Times New Roman" w:hAnsi="Times New Roman" w:cs="Times New Roman"/>
                <w:sz w:val="20"/>
                <w:szCs w:val="20"/>
              </w:rPr>
              <w:t>This is the deduction of the participations in credit institutions, investment firms, financial institutions,</w:t>
            </w:r>
            <w:r w:rsidRPr="00923EEB">
              <w:rPr>
                <w:rFonts w:ascii="Times New Roman" w:hAnsi="Times New Roman" w:cs="Times New Roman"/>
                <w:sz w:val="20"/>
                <w:szCs w:val="20"/>
                <w:lang w:val="en-US" w:eastAsia="it-IT"/>
              </w:rPr>
              <w:t xml:space="preserve"> alternative investment fund managers, UCITS management companies</w:t>
            </w:r>
            <w:r w:rsidRPr="00923EEB">
              <w:rPr>
                <w:rFonts w:ascii="Times New Roman" w:hAnsi="Times New Roman" w:cs="Times New Roman"/>
                <w:sz w:val="20"/>
                <w:szCs w:val="20"/>
              </w:rPr>
              <w:t>, institutions for occupational retirement provisions, non-regulated financial entities carrying out financial activities</w:t>
            </w:r>
            <w:ins w:id="165" w:author="Author">
              <w:r w:rsidR="002B294D">
                <w:rPr>
                  <w:rFonts w:ascii="Times New Roman" w:hAnsi="Times New Roman" w:cs="Times New Roman"/>
                  <w:sz w:val="20"/>
                  <w:szCs w:val="20"/>
                </w:rPr>
                <w:t xml:space="preserve">, including the participations that are deducted according to art 228 </w:t>
              </w:r>
              <w:r w:rsidR="002B294D" w:rsidRPr="00923EEB">
                <w:rPr>
                  <w:rFonts w:ascii="Times New Roman" w:hAnsi="Times New Roman" w:cs="Times New Roman"/>
                  <w:sz w:val="20"/>
                  <w:szCs w:val="20"/>
                </w:rPr>
                <w:t xml:space="preserve">(paragraphs  2) </w:t>
              </w:r>
              <w:r w:rsidR="002B294D">
                <w:rPr>
                  <w:rFonts w:ascii="Times New Roman" w:hAnsi="Times New Roman" w:cs="Times New Roman"/>
                  <w:sz w:val="20"/>
                  <w:szCs w:val="20"/>
                </w:rPr>
                <w:t xml:space="preserve"> of the Directive  2009/138/EC.</w:t>
              </w:r>
              <w:r w:rsidR="002B294D" w:rsidRPr="00923EEB">
                <w:rPr>
                  <w:rFonts w:ascii="Times New Roman" w:hAnsi="Times New Roman" w:cs="Times New Roman"/>
                  <w:sz w:val="20"/>
                  <w:szCs w:val="20"/>
                </w:rPr>
                <w:t xml:space="preserve">  </w:t>
              </w:r>
            </w:ins>
          </w:p>
          <w:p w14:paraId="0EDA15AD" w14:textId="77777777" w:rsidR="00864B66" w:rsidRDefault="00864B66" w:rsidP="002B294D">
            <w:pPr>
              <w:spacing w:after="0"/>
              <w:rPr>
                <w:ins w:id="166" w:author="Author"/>
                <w:rFonts w:ascii="Times New Roman" w:hAnsi="Times New Roman" w:cs="Times New Roman"/>
                <w:sz w:val="20"/>
                <w:szCs w:val="20"/>
              </w:rPr>
            </w:pPr>
          </w:p>
          <w:p w14:paraId="7FA5F1AB" w14:textId="0A8CAE75" w:rsidR="00016BE4" w:rsidRPr="00923EEB" w:rsidRDefault="002B294D">
            <w:pPr>
              <w:spacing w:after="0"/>
              <w:rPr>
                <w:rFonts w:ascii="Times New Roman" w:hAnsi="Times New Roman" w:cs="Times New Roman"/>
                <w:sz w:val="20"/>
                <w:szCs w:val="20"/>
              </w:rPr>
            </w:pPr>
            <w:ins w:id="167" w:author="Author">
              <w:r>
                <w:rPr>
                  <w:rFonts w:ascii="Times New Roman" w:hAnsi="Times New Roman" w:cs="Times New Roman"/>
                  <w:sz w:val="20"/>
                  <w:szCs w:val="20"/>
                </w:rPr>
                <w:t>Those participations</w:t>
              </w:r>
              <w:r w:rsidRPr="003638F2">
                <w:rPr>
                  <w:rFonts w:ascii="Times New Roman" w:hAnsi="Times New Roman" w:cs="Times New Roman"/>
                  <w:sz w:val="20"/>
                  <w:szCs w:val="20"/>
                </w:rPr>
                <w:t xml:space="preserve"> </w:t>
              </w:r>
              <w:r>
                <w:rPr>
                  <w:rFonts w:ascii="Times New Roman" w:hAnsi="Times New Roman" w:cs="Times New Roman"/>
                  <w:sz w:val="20"/>
                  <w:szCs w:val="20"/>
                </w:rPr>
                <w:t>ar</w:t>
              </w:r>
              <w:r w:rsidRPr="003638F2">
                <w:rPr>
                  <w:rFonts w:ascii="Times New Roman" w:hAnsi="Times New Roman" w:cs="Times New Roman"/>
                  <w:sz w:val="20"/>
                  <w:szCs w:val="20"/>
                </w:rPr>
                <w:t xml:space="preserve">e deducted from basic own funds and added back </w:t>
              </w:r>
              <w:r w:rsidR="00972691">
                <w:rPr>
                  <w:rFonts w:ascii="Times New Roman" w:hAnsi="Times New Roman" w:cs="Times New Roman"/>
                  <w:sz w:val="20"/>
                  <w:szCs w:val="20"/>
                </w:rPr>
                <w:t xml:space="preserve">as own funds </w:t>
              </w:r>
              <w:r w:rsidRPr="003638F2">
                <w:rPr>
                  <w:rFonts w:ascii="Times New Roman" w:hAnsi="Times New Roman" w:cs="Times New Roman"/>
                  <w:sz w:val="20"/>
                  <w:szCs w:val="20"/>
                </w:rPr>
                <w:t xml:space="preserve">according to </w:t>
              </w:r>
              <w:r>
                <w:rPr>
                  <w:rFonts w:ascii="Times New Roman" w:hAnsi="Times New Roman" w:cs="Times New Roman"/>
                  <w:sz w:val="20"/>
                  <w:szCs w:val="20"/>
                </w:rPr>
                <w:t xml:space="preserve">the relevant </w:t>
              </w:r>
              <w:proofErr w:type="spellStart"/>
              <w:r w:rsidRPr="003638F2">
                <w:rPr>
                  <w:rFonts w:ascii="Times New Roman" w:hAnsi="Times New Roman" w:cs="Times New Roman"/>
                  <w:sz w:val="20"/>
                  <w:szCs w:val="20"/>
                </w:rPr>
                <w:t>sectoral</w:t>
              </w:r>
              <w:proofErr w:type="spellEnd"/>
              <w:r w:rsidRPr="003638F2">
                <w:rPr>
                  <w:rFonts w:ascii="Times New Roman" w:hAnsi="Times New Roman" w:cs="Times New Roman"/>
                  <w:sz w:val="20"/>
                  <w:szCs w:val="20"/>
                </w:rPr>
                <w:t xml:space="preserve"> rules in the rows from R0410 to R0440, thereby facilitating the calculation of SCR ratios both excluding and including other financial sector entities</w:t>
              </w:r>
              <w:del w:id="168" w:author="Author">
                <w:r w:rsidRPr="003638F2" w:rsidDel="001C72AE">
                  <w:rPr>
                    <w:rFonts w:ascii="Times New Roman" w:hAnsi="Times New Roman" w:cs="Times New Roman"/>
                    <w:sz w:val="20"/>
                    <w:szCs w:val="20"/>
                  </w:rPr>
                  <w:delText xml:space="preserve">. </w:delText>
                </w:r>
              </w:del>
            </w:ins>
            <w:r w:rsidR="00016BE4" w:rsidRPr="00923EEB">
              <w:rPr>
                <w:rFonts w:ascii="Times New Roman" w:hAnsi="Times New Roman" w:cs="Times New Roman"/>
                <w:sz w:val="20"/>
                <w:szCs w:val="20"/>
              </w:rPr>
              <w:t xml:space="preserve"> </w:t>
            </w:r>
            <w:del w:id="169" w:author="Author">
              <w:r w:rsidR="00016BE4" w:rsidRPr="00923EEB" w:rsidDel="008B7CF7">
                <w:rPr>
                  <w:rFonts w:ascii="Times New Roman" w:hAnsi="Times New Roman" w:cs="Times New Roman"/>
                  <w:sz w:val="20"/>
                  <w:szCs w:val="20"/>
                </w:rPr>
                <w:delText xml:space="preserve"> </w:delText>
              </w:r>
            </w:del>
            <w:ins w:id="170" w:author="Author">
              <w:r w:rsidR="008B7CF7">
                <w:rPr>
                  <w:rFonts w:ascii="Times New Roman" w:hAnsi="Times New Roman" w:cs="Times New Roman"/>
                  <w:sz w:val="20"/>
                  <w:szCs w:val="20"/>
                </w:rPr>
                <w:t>-</w:t>
              </w:r>
            </w:ins>
            <w:r w:rsidR="00016BE4" w:rsidRPr="00923EEB">
              <w:rPr>
                <w:rFonts w:ascii="Times New Roman" w:hAnsi="Times New Roman" w:cs="Times New Roman"/>
                <w:sz w:val="20"/>
                <w:szCs w:val="20"/>
              </w:rPr>
              <w:t xml:space="preserve"> tier 2.</w:t>
            </w:r>
          </w:p>
        </w:tc>
      </w:tr>
      <w:tr w:rsidR="00506BD2" w:rsidRPr="001C72AE" w14:paraId="1F093944" w14:textId="77777777" w:rsidTr="00BE4A9C">
        <w:trPr>
          <w:trHeight w:val="1020"/>
          <w:ins w:id="171" w:author="Author"/>
        </w:trPr>
        <w:tc>
          <w:tcPr>
            <w:tcW w:w="1843" w:type="dxa"/>
            <w:gridSpan w:val="2"/>
            <w:shd w:val="clear" w:color="auto" w:fill="auto"/>
          </w:tcPr>
          <w:p w14:paraId="03AE69A1" w14:textId="5DFCFC52" w:rsidR="00506BD2" w:rsidRPr="001C72AE" w:rsidRDefault="00506BD2" w:rsidP="00795B6E">
            <w:pPr>
              <w:spacing w:after="0"/>
              <w:rPr>
                <w:ins w:id="172" w:author="Author"/>
                <w:rFonts w:ascii="Times New Roman" w:hAnsi="Times New Roman" w:cs="Times New Roman"/>
                <w:sz w:val="20"/>
                <w:szCs w:val="20"/>
              </w:rPr>
            </w:pPr>
            <w:ins w:id="173" w:author="Author">
              <w:r w:rsidRPr="001C72AE">
                <w:rPr>
                  <w:rFonts w:ascii="Times New Roman" w:hAnsi="Times New Roman" w:cs="Times New Roman"/>
                  <w:sz w:val="20"/>
                  <w:szCs w:val="20"/>
                </w:rPr>
                <w:t>R0240/C0010</w:t>
              </w:r>
            </w:ins>
          </w:p>
          <w:p w14:paraId="158570B2" w14:textId="4D68CE33" w:rsidR="00506BD2" w:rsidRPr="001C72AE" w:rsidRDefault="00506BD2" w:rsidP="000040C3">
            <w:pPr>
              <w:spacing w:after="0"/>
              <w:rPr>
                <w:ins w:id="174" w:author="Author"/>
                <w:rFonts w:ascii="Times New Roman" w:hAnsi="Times New Roman" w:cs="Times New Roman"/>
                <w:sz w:val="20"/>
                <w:szCs w:val="20"/>
              </w:rPr>
            </w:pPr>
          </w:p>
        </w:tc>
        <w:tc>
          <w:tcPr>
            <w:tcW w:w="2835" w:type="dxa"/>
            <w:shd w:val="clear" w:color="auto" w:fill="auto"/>
          </w:tcPr>
          <w:p w14:paraId="6B0FF1FB" w14:textId="29B4FC4B" w:rsidR="00506BD2" w:rsidRPr="005A1F89" w:rsidRDefault="00506BD2" w:rsidP="00506BD2">
            <w:pPr>
              <w:rPr>
                <w:ins w:id="175" w:author="Author"/>
                <w:rFonts w:ascii="Times New Roman" w:hAnsi="Times New Roman" w:cs="Times New Roman"/>
                <w:color w:val="FF0000"/>
                <w:sz w:val="20"/>
                <w:szCs w:val="20"/>
                <w:rPrChange w:id="176" w:author="Author">
                  <w:rPr>
                    <w:ins w:id="177" w:author="Author"/>
                    <w:color w:val="FF0000"/>
                    <w:sz w:val="20"/>
                    <w:szCs w:val="20"/>
                  </w:rPr>
                </w:rPrChange>
              </w:rPr>
            </w:pPr>
            <w:ins w:id="178" w:author="Author">
              <w:r w:rsidRPr="005A1F89">
                <w:rPr>
                  <w:rFonts w:ascii="Times New Roman" w:hAnsi="Times New Roman" w:cs="Times New Roman"/>
                  <w:color w:val="FF0000"/>
                  <w:sz w:val="20"/>
                  <w:szCs w:val="20"/>
                  <w:rPrChange w:id="179" w:author="Author">
                    <w:rPr>
                      <w:color w:val="FF0000"/>
                      <w:sz w:val="20"/>
                      <w:szCs w:val="20"/>
                    </w:rPr>
                  </w:rPrChange>
                </w:rPr>
                <w:t>whereof deducted according to art 228 of the Directive 2009/138/EC</w:t>
              </w:r>
              <w:r w:rsidR="00414E08" w:rsidRPr="005A1F89">
                <w:rPr>
                  <w:rFonts w:ascii="Times New Roman" w:hAnsi="Times New Roman" w:cs="Times New Roman"/>
                  <w:color w:val="FF0000"/>
                  <w:sz w:val="20"/>
                  <w:szCs w:val="20"/>
                  <w:rPrChange w:id="180" w:author="Author">
                    <w:rPr>
                      <w:color w:val="FF0000"/>
                      <w:sz w:val="20"/>
                      <w:szCs w:val="20"/>
                    </w:rPr>
                  </w:rPrChange>
                </w:rPr>
                <w:t>- total</w:t>
              </w:r>
            </w:ins>
          </w:p>
          <w:p w14:paraId="3B412CD7" w14:textId="550812AC" w:rsidR="00506BD2" w:rsidRPr="001C72AE" w:rsidRDefault="00506BD2" w:rsidP="000040C3">
            <w:pPr>
              <w:spacing w:after="0"/>
              <w:rPr>
                <w:ins w:id="181" w:author="Author"/>
                <w:rFonts w:ascii="Times New Roman" w:hAnsi="Times New Roman" w:cs="Times New Roman"/>
                <w:sz w:val="20"/>
                <w:szCs w:val="20"/>
              </w:rPr>
            </w:pPr>
          </w:p>
        </w:tc>
        <w:tc>
          <w:tcPr>
            <w:tcW w:w="4536" w:type="dxa"/>
            <w:gridSpan w:val="2"/>
            <w:shd w:val="clear" w:color="auto" w:fill="auto"/>
          </w:tcPr>
          <w:p w14:paraId="6ADCD17F" w14:textId="3D578B53" w:rsidR="00506BD2" w:rsidRPr="001C72AE" w:rsidRDefault="00506BD2" w:rsidP="00795B6E">
            <w:pPr>
              <w:spacing w:after="0"/>
              <w:rPr>
                <w:ins w:id="182" w:author="Author"/>
                <w:rFonts w:ascii="Times New Roman" w:hAnsi="Times New Roman" w:cs="Times New Roman"/>
                <w:sz w:val="20"/>
                <w:szCs w:val="20"/>
                <w:highlight w:val="yellow"/>
              </w:rPr>
            </w:pPr>
            <w:ins w:id="183" w:author="Author">
              <w:r w:rsidRPr="001C72AE">
                <w:rPr>
                  <w:rFonts w:ascii="Times New Roman" w:hAnsi="Times New Roman" w:cs="Times New Roman"/>
                  <w:sz w:val="20"/>
                  <w:szCs w:val="20"/>
                </w:rPr>
                <w:t>This is the total value of participations deducted according to art 228 (paragraphs  2)  of the Directive  2009/138/EC, as part of the value reported in line R0230</w:t>
              </w:r>
              <w:r w:rsidR="00414E08" w:rsidRPr="001C72AE">
                <w:rPr>
                  <w:rFonts w:ascii="Times New Roman" w:hAnsi="Times New Roman" w:cs="Times New Roman"/>
                  <w:sz w:val="20"/>
                  <w:szCs w:val="20"/>
                </w:rPr>
                <w:t xml:space="preserve"> - total</w:t>
              </w:r>
            </w:ins>
          </w:p>
          <w:p w14:paraId="4E61F538" w14:textId="277EA3E9" w:rsidR="00506BD2" w:rsidRPr="001C72AE" w:rsidRDefault="00506BD2" w:rsidP="002B294D">
            <w:pPr>
              <w:spacing w:after="0"/>
              <w:rPr>
                <w:ins w:id="184" w:author="Author"/>
                <w:rFonts w:ascii="Times New Roman" w:hAnsi="Times New Roman" w:cs="Times New Roman"/>
                <w:sz w:val="20"/>
                <w:szCs w:val="20"/>
              </w:rPr>
            </w:pPr>
          </w:p>
        </w:tc>
      </w:tr>
      <w:tr w:rsidR="00414E08" w:rsidRPr="001C72AE" w14:paraId="549AD8F4" w14:textId="77777777" w:rsidTr="005A1F89">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85" w:author="Author">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1324"/>
          <w:ins w:id="186" w:author="Author"/>
          <w:trPrChange w:id="187" w:author="Author">
            <w:trPr>
              <w:gridBefore w:val="3"/>
              <w:trHeight w:val="1020"/>
            </w:trPr>
          </w:trPrChange>
        </w:trPr>
        <w:tc>
          <w:tcPr>
            <w:tcW w:w="1843" w:type="dxa"/>
            <w:gridSpan w:val="2"/>
            <w:shd w:val="clear" w:color="auto" w:fill="auto"/>
            <w:tcPrChange w:id="188" w:author="Author">
              <w:tcPr>
                <w:tcW w:w="1843" w:type="dxa"/>
                <w:gridSpan w:val="3"/>
                <w:shd w:val="clear" w:color="auto" w:fill="auto"/>
              </w:tcPr>
            </w:tcPrChange>
          </w:tcPr>
          <w:p w14:paraId="3A54A54B" w14:textId="550CEA11" w:rsidR="00414E08" w:rsidRPr="001C72AE" w:rsidRDefault="00414E08" w:rsidP="00414E08">
            <w:pPr>
              <w:spacing w:after="0"/>
              <w:rPr>
                <w:ins w:id="189" w:author="Author"/>
                <w:rFonts w:ascii="Times New Roman" w:hAnsi="Times New Roman" w:cs="Times New Roman"/>
                <w:sz w:val="20"/>
                <w:szCs w:val="20"/>
              </w:rPr>
            </w:pPr>
            <w:ins w:id="190" w:author="Author">
              <w:r w:rsidRPr="001C72AE">
                <w:rPr>
                  <w:rFonts w:ascii="Times New Roman" w:hAnsi="Times New Roman" w:cs="Times New Roman"/>
                  <w:sz w:val="20"/>
                  <w:szCs w:val="20"/>
                </w:rPr>
                <w:t>R0240/C0020</w:t>
              </w:r>
            </w:ins>
          </w:p>
          <w:p w14:paraId="17A58C32" w14:textId="77777777" w:rsidR="00414E08" w:rsidRPr="001C72AE" w:rsidRDefault="00414E08" w:rsidP="00795B6E">
            <w:pPr>
              <w:spacing w:after="0"/>
              <w:rPr>
                <w:ins w:id="191" w:author="Author"/>
                <w:rFonts w:ascii="Times New Roman" w:hAnsi="Times New Roman" w:cs="Times New Roman"/>
                <w:sz w:val="20"/>
                <w:szCs w:val="20"/>
              </w:rPr>
            </w:pPr>
          </w:p>
        </w:tc>
        <w:tc>
          <w:tcPr>
            <w:tcW w:w="2835" w:type="dxa"/>
            <w:shd w:val="clear" w:color="auto" w:fill="auto"/>
            <w:tcPrChange w:id="192" w:author="Author">
              <w:tcPr>
                <w:tcW w:w="2835" w:type="dxa"/>
                <w:gridSpan w:val="3"/>
                <w:shd w:val="clear" w:color="auto" w:fill="auto"/>
              </w:tcPr>
            </w:tcPrChange>
          </w:tcPr>
          <w:p w14:paraId="04EFE67B" w14:textId="520D6A43" w:rsidR="00414E08" w:rsidRPr="005A1F89" w:rsidDel="001C72AE" w:rsidRDefault="00414E08">
            <w:pPr>
              <w:rPr>
                <w:ins w:id="193" w:author="Author"/>
                <w:del w:id="194" w:author="Author"/>
                <w:rFonts w:ascii="Times New Roman" w:hAnsi="Times New Roman" w:cs="Times New Roman"/>
                <w:color w:val="FF0000"/>
                <w:sz w:val="20"/>
                <w:szCs w:val="20"/>
                <w:rPrChange w:id="195" w:author="Author">
                  <w:rPr>
                    <w:ins w:id="196" w:author="Author"/>
                    <w:del w:id="197" w:author="Author"/>
                    <w:color w:val="FF0000"/>
                    <w:sz w:val="20"/>
                    <w:szCs w:val="20"/>
                  </w:rPr>
                </w:rPrChange>
              </w:rPr>
            </w:pPr>
            <w:ins w:id="198" w:author="Author">
              <w:r w:rsidRPr="005A1F89">
                <w:rPr>
                  <w:rFonts w:ascii="Times New Roman" w:hAnsi="Times New Roman" w:cs="Times New Roman"/>
                  <w:color w:val="FF0000"/>
                  <w:sz w:val="20"/>
                  <w:szCs w:val="20"/>
                  <w:rPrChange w:id="199" w:author="Author">
                    <w:rPr>
                      <w:color w:val="FF0000"/>
                      <w:sz w:val="20"/>
                      <w:szCs w:val="20"/>
                    </w:rPr>
                  </w:rPrChange>
                </w:rPr>
                <w:t>whereof deducted according to art 228 of the Directive 2009/138/EC -</w:t>
              </w:r>
              <w:r w:rsidRPr="001C72AE">
                <w:rPr>
                  <w:rFonts w:ascii="Times New Roman" w:hAnsi="Times New Roman" w:cs="Times New Roman"/>
                  <w:sz w:val="20"/>
                  <w:szCs w:val="20"/>
                </w:rPr>
                <w:t xml:space="preserve"> tier 1 unrestricted</w:t>
              </w:r>
            </w:ins>
          </w:p>
          <w:p w14:paraId="45001189" w14:textId="77777777" w:rsidR="00414E08" w:rsidRPr="005A1F89" w:rsidRDefault="00414E08">
            <w:pPr>
              <w:rPr>
                <w:ins w:id="200" w:author="Author"/>
                <w:rFonts w:ascii="Times New Roman" w:hAnsi="Times New Roman" w:cs="Times New Roman"/>
                <w:color w:val="FF0000"/>
                <w:sz w:val="20"/>
                <w:szCs w:val="20"/>
                <w:rPrChange w:id="201" w:author="Author">
                  <w:rPr>
                    <w:ins w:id="202" w:author="Author"/>
                    <w:color w:val="FF0000"/>
                    <w:sz w:val="20"/>
                    <w:szCs w:val="20"/>
                  </w:rPr>
                </w:rPrChange>
              </w:rPr>
            </w:pPr>
          </w:p>
        </w:tc>
        <w:tc>
          <w:tcPr>
            <w:tcW w:w="4536" w:type="dxa"/>
            <w:gridSpan w:val="2"/>
            <w:shd w:val="clear" w:color="auto" w:fill="auto"/>
            <w:tcPrChange w:id="203" w:author="Author">
              <w:tcPr>
                <w:tcW w:w="4536" w:type="dxa"/>
                <w:gridSpan w:val="5"/>
                <w:shd w:val="clear" w:color="auto" w:fill="auto"/>
              </w:tcPr>
            </w:tcPrChange>
          </w:tcPr>
          <w:p w14:paraId="67942956" w14:textId="70BD50E6" w:rsidR="00414E08" w:rsidRPr="001C72AE" w:rsidRDefault="00414E08" w:rsidP="00414E08">
            <w:pPr>
              <w:spacing w:after="0"/>
              <w:rPr>
                <w:ins w:id="204" w:author="Author"/>
                <w:rFonts w:ascii="Times New Roman" w:hAnsi="Times New Roman" w:cs="Times New Roman"/>
                <w:sz w:val="20"/>
                <w:szCs w:val="20"/>
                <w:highlight w:val="yellow"/>
              </w:rPr>
            </w:pPr>
            <w:ins w:id="205" w:author="Author">
              <w:r w:rsidRPr="001C72AE">
                <w:rPr>
                  <w:rFonts w:ascii="Times New Roman" w:hAnsi="Times New Roman" w:cs="Times New Roman"/>
                  <w:sz w:val="20"/>
                  <w:szCs w:val="20"/>
                </w:rPr>
                <w:t>This is the value of participations that are deducted according to art 228 (paragraphs  2)  of the Directive  2009/138/EC, as part of the value reported in line R0230 – tier 1 unrestricted</w:t>
              </w:r>
            </w:ins>
          </w:p>
          <w:p w14:paraId="2EAD9787" w14:textId="77777777" w:rsidR="00414E08" w:rsidRPr="001C72AE" w:rsidRDefault="00414E08" w:rsidP="00795B6E">
            <w:pPr>
              <w:spacing w:after="0"/>
              <w:rPr>
                <w:ins w:id="206" w:author="Author"/>
                <w:rFonts w:ascii="Times New Roman" w:hAnsi="Times New Roman" w:cs="Times New Roman"/>
                <w:sz w:val="20"/>
                <w:szCs w:val="20"/>
              </w:rPr>
            </w:pPr>
          </w:p>
        </w:tc>
      </w:tr>
      <w:tr w:rsidR="00414E08" w:rsidRPr="001C72AE" w14:paraId="7CFE9E42" w14:textId="77777777" w:rsidTr="00BE4A9C">
        <w:trPr>
          <w:trHeight w:val="1020"/>
          <w:ins w:id="207" w:author="Author"/>
        </w:trPr>
        <w:tc>
          <w:tcPr>
            <w:tcW w:w="1843" w:type="dxa"/>
            <w:gridSpan w:val="2"/>
            <w:shd w:val="clear" w:color="auto" w:fill="auto"/>
          </w:tcPr>
          <w:p w14:paraId="52BA5293" w14:textId="3F7CD8E1" w:rsidR="00414E08" w:rsidRPr="001C72AE" w:rsidRDefault="00414E08" w:rsidP="00795B6E">
            <w:pPr>
              <w:spacing w:after="0"/>
              <w:rPr>
                <w:ins w:id="208" w:author="Author"/>
                <w:rFonts w:ascii="Times New Roman" w:hAnsi="Times New Roman" w:cs="Times New Roman"/>
                <w:sz w:val="20"/>
                <w:szCs w:val="20"/>
              </w:rPr>
            </w:pPr>
            <w:ins w:id="209" w:author="Author">
              <w:r w:rsidRPr="001C72AE">
                <w:rPr>
                  <w:rFonts w:ascii="Times New Roman" w:hAnsi="Times New Roman" w:cs="Times New Roman"/>
                  <w:sz w:val="20"/>
                  <w:szCs w:val="20"/>
                </w:rPr>
                <w:t>R0240/C0030</w:t>
              </w:r>
            </w:ins>
          </w:p>
          <w:p w14:paraId="78057338" w14:textId="77777777" w:rsidR="00414E08" w:rsidRPr="001C72AE" w:rsidRDefault="00414E08" w:rsidP="000040C3">
            <w:pPr>
              <w:spacing w:after="0"/>
              <w:rPr>
                <w:ins w:id="210" w:author="Author"/>
                <w:rFonts w:ascii="Times New Roman" w:hAnsi="Times New Roman" w:cs="Times New Roman"/>
                <w:sz w:val="20"/>
                <w:szCs w:val="20"/>
              </w:rPr>
            </w:pPr>
          </w:p>
        </w:tc>
        <w:tc>
          <w:tcPr>
            <w:tcW w:w="2835" w:type="dxa"/>
            <w:shd w:val="clear" w:color="auto" w:fill="auto"/>
          </w:tcPr>
          <w:p w14:paraId="50FEAD1D" w14:textId="77343E91" w:rsidR="00414E08" w:rsidRPr="005A1F89" w:rsidRDefault="00414E08" w:rsidP="00795B6E">
            <w:pPr>
              <w:rPr>
                <w:ins w:id="211" w:author="Author"/>
                <w:rFonts w:ascii="Times New Roman" w:hAnsi="Times New Roman" w:cs="Times New Roman"/>
                <w:color w:val="FF0000"/>
                <w:sz w:val="20"/>
                <w:szCs w:val="20"/>
                <w:rPrChange w:id="212" w:author="Author">
                  <w:rPr>
                    <w:ins w:id="213" w:author="Author"/>
                    <w:color w:val="FF0000"/>
                    <w:sz w:val="20"/>
                    <w:szCs w:val="20"/>
                  </w:rPr>
                </w:rPrChange>
              </w:rPr>
            </w:pPr>
            <w:ins w:id="214" w:author="Author">
              <w:r w:rsidRPr="005A1F89">
                <w:rPr>
                  <w:rFonts w:ascii="Times New Roman" w:hAnsi="Times New Roman" w:cs="Times New Roman"/>
                  <w:color w:val="FF0000"/>
                  <w:sz w:val="20"/>
                  <w:szCs w:val="20"/>
                  <w:rPrChange w:id="215" w:author="Author">
                    <w:rPr>
                      <w:color w:val="FF0000"/>
                      <w:sz w:val="20"/>
                      <w:szCs w:val="20"/>
                    </w:rPr>
                  </w:rPrChange>
                </w:rPr>
                <w:t>whereof deducted according to art 228 of the Directive 2009/138/EC -</w:t>
              </w:r>
              <w:r w:rsidRPr="001C72AE">
                <w:rPr>
                  <w:rFonts w:ascii="Times New Roman" w:hAnsi="Times New Roman" w:cs="Times New Roman"/>
                  <w:sz w:val="20"/>
                  <w:szCs w:val="20"/>
                </w:rPr>
                <w:t xml:space="preserve"> tier 1 restricted</w:t>
              </w:r>
            </w:ins>
          </w:p>
          <w:p w14:paraId="0422167F" w14:textId="77777777" w:rsidR="00414E08" w:rsidRPr="001C72AE" w:rsidRDefault="00414E08" w:rsidP="000040C3">
            <w:pPr>
              <w:spacing w:after="0"/>
              <w:rPr>
                <w:ins w:id="216" w:author="Author"/>
                <w:rFonts w:ascii="Times New Roman" w:hAnsi="Times New Roman" w:cs="Times New Roman"/>
                <w:sz w:val="20"/>
                <w:szCs w:val="20"/>
              </w:rPr>
            </w:pPr>
          </w:p>
        </w:tc>
        <w:tc>
          <w:tcPr>
            <w:tcW w:w="4536" w:type="dxa"/>
            <w:gridSpan w:val="2"/>
            <w:shd w:val="clear" w:color="auto" w:fill="auto"/>
          </w:tcPr>
          <w:p w14:paraId="554417F6" w14:textId="1971C9CD" w:rsidR="00414E08" w:rsidRPr="001C72AE" w:rsidRDefault="00414E08" w:rsidP="00795B6E">
            <w:pPr>
              <w:spacing w:after="0"/>
              <w:rPr>
                <w:ins w:id="217" w:author="Author"/>
                <w:rFonts w:ascii="Times New Roman" w:hAnsi="Times New Roman" w:cs="Times New Roman"/>
                <w:sz w:val="20"/>
                <w:szCs w:val="20"/>
                <w:highlight w:val="yellow"/>
              </w:rPr>
            </w:pPr>
            <w:ins w:id="218" w:author="Author">
              <w:r w:rsidRPr="001C72AE">
                <w:rPr>
                  <w:rFonts w:ascii="Times New Roman" w:hAnsi="Times New Roman" w:cs="Times New Roman"/>
                  <w:sz w:val="20"/>
                  <w:szCs w:val="20"/>
                </w:rPr>
                <w:t>This is the value of participations deducted according to art 228 (paragraphs  2)  of the Directive  2009/138/EC, as part of the value reported in line R0230 – tier 1 restricted</w:t>
              </w:r>
            </w:ins>
          </w:p>
          <w:p w14:paraId="2AC5B006" w14:textId="77777777" w:rsidR="00414E08" w:rsidRPr="001C72AE" w:rsidRDefault="00414E08" w:rsidP="00BE4A9C">
            <w:pPr>
              <w:spacing w:after="0" w:line="240" w:lineRule="auto"/>
              <w:jc w:val="both"/>
              <w:rPr>
                <w:ins w:id="219" w:author="Author"/>
                <w:rFonts w:ascii="Times New Roman" w:hAnsi="Times New Roman" w:cs="Times New Roman"/>
                <w:sz w:val="20"/>
                <w:szCs w:val="20"/>
              </w:rPr>
            </w:pPr>
          </w:p>
        </w:tc>
      </w:tr>
      <w:tr w:rsidR="00414E08" w:rsidRPr="001C72AE" w14:paraId="3A857255" w14:textId="77777777" w:rsidTr="00BE4A9C">
        <w:trPr>
          <w:trHeight w:val="1020"/>
          <w:ins w:id="220" w:author="Author"/>
        </w:trPr>
        <w:tc>
          <w:tcPr>
            <w:tcW w:w="1843" w:type="dxa"/>
            <w:gridSpan w:val="2"/>
            <w:shd w:val="clear" w:color="auto" w:fill="auto"/>
          </w:tcPr>
          <w:p w14:paraId="1D3A188D" w14:textId="13B69F57" w:rsidR="00414E08" w:rsidRPr="001C72AE" w:rsidRDefault="00414E08" w:rsidP="00795B6E">
            <w:pPr>
              <w:spacing w:after="0"/>
              <w:rPr>
                <w:ins w:id="221" w:author="Author"/>
                <w:rFonts w:ascii="Times New Roman" w:hAnsi="Times New Roman" w:cs="Times New Roman"/>
                <w:sz w:val="20"/>
                <w:szCs w:val="20"/>
              </w:rPr>
            </w:pPr>
            <w:ins w:id="222" w:author="Author">
              <w:r w:rsidRPr="001C72AE">
                <w:rPr>
                  <w:rFonts w:ascii="Times New Roman" w:hAnsi="Times New Roman" w:cs="Times New Roman"/>
                  <w:sz w:val="20"/>
                  <w:szCs w:val="20"/>
                </w:rPr>
                <w:t>R0240/C0040</w:t>
              </w:r>
            </w:ins>
          </w:p>
          <w:p w14:paraId="3006F3B1" w14:textId="77777777" w:rsidR="00414E08" w:rsidRPr="001C72AE" w:rsidRDefault="00414E08" w:rsidP="000040C3">
            <w:pPr>
              <w:spacing w:after="0"/>
              <w:rPr>
                <w:ins w:id="223" w:author="Author"/>
                <w:rFonts w:ascii="Times New Roman" w:hAnsi="Times New Roman" w:cs="Times New Roman"/>
                <w:sz w:val="20"/>
                <w:szCs w:val="20"/>
              </w:rPr>
            </w:pPr>
          </w:p>
        </w:tc>
        <w:tc>
          <w:tcPr>
            <w:tcW w:w="2835" w:type="dxa"/>
            <w:shd w:val="clear" w:color="auto" w:fill="auto"/>
          </w:tcPr>
          <w:p w14:paraId="58CCA8DF" w14:textId="36C0614F" w:rsidR="00414E08" w:rsidRPr="005A1F89" w:rsidRDefault="00414E08" w:rsidP="00795B6E">
            <w:pPr>
              <w:rPr>
                <w:ins w:id="224" w:author="Author"/>
                <w:rFonts w:ascii="Times New Roman" w:hAnsi="Times New Roman" w:cs="Times New Roman"/>
                <w:color w:val="FF0000"/>
                <w:sz w:val="20"/>
                <w:szCs w:val="20"/>
                <w:rPrChange w:id="225" w:author="Author">
                  <w:rPr>
                    <w:ins w:id="226" w:author="Author"/>
                    <w:color w:val="FF0000"/>
                    <w:sz w:val="20"/>
                    <w:szCs w:val="20"/>
                  </w:rPr>
                </w:rPrChange>
              </w:rPr>
            </w:pPr>
            <w:ins w:id="227" w:author="Author">
              <w:r w:rsidRPr="005A1F89">
                <w:rPr>
                  <w:rFonts w:ascii="Times New Roman" w:hAnsi="Times New Roman" w:cs="Times New Roman"/>
                  <w:color w:val="FF0000"/>
                  <w:sz w:val="20"/>
                  <w:szCs w:val="20"/>
                  <w:rPrChange w:id="228" w:author="Author">
                    <w:rPr>
                      <w:color w:val="FF0000"/>
                      <w:sz w:val="20"/>
                      <w:szCs w:val="20"/>
                    </w:rPr>
                  </w:rPrChange>
                </w:rPr>
                <w:t>whereof deducted according to art 228 of the Directive 2009/138/EC -</w:t>
              </w:r>
              <w:r w:rsidRPr="001C72AE">
                <w:rPr>
                  <w:rFonts w:ascii="Times New Roman" w:hAnsi="Times New Roman" w:cs="Times New Roman"/>
                  <w:sz w:val="20"/>
                  <w:szCs w:val="20"/>
                </w:rPr>
                <w:t xml:space="preserve"> tier 2 </w:t>
              </w:r>
            </w:ins>
          </w:p>
          <w:p w14:paraId="15BF8E57" w14:textId="77777777" w:rsidR="00414E08" w:rsidRPr="001C72AE" w:rsidRDefault="00414E08" w:rsidP="000040C3">
            <w:pPr>
              <w:spacing w:after="0"/>
              <w:rPr>
                <w:ins w:id="229" w:author="Author"/>
                <w:rFonts w:ascii="Times New Roman" w:hAnsi="Times New Roman" w:cs="Times New Roman"/>
                <w:sz w:val="20"/>
                <w:szCs w:val="20"/>
              </w:rPr>
            </w:pPr>
          </w:p>
        </w:tc>
        <w:tc>
          <w:tcPr>
            <w:tcW w:w="4536" w:type="dxa"/>
            <w:gridSpan w:val="2"/>
            <w:shd w:val="clear" w:color="auto" w:fill="auto"/>
          </w:tcPr>
          <w:p w14:paraId="3E775013" w14:textId="6288BE6D" w:rsidR="00414E08" w:rsidRPr="001C72AE" w:rsidRDefault="00414E08" w:rsidP="00795B6E">
            <w:pPr>
              <w:spacing w:after="0"/>
              <w:rPr>
                <w:ins w:id="230" w:author="Author"/>
                <w:rFonts w:ascii="Times New Roman" w:hAnsi="Times New Roman" w:cs="Times New Roman"/>
                <w:sz w:val="20"/>
                <w:szCs w:val="20"/>
                <w:highlight w:val="yellow"/>
              </w:rPr>
            </w:pPr>
            <w:ins w:id="231" w:author="Author">
              <w:r w:rsidRPr="001C72AE">
                <w:rPr>
                  <w:rFonts w:ascii="Times New Roman" w:hAnsi="Times New Roman" w:cs="Times New Roman"/>
                  <w:sz w:val="20"/>
                  <w:szCs w:val="20"/>
                </w:rPr>
                <w:t>This is the value of participations deducted according to art 228 (paragraphs  2)  of the Directive  2009/138/EC, as part of the value reported in line R0230 – tier 2</w:t>
              </w:r>
            </w:ins>
          </w:p>
          <w:p w14:paraId="70C46C8E" w14:textId="77777777" w:rsidR="00414E08" w:rsidRPr="001C72AE" w:rsidRDefault="00414E08" w:rsidP="00BE4A9C">
            <w:pPr>
              <w:spacing w:after="0" w:line="240" w:lineRule="auto"/>
              <w:jc w:val="both"/>
              <w:rPr>
                <w:ins w:id="232" w:author="Author"/>
                <w:rFonts w:ascii="Times New Roman" w:hAnsi="Times New Roman" w:cs="Times New Roman"/>
                <w:sz w:val="20"/>
                <w:szCs w:val="20"/>
              </w:rPr>
            </w:pPr>
          </w:p>
        </w:tc>
      </w:tr>
      <w:tr w:rsidR="00414E08" w:rsidRPr="001C72AE" w14:paraId="1CAF6973" w14:textId="77777777" w:rsidTr="00BE4A9C">
        <w:trPr>
          <w:trHeight w:val="1020"/>
        </w:trPr>
        <w:tc>
          <w:tcPr>
            <w:tcW w:w="1843" w:type="dxa"/>
            <w:gridSpan w:val="2"/>
            <w:shd w:val="clear" w:color="auto" w:fill="auto"/>
          </w:tcPr>
          <w:p w14:paraId="40E1A669"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R0250/C0010</w:t>
            </w:r>
          </w:p>
          <w:p w14:paraId="2BB9EE66"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(A604)</w:t>
            </w:r>
          </w:p>
        </w:tc>
        <w:tc>
          <w:tcPr>
            <w:tcW w:w="2835" w:type="dxa"/>
            <w:shd w:val="clear" w:color="auto" w:fill="auto"/>
          </w:tcPr>
          <w:p w14:paraId="16FB9A3F"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Deductions for participations where there is non-availability of information (Article 229) – total</w:t>
            </w:r>
          </w:p>
        </w:tc>
        <w:tc>
          <w:tcPr>
            <w:tcW w:w="4536" w:type="dxa"/>
            <w:gridSpan w:val="2"/>
            <w:shd w:val="clear" w:color="auto" w:fill="auto"/>
          </w:tcPr>
          <w:p w14:paraId="6E0F1BB4" w14:textId="0339B999" w:rsidR="00414E08" w:rsidRPr="001C72AE" w:rsidRDefault="00414E08" w:rsidP="00BE4A9C">
            <w:pPr>
              <w:spacing w:after="0" w:line="240" w:lineRule="auto"/>
              <w:jc w:val="both"/>
              <w:rPr>
                <w:rFonts w:ascii="Times New Roman" w:hAnsi="Times New Roman" w:cs="Times New Roman"/>
                <w:sz w:val="20"/>
                <w:szCs w:val="20"/>
              </w:rPr>
            </w:pPr>
            <w:r w:rsidRPr="001C72AE">
              <w:rPr>
                <w:rFonts w:ascii="Times New Roman" w:hAnsi="Times New Roman" w:cs="Times New Roman"/>
                <w:sz w:val="20"/>
                <w:szCs w:val="20"/>
              </w:rPr>
              <w:t>This is the total deduction of the participations in related undertakings when the information necessary for calculating the group solvency is not available, according to art. 229 of the Directive 2009/138/EC.</w:t>
            </w:r>
          </w:p>
          <w:p w14:paraId="54A6C3B9" w14:textId="77777777" w:rsidR="00414E08" w:rsidRPr="001C72AE" w:rsidRDefault="00414E08" w:rsidP="000040C3">
            <w:pPr>
              <w:spacing w:after="0"/>
              <w:rPr>
                <w:rFonts w:ascii="Times New Roman" w:hAnsi="Times New Roman" w:cs="Times New Roman"/>
                <w:sz w:val="20"/>
                <w:szCs w:val="20"/>
              </w:rPr>
            </w:pPr>
          </w:p>
        </w:tc>
      </w:tr>
      <w:tr w:rsidR="00414E08" w:rsidRPr="001C72AE" w14:paraId="1A97DADD" w14:textId="77777777" w:rsidTr="00BE4A9C">
        <w:trPr>
          <w:trHeight w:val="1020"/>
        </w:trPr>
        <w:tc>
          <w:tcPr>
            <w:tcW w:w="1843" w:type="dxa"/>
            <w:gridSpan w:val="2"/>
            <w:shd w:val="clear" w:color="auto" w:fill="auto"/>
          </w:tcPr>
          <w:p w14:paraId="106D2112"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R0250/C0020</w:t>
            </w:r>
          </w:p>
          <w:p w14:paraId="459A5D2C"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(B604)</w:t>
            </w:r>
          </w:p>
        </w:tc>
        <w:tc>
          <w:tcPr>
            <w:tcW w:w="2835" w:type="dxa"/>
            <w:shd w:val="clear" w:color="auto" w:fill="auto"/>
          </w:tcPr>
          <w:p w14:paraId="4DF52C36" w14:textId="080735B9"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 xml:space="preserve">Deductions for participations where there is non-availability of information (Article 229) – tier </w:t>
            </w:r>
            <w:ins w:id="233" w:author="Author">
              <w:r w:rsidRPr="001C72AE">
                <w:rPr>
                  <w:rFonts w:ascii="Times New Roman" w:hAnsi="Times New Roman" w:cs="Times New Roman"/>
                  <w:sz w:val="20"/>
                  <w:szCs w:val="20"/>
                </w:rPr>
                <w:t xml:space="preserve">1 </w:t>
              </w:r>
            </w:ins>
            <w:r w:rsidRPr="001C72AE">
              <w:rPr>
                <w:rFonts w:ascii="Times New Roman" w:hAnsi="Times New Roman" w:cs="Times New Roman"/>
                <w:sz w:val="20"/>
                <w:szCs w:val="20"/>
              </w:rPr>
              <w:t xml:space="preserve">unrestricted </w:t>
            </w:r>
          </w:p>
        </w:tc>
        <w:tc>
          <w:tcPr>
            <w:tcW w:w="4536" w:type="dxa"/>
            <w:gridSpan w:val="2"/>
            <w:shd w:val="clear" w:color="auto" w:fill="auto"/>
          </w:tcPr>
          <w:p w14:paraId="6F882AFE" w14:textId="3A67B041" w:rsidR="00414E08" w:rsidRPr="001C72AE" w:rsidDel="00640A55" w:rsidRDefault="00414E08">
            <w:pPr>
              <w:spacing w:after="0" w:line="240" w:lineRule="auto"/>
              <w:jc w:val="both"/>
              <w:rPr>
                <w:ins w:id="234" w:author="Author"/>
                <w:del w:id="235" w:author="Author"/>
                <w:rFonts w:ascii="Times New Roman" w:hAnsi="Times New Roman" w:cs="Times New Roman"/>
                <w:sz w:val="20"/>
                <w:szCs w:val="20"/>
              </w:rPr>
            </w:pPr>
            <w:ins w:id="236" w:author="Author">
              <w:r w:rsidRPr="001C72AE">
                <w:rPr>
                  <w:rFonts w:ascii="Times New Roman" w:hAnsi="Times New Roman" w:cs="Times New Roman"/>
                  <w:sz w:val="20"/>
                  <w:szCs w:val="20"/>
                </w:rPr>
                <w:t>This is the deduction of the participations in related undertakings when the information necessary for calculating the group solvency is not available, according to art. 229 of the Directive 2009/138/EC</w:t>
              </w:r>
              <w:r w:rsidR="00640A55">
                <w:rPr>
                  <w:rFonts w:ascii="Times New Roman" w:hAnsi="Times New Roman" w:cs="Times New Roman"/>
                  <w:sz w:val="20"/>
                  <w:szCs w:val="20"/>
                </w:rPr>
                <w:t xml:space="preserve"> </w:t>
              </w:r>
              <w:del w:id="237" w:author="Author">
                <w:r w:rsidRPr="001C72AE" w:rsidDel="00640A55">
                  <w:rPr>
                    <w:rFonts w:ascii="Times New Roman" w:hAnsi="Times New Roman" w:cs="Times New Roman"/>
                    <w:sz w:val="20"/>
                    <w:szCs w:val="20"/>
                  </w:rPr>
                  <w:delText>.</w:delText>
                </w:r>
              </w:del>
            </w:ins>
          </w:p>
          <w:p w14:paraId="51ADFB8B" w14:textId="01D550C4" w:rsidR="00414E08" w:rsidRPr="001C72AE" w:rsidRDefault="00414E08" w:rsidP="005A1F89">
            <w:pPr>
              <w:spacing w:after="0" w:line="240" w:lineRule="auto"/>
              <w:jc w:val="both"/>
              <w:rPr>
                <w:rFonts w:ascii="Times New Roman" w:hAnsi="Times New Roman" w:cs="Times New Roman"/>
                <w:sz w:val="20"/>
                <w:szCs w:val="20"/>
              </w:rPr>
              <w:pPrChange w:id="238" w:author="Author">
                <w:pPr>
                  <w:spacing w:after="0"/>
                </w:pPr>
              </w:pPrChange>
            </w:pPr>
            <w:del w:id="239" w:author="Author">
              <w:r w:rsidRPr="001C72AE" w:rsidDel="0030589A">
                <w:rPr>
                  <w:rFonts w:ascii="Times New Roman" w:hAnsi="Times New Roman" w:cs="Times New Roman"/>
                  <w:sz w:val="20"/>
                  <w:szCs w:val="20"/>
                </w:rPr>
                <w:delText>This is the deduction of the participations in other financial entities, including non-regulated financial entities carrying out financial activities, (paragraphs 1 and 2) of the Directive 2009/138/EC</w:delText>
              </w:r>
            </w:del>
            <w:ins w:id="240" w:author="Author">
              <w:del w:id="241" w:author="Author">
                <w:r w:rsidRPr="001C72AE" w:rsidDel="0030589A">
                  <w:rPr>
                    <w:rFonts w:ascii="Times New Roman" w:hAnsi="Times New Roman" w:cs="Times New Roman"/>
                    <w:sz w:val="20"/>
                    <w:szCs w:val="20"/>
                  </w:rPr>
                  <w:delText xml:space="preserve"> </w:delText>
                </w:r>
              </w:del>
              <w:r w:rsidRPr="001C72AE">
                <w:rPr>
                  <w:rFonts w:ascii="Times New Roman" w:hAnsi="Times New Roman" w:cs="Times New Roman"/>
                  <w:sz w:val="20"/>
                  <w:szCs w:val="20"/>
                </w:rPr>
                <w:t xml:space="preserve">– </w:t>
              </w:r>
              <w:proofErr w:type="gramStart"/>
              <w:r w:rsidRPr="001C72AE">
                <w:rPr>
                  <w:rFonts w:ascii="Times New Roman" w:hAnsi="Times New Roman" w:cs="Times New Roman"/>
                  <w:sz w:val="20"/>
                  <w:szCs w:val="20"/>
                </w:rPr>
                <w:t>tier</w:t>
              </w:r>
              <w:proofErr w:type="gramEnd"/>
              <w:r w:rsidRPr="001C72AE">
                <w:rPr>
                  <w:rFonts w:ascii="Times New Roman" w:hAnsi="Times New Roman" w:cs="Times New Roman"/>
                  <w:sz w:val="20"/>
                  <w:szCs w:val="20"/>
                </w:rPr>
                <w:t xml:space="preserve"> 1 unrestricted</w:t>
              </w:r>
            </w:ins>
            <w:r w:rsidRPr="001C72AE">
              <w:rPr>
                <w:rFonts w:ascii="Times New Roman" w:hAnsi="Times New Roman" w:cs="Times New Roman"/>
                <w:sz w:val="20"/>
                <w:szCs w:val="20"/>
              </w:rPr>
              <w:t xml:space="preserve">. </w:t>
            </w:r>
          </w:p>
        </w:tc>
      </w:tr>
      <w:tr w:rsidR="00414E08" w:rsidRPr="001C72AE" w14:paraId="73C74594" w14:textId="77777777" w:rsidTr="00BE4A9C">
        <w:trPr>
          <w:trHeight w:val="1020"/>
        </w:trPr>
        <w:tc>
          <w:tcPr>
            <w:tcW w:w="1843" w:type="dxa"/>
            <w:gridSpan w:val="2"/>
            <w:shd w:val="clear" w:color="auto" w:fill="auto"/>
          </w:tcPr>
          <w:p w14:paraId="4EB4222E"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R0250/C0030</w:t>
            </w:r>
          </w:p>
          <w:p w14:paraId="6F902D01"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(C604)</w:t>
            </w:r>
          </w:p>
        </w:tc>
        <w:tc>
          <w:tcPr>
            <w:tcW w:w="2835" w:type="dxa"/>
            <w:shd w:val="clear" w:color="auto" w:fill="auto"/>
          </w:tcPr>
          <w:p w14:paraId="091B6798"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 xml:space="preserve">Deductions for participations where there is non-availability of information (Article 229) – tier 1 restricted </w:t>
            </w:r>
          </w:p>
        </w:tc>
        <w:tc>
          <w:tcPr>
            <w:tcW w:w="4536" w:type="dxa"/>
            <w:gridSpan w:val="2"/>
            <w:shd w:val="clear" w:color="auto" w:fill="auto"/>
          </w:tcPr>
          <w:p w14:paraId="3100C8B3" w14:textId="6A9C635C" w:rsidR="00414E08" w:rsidRPr="001C72AE" w:rsidDel="00640A55" w:rsidRDefault="00414E08">
            <w:pPr>
              <w:spacing w:after="0" w:line="240" w:lineRule="auto"/>
              <w:jc w:val="both"/>
              <w:rPr>
                <w:ins w:id="242" w:author="Author"/>
                <w:del w:id="243" w:author="Author"/>
                <w:rFonts w:ascii="Times New Roman" w:hAnsi="Times New Roman" w:cs="Times New Roman"/>
                <w:sz w:val="20"/>
                <w:szCs w:val="20"/>
              </w:rPr>
            </w:pPr>
            <w:ins w:id="244" w:author="Author">
              <w:r w:rsidRPr="001C72AE">
                <w:rPr>
                  <w:rFonts w:ascii="Times New Roman" w:hAnsi="Times New Roman" w:cs="Times New Roman"/>
                  <w:sz w:val="20"/>
                  <w:szCs w:val="20"/>
                </w:rPr>
                <w:t>This is the deduction of the participations in related undertakings when the information necessary for calculating the group solvency is not available, according to art. 229 of the Directive 2009/138/EC</w:t>
              </w:r>
              <w:r w:rsidR="00640A55">
                <w:rPr>
                  <w:rFonts w:ascii="Times New Roman" w:hAnsi="Times New Roman" w:cs="Times New Roman"/>
                  <w:sz w:val="20"/>
                  <w:szCs w:val="20"/>
                </w:rPr>
                <w:t xml:space="preserve"> </w:t>
              </w:r>
              <w:del w:id="245" w:author="Author">
                <w:r w:rsidRPr="001C72AE" w:rsidDel="00640A55">
                  <w:rPr>
                    <w:rFonts w:ascii="Times New Roman" w:hAnsi="Times New Roman" w:cs="Times New Roman"/>
                    <w:sz w:val="20"/>
                    <w:szCs w:val="20"/>
                  </w:rPr>
                  <w:delText>.</w:delText>
                </w:r>
              </w:del>
            </w:ins>
          </w:p>
          <w:p w14:paraId="7B61D8CE" w14:textId="0F5AFF4C" w:rsidR="00414E08" w:rsidRPr="001C72AE" w:rsidRDefault="00414E08" w:rsidP="005A1F89">
            <w:pPr>
              <w:spacing w:after="0" w:line="240" w:lineRule="auto"/>
              <w:jc w:val="both"/>
              <w:rPr>
                <w:rFonts w:ascii="Times New Roman" w:hAnsi="Times New Roman" w:cs="Times New Roman"/>
                <w:sz w:val="20"/>
                <w:szCs w:val="20"/>
              </w:rPr>
              <w:pPrChange w:id="246" w:author="Author">
                <w:pPr>
                  <w:spacing w:after="0"/>
                </w:pPr>
              </w:pPrChange>
            </w:pPr>
            <w:del w:id="247" w:author="Author">
              <w:r w:rsidRPr="001C72AE" w:rsidDel="0030589A">
                <w:rPr>
                  <w:rFonts w:ascii="Times New Roman" w:hAnsi="Times New Roman" w:cs="Times New Roman"/>
                  <w:sz w:val="20"/>
                  <w:szCs w:val="20"/>
                </w:rPr>
                <w:delText>This is the  deduction of the participations in other financial entities, including non-regulated financial entities carrying out financial activities, according to art. 228 (paragraphs 1 and 2) of the Directive 2009/138/EC</w:delText>
              </w:r>
            </w:del>
            <w:ins w:id="248" w:author="Author">
              <w:del w:id="249" w:author="Author">
                <w:r w:rsidRPr="001C72AE" w:rsidDel="0030589A">
                  <w:rPr>
                    <w:rFonts w:ascii="Times New Roman" w:hAnsi="Times New Roman" w:cs="Times New Roman"/>
                    <w:sz w:val="20"/>
                    <w:szCs w:val="20"/>
                  </w:rPr>
                  <w:delText xml:space="preserve"> </w:delText>
                </w:r>
              </w:del>
              <w:r w:rsidRPr="001C72AE">
                <w:rPr>
                  <w:rFonts w:ascii="Times New Roman" w:hAnsi="Times New Roman" w:cs="Times New Roman"/>
                  <w:sz w:val="20"/>
                  <w:szCs w:val="20"/>
                </w:rPr>
                <w:t xml:space="preserve">– </w:t>
              </w:r>
              <w:proofErr w:type="gramStart"/>
              <w:r w:rsidRPr="001C72AE">
                <w:rPr>
                  <w:rFonts w:ascii="Times New Roman" w:hAnsi="Times New Roman" w:cs="Times New Roman"/>
                  <w:sz w:val="20"/>
                  <w:szCs w:val="20"/>
                </w:rPr>
                <w:t>tier</w:t>
              </w:r>
              <w:proofErr w:type="gramEnd"/>
              <w:r w:rsidRPr="001C72AE">
                <w:rPr>
                  <w:rFonts w:ascii="Times New Roman" w:hAnsi="Times New Roman" w:cs="Times New Roman"/>
                  <w:sz w:val="20"/>
                  <w:szCs w:val="20"/>
                </w:rPr>
                <w:t xml:space="preserve"> 1 restricted</w:t>
              </w:r>
            </w:ins>
            <w:r w:rsidRPr="001C72AE">
              <w:rPr>
                <w:rFonts w:ascii="Times New Roman" w:hAnsi="Times New Roman" w:cs="Times New Roman"/>
                <w:sz w:val="20"/>
                <w:szCs w:val="20"/>
              </w:rPr>
              <w:t xml:space="preserve">. </w:t>
            </w:r>
          </w:p>
        </w:tc>
      </w:tr>
      <w:tr w:rsidR="00414E08" w:rsidRPr="001C72AE" w14:paraId="4F19FB00" w14:textId="77777777" w:rsidTr="00BE4A9C">
        <w:trPr>
          <w:trHeight w:val="1020"/>
        </w:trPr>
        <w:tc>
          <w:tcPr>
            <w:tcW w:w="1843" w:type="dxa"/>
            <w:gridSpan w:val="2"/>
            <w:shd w:val="clear" w:color="auto" w:fill="auto"/>
          </w:tcPr>
          <w:p w14:paraId="3EC52A96"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R0250/C0040</w:t>
            </w:r>
          </w:p>
          <w:p w14:paraId="2CFFA505"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(D604)</w:t>
            </w:r>
          </w:p>
        </w:tc>
        <w:tc>
          <w:tcPr>
            <w:tcW w:w="2835" w:type="dxa"/>
            <w:shd w:val="clear" w:color="auto" w:fill="auto"/>
          </w:tcPr>
          <w:p w14:paraId="666A7333"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Deductions for participations where there is non-availability of information (Article 229) – tier 2</w:t>
            </w:r>
          </w:p>
        </w:tc>
        <w:tc>
          <w:tcPr>
            <w:tcW w:w="4536" w:type="dxa"/>
            <w:gridSpan w:val="2"/>
            <w:shd w:val="clear" w:color="auto" w:fill="auto"/>
          </w:tcPr>
          <w:p w14:paraId="1CD2692F" w14:textId="5DEBD158"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 xml:space="preserve">This is the deduction of the participations in related undertakings when the information necessary for calculating the group solvency is not available, according to art. 229 of the Directive 2009/138/EC, Tier 2. </w:t>
            </w:r>
          </w:p>
        </w:tc>
      </w:tr>
      <w:tr w:rsidR="00414E08" w:rsidRPr="001C72AE" w14:paraId="174CF842" w14:textId="77777777" w:rsidTr="005A1F89">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50" w:author="Author">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488"/>
          <w:trPrChange w:id="251" w:author="Author">
            <w:trPr>
              <w:gridBefore w:val="3"/>
              <w:trHeight w:val="1020"/>
            </w:trPr>
          </w:trPrChange>
        </w:trPr>
        <w:tc>
          <w:tcPr>
            <w:tcW w:w="1843" w:type="dxa"/>
            <w:gridSpan w:val="2"/>
            <w:shd w:val="clear" w:color="auto" w:fill="auto"/>
            <w:tcPrChange w:id="252" w:author="Author">
              <w:tcPr>
                <w:tcW w:w="1843" w:type="dxa"/>
                <w:gridSpan w:val="3"/>
                <w:shd w:val="clear" w:color="auto" w:fill="auto"/>
              </w:tcPr>
            </w:tcPrChange>
          </w:tcPr>
          <w:p w14:paraId="32BF216B"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R0250/C0050</w:t>
            </w:r>
          </w:p>
          <w:p w14:paraId="6971C75B"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(E604)</w:t>
            </w:r>
          </w:p>
        </w:tc>
        <w:tc>
          <w:tcPr>
            <w:tcW w:w="2835" w:type="dxa"/>
            <w:shd w:val="clear" w:color="auto" w:fill="auto"/>
            <w:tcPrChange w:id="253" w:author="Author">
              <w:tcPr>
                <w:tcW w:w="2835" w:type="dxa"/>
                <w:gridSpan w:val="3"/>
                <w:shd w:val="clear" w:color="auto" w:fill="auto"/>
              </w:tcPr>
            </w:tcPrChange>
          </w:tcPr>
          <w:p w14:paraId="4CF9E4D2"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Deductions for participations where there is non-availability of information (Article 229) – tier 3</w:t>
            </w:r>
          </w:p>
        </w:tc>
        <w:tc>
          <w:tcPr>
            <w:tcW w:w="4536" w:type="dxa"/>
            <w:gridSpan w:val="2"/>
            <w:shd w:val="clear" w:color="auto" w:fill="auto"/>
            <w:tcPrChange w:id="254" w:author="Author">
              <w:tcPr>
                <w:tcW w:w="4536" w:type="dxa"/>
                <w:gridSpan w:val="5"/>
                <w:shd w:val="clear" w:color="auto" w:fill="auto"/>
              </w:tcPr>
            </w:tcPrChange>
          </w:tcPr>
          <w:p w14:paraId="29CC224F" w14:textId="18E6A3CE"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 xml:space="preserve">This is the deduction of the participations in related undertakings when the information necessary for calculating the group solvency is not available, according to art. 229 of the Directive 2009/138/EC, Tier 3. </w:t>
            </w:r>
          </w:p>
        </w:tc>
      </w:tr>
      <w:tr w:rsidR="00414E08" w:rsidRPr="001C72AE" w14:paraId="55C560F3" w14:textId="77777777" w:rsidTr="00BE4A9C">
        <w:trPr>
          <w:trHeight w:val="1020"/>
        </w:trPr>
        <w:tc>
          <w:tcPr>
            <w:tcW w:w="1843" w:type="dxa"/>
            <w:gridSpan w:val="2"/>
            <w:shd w:val="clear" w:color="auto" w:fill="auto"/>
          </w:tcPr>
          <w:p w14:paraId="7EDCC15B"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R0260/C0010</w:t>
            </w:r>
          </w:p>
          <w:p w14:paraId="75F2C7E7"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(A605)</w:t>
            </w:r>
          </w:p>
        </w:tc>
        <w:tc>
          <w:tcPr>
            <w:tcW w:w="2835" w:type="dxa"/>
            <w:shd w:val="clear" w:color="auto" w:fill="auto"/>
          </w:tcPr>
          <w:p w14:paraId="7DEBCEE4"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Deduction for participations included via  D&amp;A when the combination of methods is used  – total</w:t>
            </w:r>
          </w:p>
        </w:tc>
        <w:tc>
          <w:tcPr>
            <w:tcW w:w="4536" w:type="dxa"/>
            <w:gridSpan w:val="2"/>
            <w:shd w:val="clear" w:color="auto" w:fill="auto"/>
          </w:tcPr>
          <w:p w14:paraId="5A6D0945" w14:textId="77718D79" w:rsidR="00414E08" w:rsidRPr="001C72AE" w:rsidRDefault="00414E08" w:rsidP="000040C3">
            <w:pPr>
              <w:spacing w:after="0" w:line="240" w:lineRule="auto"/>
              <w:rPr>
                <w:rFonts w:ascii="Times New Roman" w:hAnsi="Times New Roman" w:cs="Times New Roman"/>
                <w:sz w:val="20"/>
                <w:szCs w:val="20"/>
              </w:rPr>
            </w:pPr>
            <w:r w:rsidRPr="001C72AE">
              <w:rPr>
                <w:rFonts w:ascii="Times New Roman" w:hAnsi="Times New Roman" w:cs="Times New Roman"/>
                <w:sz w:val="20"/>
                <w:szCs w:val="20"/>
              </w:rPr>
              <w:t xml:space="preserve">This is the </w:t>
            </w:r>
            <w:ins w:id="255" w:author="Author">
              <w:r w:rsidRPr="001C72AE">
                <w:rPr>
                  <w:rFonts w:ascii="Times New Roman" w:hAnsi="Times New Roman" w:cs="Times New Roman"/>
                  <w:sz w:val="20"/>
                  <w:szCs w:val="20"/>
                </w:rPr>
                <w:t xml:space="preserve">total </w:t>
              </w:r>
            </w:ins>
            <w:r w:rsidRPr="001C72AE">
              <w:rPr>
                <w:rFonts w:ascii="Times New Roman" w:hAnsi="Times New Roman" w:cs="Times New Roman"/>
                <w:sz w:val="20"/>
                <w:szCs w:val="20"/>
              </w:rPr>
              <w:t xml:space="preserve">deduction of the participations in related undertakings included with the Deduction and Aggregation when the combination of methods is used. </w:t>
            </w:r>
          </w:p>
          <w:p w14:paraId="1E69A400" w14:textId="77777777" w:rsidR="00414E08" w:rsidRPr="001C72AE" w:rsidRDefault="00414E08" w:rsidP="000040C3">
            <w:pPr>
              <w:spacing w:after="0"/>
              <w:rPr>
                <w:rFonts w:ascii="Times New Roman" w:hAnsi="Times New Roman" w:cs="Times New Roman"/>
                <w:sz w:val="20"/>
                <w:szCs w:val="20"/>
              </w:rPr>
            </w:pPr>
          </w:p>
        </w:tc>
      </w:tr>
      <w:tr w:rsidR="00414E08" w:rsidRPr="001C72AE" w14:paraId="5C399523" w14:textId="77777777" w:rsidTr="00BE4A9C">
        <w:trPr>
          <w:trHeight w:val="1020"/>
        </w:trPr>
        <w:tc>
          <w:tcPr>
            <w:tcW w:w="1843" w:type="dxa"/>
            <w:gridSpan w:val="2"/>
            <w:shd w:val="clear" w:color="auto" w:fill="auto"/>
          </w:tcPr>
          <w:p w14:paraId="10253906"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R0260/C0020</w:t>
            </w:r>
          </w:p>
          <w:p w14:paraId="7F09607C"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(B605)</w:t>
            </w:r>
          </w:p>
        </w:tc>
        <w:tc>
          <w:tcPr>
            <w:tcW w:w="2835" w:type="dxa"/>
            <w:shd w:val="clear" w:color="auto" w:fill="auto"/>
          </w:tcPr>
          <w:p w14:paraId="25C775ED"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Deduction for participations  included with  D&amp;A  when the combination of methods is used  – tier 1 unrestricted</w:t>
            </w:r>
          </w:p>
        </w:tc>
        <w:tc>
          <w:tcPr>
            <w:tcW w:w="4536" w:type="dxa"/>
            <w:gridSpan w:val="2"/>
            <w:shd w:val="clear" w:color="auto" w:fill="auto"/>
          </w:tcPr>
          <w:p w14:paraId="7003C8C1" w14:textId="1EA18E84" w:rsidR="00414E08" w:rsidRPr="001C72AE" w:rsidRDefault="00414E08" w:rsidP="00C90CAD">
            <w:pPr>
              <w:spacing w:after="0"/>
              <w:rPr>
                <w:rFonts w:ascii="Times New Roman" w:hAnsi="Times New Roman" w:cs="Times New Roman"/>
                <w:sz w:val="20"/>
                <w:szCs w:val="20"/>
              </w:rPr>
            </w:pPr>
            <w:r w:rsidRPr="001C72AE">
              <w:rPr>
                <w:rFonts w:ascii="Times New Roman" w:hAnsi="Times New Roman" w:cs="Times New Roman"/>
                <w:sz w:val="20"/>
                <w:szCs w:val="20"/>
              </w:rPr>
              <w:t>This is the deduction of the participations in related undertakings included with the Deduction and Aggregation method when the combination of methods is used</w:t>
            </w:r>
            <w:ins w:id="256" w:author="Author">
              <w:r w:rsidRPr="001C72AE">
                <w:rPr>
                  <w:rFonts w:ascii="Times New Roman" w:hAnsi="Times New Roman" w:cs="Times New Roman"/>
                  <w:sz w:val="20"/>
                  <w:szCs w:val="20"/>
                </w:rPr>
                <w:t xml:space="preserve"> – tier 1 unrestricted</w:t>
              </w:r>
            </w:ins>
            <w:r w:rsidRPr="001C72AE">
              <w:rPr>
                <w:rFonts w:ascii="Times New Roman" w:hAnsi="Times New Roman" w:cs="Times New Roman"/>
                <w:sz w:val="20"/>
                <w:szCs w:val="20"/>
              </w:rPr>
              <w:t xml:space="preserve">. </w:t>
            </w:r>
          </w:p>
        </w:tc>
      </w:tr>
      <w:tr w:rsidR="00414E08" w:rsidRPr="001C72AE" w14:paraId="114A4EB4" w14:textId="77777777" w:rsidTr="00BE4A9C">
        <w:trPr>
          <w:trHeight w:val="1020"/>
        </w:trPr>
        <w:tc>
          <w:tcPr>
            <w:tcW w:w="1843" w:type="dxa"/>
            <w:gridSpan w:val="2"/>
            <w:shd w:val="clear" w:color="auto" w:fill="auto"/>
          </w:tcPr>
          <w:p w14:paraId="281B57D4"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R0260/C0030</w:t>
            </w:r>
          </w:p>
          <w:p w14:paraId="3C051A03"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(C605)</w:t>
            </w:r>
          </w:p>
        </w:tc>
        <w:tc>
          <w:tcPr>
            <w:tcW w:w="2835" w:type="dxa"/>
            <w:shd w:val="clear" w:color="auto" w:fill="auto"/>
          </w:tcPr>
          <w:p w14:paraId="2AC3AF32" w14:textId="197BF3CB" w:rsidR="00414E08" w:rsidRPr="001C72AE" w:rsidRDefault="00414E08" w:rsidP="00C90CAD">
            <w:pPr>
              <w:spacing w:after="0"/>
              <w:rPr>
                <w:rFonts w:ascii="Times New Roman" w:hAnsi="Times New Roman" w:cs="Times New Roman"/>
                <w:sz w:val="20"/>
                <w:szCs w:val="20"/>
              </w:rPr>
            </w:pPr>
            <w:r w:rsidRPr="001C72AE">
              <w:rPr>
                <w:rFonts w:ascii="Times New Roman" w:hAnsi="Times New Roman" w:cs="Times New Roman"/>
                <w:sz w:val="20"/>
                <w:szCs w:val="20"/>
              </w:rPr>
              <w:t>Deduction for participations included with D&amp;A when the combination of methods is used  – tier 1 restricted</w:t>
            </w:r>
            <w:del w:id="257" w:author="Author">
              <w:r w:rsidRPr="001C72AE" w:rsidDel="00C90CAD">
                <w:rPr>
                  <w:rFonts w:ascii="Times New Roman" w:hAnsi="Times New Roman" w:cs="Times New Roman"/>
                  <w:sz w:val="20"/>
                  <w:szCs w:val="20"/>
                </w:rPr>
                <w:delText>Restricted</w:delText>
              </w:r>
            </w:del>
            <w:r w:rsidRPr="001C72AE">
              <w:rPr>
                <w:rFonts w:ascii="Times New Roman" w:hAnsi="Times New Roman" w:cs="Times New Roman"/>
                <w:sz w:val="20"/>
                <w:szCs w:val="20"/>
              </w:rPr>
              <w:t xml:space="preserve"> </w:t>
            </w:r>
          </w:p>
        </w:tc>
        <w:tc>
          <w:tcPr>
            <w:tcW w:w="4536" w:type="dxa"/>
            <w:gridSpan w:val="2"/>
            <w:shd w:val="clear" w:color="auto" w:fill="auto"/>
          </w:tcPr>
          <w:p w14:paraId="3024DD4B" w14:textId="589A6406" w:rsidR="00414E08" w:rsidRPr="001C72AE" w:rsidRDefault="00414E08">
            <w:pPr>
              <w:spacing w:after="0"/>
              <w:rPr>
                <w:rFonts w:ascii="Times New Roman" w:hAnsi="Times New Roman" w:cs="Times New Roman"/>
                <w:sz w:val="20"/>
                <w:szCs w:val="20"/>
              </w:rPr>
            </w:pPr>
            <w:r w:rsidRPr="001C72AE">
              <w:rPr>
                <w:rFonts w:ascii="Times New Roman" w:hAnsi="Times New Roman" w:cs="Times New Roman"/>
                <w:sz w:val="20"/>
                <w:szCs w:val="20"/>
              </w:rPr>
              <w:t>This is the deduction of the participations in related undertakings included with the Deduction and Aggregation when a combination of methods is used</w:t>
            </w:r>
            <w:ins w:id="258" w:author="Author">
              <w:r w:rsidRPr="001C72AE">
                <w:rPr>
                  <w:rFonts w:ascii="Times New Roman" w:hAnsi="Times New Roman" w:cs="Times New Roman"/>
                  <w:sz w:val="20"/>
                  <w:szCs w:val="20"/>
                </w:rPr>
                <w:t xml:space="preserve"> – tier 1 restricted</w:t>
              </w:r>
            </w:ins>
            <w:r w:rsidRPr="001C72AE">
              <w:rPr>
                <w:rFonts w:ascii="Times New Roman" w:hAnsi="Times New Roman" w:cs="Times New Roman"/>
                <w:sz w:val="20"/>
                <w:szCs w:val="20"/>
              </w:rPr>
              <w:t xml:space="preserve">. </w:t>
            </w:r>
          </w:p>
        </w:tc>
      </w:tr>
      <w:tr w:rsidR="00414E08" w:rsidRPr="001C72AE" w14:paraId="460E7A93" w14:textId="77777777" w:rsidTr="00BE4A9C">
        <w:trPr>
          <w:trHeight w:val="1020"/>
        </w:trPr>
        <w:tc>
          <w:tcPr>
            <w:tcW w:w="1843" w:type="dxa"/>
            <w:gridSpan w:val="2"/>
            <w:shd w:val="clear" w:color="auto" w:fill="auto"/>
          </w:tcPr>
          <w:p w14:paraId="6ABA1BAA"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R0260/C0040</w:t>
            </w:r>
          </w:p>
          <w:p w14:paraId="00C44585"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(D605)</w:t>
            </w:r>
          </w:p>
        </w:tc>
        <w:tc>
          <w:tcPr>
            <w:tcW w:w="2835" w:type="dxa"/>
            <w:shd w:val="clear" w:color="auto" w:fill="auto"/>
          </w:tcPr>
          <w:p w14:paraId="04AB9CFE"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Deduction for participations included with  D&amp;A  when the combination of methods is used – tier 2</w:t>
            </w:r>
          </w:p>
        </w:tc>
        <w:tc>
          <w:tcPr>
            <w:tcW w:w="4536" w:type="dxa"/>
            <w:gridSpan w:val="2"/>
            <w:shd w:val="clear" w:color="auto" w:fill="auto"/>
          </w:tcPr>
          <w:p w14:paraId="46B26D0E" w14:textId="1A01D37A" w:rsidR="00414E08" w:rsidRPr="001C72AE" w:rsidRDefault="00414E08" w:rsidP="00C90CAD">
            <w:pPr>
              <w:spacing w:after="0"/>
              <w:rPr>
                <w:rFonts w:ascii="Times New Roman" w:hAnsi="Times New Roman" w:cs="Times New Roman"/>
                <w:sz w:val="20"/>
                <w:szCs w:val="20"/>
              </w:rPr>
            </w:pPr>
            <w:r w:rsidRPr="001C72AE">
              <w:rPr>
                <w:rFonts w:ascii="Times New Roman" w:hAnsi="Times New Roman" w:cs="Times New Roman"/>
                <w:sz w:val="20"/>
                <w:szCs w:val="20"/>
              </w:rPr>
              <w:t>This is the deduction of the participations in related undertakings included with the Deduction and Aggregation method when the combination of methods is used</w:t>
            </w:r>
            <w:ins w:id="259" w:author="Author">
              <w:r w:rsidRPr="001C72AE">
                <w:rPr>
                  <w:rFonts w:ascii="Times New Roman" w:hAnsi="Times New Roman" w:cs="Times New Roman"/>
                  <w:sz w:val="20"/>
                  <w:szCs w:val="20"/>
                </w:rPr>
                <w:t xml:space="preserve"> – tier 2</w:t>
              </w:r>
            </w:ins>
            <w:del w:id="260" w:author="Author">
              <w:r w:rsidRPr="001C72AE" w:rsidDel="00C90CAD">
                <w:rPr>
                  <w:rFonts w:ascii="Times New Roman" w:hAnsi="Times New Roman" w:cs="Times New Roman"/>
                  <w:sz w:val="20"/>
                  <w:szCs w:val="20"/>
                </w:rPr>
                <w:delText xml:space="preserve"> </w:delText>
              </w:r>
            </w:del>
            <w:r w:rsidRPr="001C72AE">
              <w:rPr>
                <w:rFonts w:ascii="Times New Roman" w:hAnsi="Times New Roman" w:cs="Times New Roman"/>
                <w:sz w:val="20"/>
                <w:szCs w:val="20"/>
              </w:rPr>
              <w:t xml:space="preserve">. </w:t>
            </w:r>
          </w:p>
        </w:tc>
      </w:tr>
      <w:tr w:rsidR="00414E08" w:rsidRPr="001C72AE" w14:paraId="54BDE9B2" w14:textId="77777777" w:rsidTr="00BE4A9C">
        <w:trPr>
          <w:trHeight w:val="1020"/>
        </w:trPr>
        <w:tc>
          <w:tcPr>
            <w:tcW w:w="1843" w:type="dxa"/>
            <w:gridSpan w:val="2"/>
            <w:shd w:val="clear" w:color="auto" w:fill="auto"/>
          </w:tcPr>
          <w:p w14:paraId="348134BE"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R0260/C0050</w:t>
            </w:r>
          </w:p>
          <w:p w14:paraId="5BD1209B"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(E605)</w:t>
            </w:r>
          </w:p>
        </w:tc>
        <w:tc>
          <w:tcPr>
            <w:tcW w:w="2835" w:type="dxa"/>
            <w:shd w:val="clear" w:color="auto" w:fill="auto"/>
          </w:tcPr>
          <w:p w14:paraId="00DCD45F"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Deduction for participations included with D&amp;A when combination of methods is used  – tier 3</w:t>
            </w:r>
          </w:p>
        </w:tc>
        <w:tc>
          <w:tcPr>
            <w:tcW w:w="4536" w:type="dxa"/>
            <w:gridSpan w:val="2"/>
            <w:shd w:val="clear" w:color="auto" w:fill="auto"/>
          </w:tcPr>
          <w:p w14:paraId="32CBEFDE" w14:textId="0CEABA32" w:rsidR="00414E08" w:rsidRPr="001C72AE" w:rsidRDefault="00414E08">
            <w:pPr>
              <w:spacing w:after="0"/>
              <w:rPr>
                <w:rFonts w:ascii="Times New Roman" w:hAnsi="Times New Roman" w:cs="Times New Roman"/>
                <w:sz w:val="20"/>
                <w:szCs w:val="20"/>
              </w:rPr>
            </w:pPr>
            <w:r w:rsidRPr="001C72AE">
              <w:rPr>
                <w:rFonts w:ascii="Times New Roman" w:hAnsi="Times New Roman" w:cs="Times New Roman"/>
                <w:sz w:val="20"/>
                <w:szCs w:val="20"/>
              </w:rPr>
              <w:t>This is the deduction of the participations in related undertakings included with the Deduction and Aggregation method when the combination of methods is used</w:t>
            </w:r>
            <w:ins w:id="261" w:author="Author">
              <w:r w:rsidRPr="001C72AE">
                <w:rPr>
                  <w:rFonts w:ascii="Times New Roman" w:hAnsi="Times New Roman" w:cs="Times New Roman"/>
                  <w:sz w:val="20"/>
                  <w:szCs w:val="20"/>
                </w:rPr>
                <w:t xml:space="preserve"> – tier 3</w:t>
              </w:r>
            </w:ins>
            <w:r w:rsidRPr="001C72AE">
              <w:rPr>
                <w:rFonts w:ascii="Times New Roman" w:hAnsi="Times New Roman" w:cs="Times New Roman"/>
                <w:sz w:val="20"/>
                <w:szCs w:val="20"/>
              </w:rPr>
              <w:t xml:space="preserve">. </w:t>
            </w:r>
          </w:p>
        </w:tc>
      </w:tr>
      <w:tr w:rsidR="00414E08" w:rsidRPr="001C72AE" w14:paraId="7CC4FE5D" w14:textId="77777777" w:rsidTr="005A1F89">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62" w:author="Author">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757"/>
          <w:trPrChange w:id="263" w:author="Author">
            <w:trPr>
              <w:gridBefore w:val="3"/>
              <w:trHeight w:val="1020"/>
            </w:trPr>
          </w:trPrChange>
        </w:trPr>
        <w:tc>
          <w:tcPr>
            <w:tcW w:w="1843" w:type="dxa"/>
            <w:gridSpan w:val="2"/>
            <w:shd w:val="clear" w:color="auto" w:fill="auto"/>
            <w:tcPrChange w:id="264" w:author="Author">
              <w:tcPr>
                <w:tcW w:w="1843" w:type="dxa"/>
                <w:gridSpan w:val="3"/>
                <w:shd w:val="clear" w:color="auto" w:fill="auto"/>
              </w:tcPr>
            </w:tcPrChange>
          </w:tcPr>
          <w:p w14:paraId="14BB3309"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R0270/C0010</w:t>
            </w:r>
          </w:p>
          <w:p w14:paraId="6CA1A87F"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(A606)</w:t>
            </w:r>
          </w:p>
        </w:tc>
        <w:tc>
          <w:tcPr>
            <w:tcW w:w="2835" w:type="dxa"/>
            <w:shd w:val="clear" w:color="auto" w:fill="auto"/>
            <w:tcPrChange w:id="265" w:author="Author">
              <w:tcPr>
                <w:tcW w:w="2835" w:type="dxa"/>
                <w:gridSpan w:val="3"/>
                <w:shd w:val="clear" w:color="auto" w:fill="auto"/>
              </w:tcPr>
            </w:tcPrChange>
          </w:tcPr>
          <w:p w14:paraId="10CA143D"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Total of non-available own fund items – total</w:t>
            </w:r>
          </w:p>
        </w:tc>
        <w:tc>
          <w:tcPr>
            <w:tcW w:w="4536" w:type="dxa"/>
            <w:gridSpan w:val="2"/>
            <w:shd w:val="clear" w:color="auto" w:fill="auto"/>
            <w:tcPrChange w:id="266" w:author="Author">
              <w:tcPr>
                <w:tcW w:w="4536" w:type="dxa"/>
                <w:gridSpan w:val="5"/>
                <w:shd w:val="clear" w:color="auto" w:fill="auto"/>
              </w:tcPr>
            </w:tcPrChange>
          </w:tcPr>
          <w:p w14:paraId="337724A1" w14:textId="77777777" w:rsidR="00414E08" w:rsidRPr="001C72AE" w:rsidRDefault="00414E08" w:rsidP="000040C3">
            <w:pPr>
              <w:spacing w:after="0"/>
              <w:rPr>
                <w:rFonts w:ascii="Times New Roman" w:hAnsi="Times New Roman" w:cs="Times New Roman"/>
                <w:sz w:val="20"/>
                <w:szCs w:val="20"/>
              </w:rPr>
            </w:pPr>
            <w:r w:rsidRPr="001C72AE">
              <w:rPr>
                <w:rFonts w:ascii="Times New Roman" w:hAnsi="Times New Roman" w:cs="Times New Roman"/>
                <w:sz w:val="20"/>
                <w:szCs w:val="20"/>
              </w:rPr>
              <w:t xml:space="preserve">This is the total of non- available own funds items. </w:t>
            </w:r>
          </w:p>
        </w:tc>
      </w:tr>
      <w:tr w:rsidR="00414E08" w:rsidRPr="00923EEB" w14:paraId="76B6A4EA" w14:textId="77777777" w:rsidTr="005A1F89">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67" w:author="Author">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710"/>
          <w:trPrChange w:id="268" w:author="Author">
            <w:trPr>
              <w:gridBefore w:val="3"/>
              <w:trHeight w:val="1020"/>
            </w:trPr>
          </w:trPrChange>
        </w:trPr>
        <w:tc>
          <w:tcPr>
            <w:tcW w:w="1843" w:type="dxa"/>
            <w:gridSpan w:val="2"/>
            <w:shd w:val="clear" w:color="auto" w:fill="auto"/>
            <w:tcPrChange w:id="269" w:author="Author">
              <w:tcPr>
                <w:tcW w:w="1843" w:type="dxa"/>
                <w:gridSpan w:val="3"/>
                <w:shd w:val="clear" w:color="auto" w:fill="auto"/>
              </w:tcPr>
            </w:tcPrChange>
          </w:tcPr>
          <w:p w14:paraId="2C5F39BC"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R0270/C0020</w:t>
            </w:r>
          </w:p>
          <w:p w14:paraId="5C36B630"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(B606)</w:t>
            </w:r>
          </w:p>
        </w:tc>
        <w:tc>
          <w:tcPr>
            <w:tcW w:w="2835" w:type="dxa"/>
            <w:shd w:val="clear" w:color="auto" w:fill="auto"/>
            <w:tcPrChange w:id="270" w:author="Author">
              <w:tcPr>
                <w:tcW w:w="2835" w:type="dxa"/>
                <w:gridSpan w:val="3"/>
                <w:shd w:val="clear" w:color="auto" w:fill="auto"/>
              </w:tcPr>
            </w:tcPrChange>
          </w:tcPr>
          <w:p w14:paraId="39F847EC"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Total of non-available own fund items – tier 1 unrestricted</w:t>
            </w:r>
          </w:p>
        </w:tc>
        <w:tc>
          <w:tcPr>
            <w:tcW w:w="4536" w:type="dxa"/>
            <w:gridSpan w:val="2"/>
            <w:shd w:val="clear" w:color="auto" w:fill="auto"/>
            <w:tcPrChange w:id="271" w:author="Author">
              <w:tcPr>
                <w:tcW w:w="4536" w:type="dxa"/>
                <w:gridSpan w:val="5"/>
                <w:shd w:val="clear" w:color="auto" w:fill="auto"/>
              </w:tcPr>
            </w:tcPrChange>
          </w:tcPr>
          <w:p w14:paraId="6D9E8DE6" w14:textId="7C7302D7" w:rsidR="00414E08" w:rsidRPr="00923EEB" w:rsidRDefault="00414E08" w:rsidP="0096622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w:t>
            </w:r>
            <w:del w:id="272" w:author="Author">
              <w:r w:rsidRPr="00923EEB" w:rsidDel="00966224">
                <w:rPr>
                  <w:rFonts w:ascii="Times New Roman" w:hAnsi="Times New Roman" w:cs="Times New Roman"/>
                  <w:sz w:val="20"/>
                  <w:szCs w:val="20"/>
                </w:rPr>
                <w:delText xml:space="preserve">total of </w:delText>
              </w:r>
            </w:del>
            <w:r w:rsidRPr="00923EEB">
              <w:rPr>
                <w:rFonts w:ascii="Times New Roman" w:hAnsi="Times New Roman" w:cs="Times New Roman"/>
                <w:sz w:val="20"/>
                <w:szCs w:val="20"/>
              </w:rPr>
              <w:t xml:space="preserve">non- available own funds items in Tier 1 unrestricted items. </w:t>
            </w:r>
          </w:p>
        </w:tc>
      </w:tr>
      <w:tr w:rsidR="00414E08" w:rsidRPr="00923EEB" w14:paraId="784A6D0F" w14:textId="77777777" w:rsidTr="00BE4A9C">
        <w:trPr>
          <w:trHeight w:val="657"/>
        </w:trPr>
        <w:tc>
          <w:tcPr>
            <w:tcW w:w="1843" w:type="dxa"/>
            <w:gridSpan w:val="2"/>
            <w:shd w:val="clear" w:color="auto" w:fill="auto"/>
          </w:tcPr>
          <w:p w14:paraId="57E1A8A8"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R0270/C0030</w:t>
            </w:r>
          </w:p>
          <w:p w14:paraId="0710146B"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(C606)</w:t>
            </w:r>
          </w:p>
        </w:tc>
        <w:tc>
          <w:tcPr>
            <w:tcW w:w="2835" w:type="dxa"/>
            <w:shd w:val="clear" w:color="auto" w:fill="auto"/>
          </w:tcPr>
          <w:p w14:paraId="0EEC091E"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Total of non-available own fund items – tier 1 restricted</w:t>
            </w:r>
          </w:p>
        </w:tc>
        <w:tc>
          <w:tcPr>
            <w:tcW w:w="4536" w:type="dxa"/>
            <w:gridSpan w:val="2"/>
            <w:shd w:val="clear" w:color="auto" w:fill="auto"/>
          </w:tcPr>
          <w:p w14:paraId="2EF7ECF6" w14:textId="6340E771" w:rsidR="00414E08" w:rsidRPr="00923EEB" w:rsidRDefault="00414E08" w:rsidP="0096622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w:t>
            </w:r>
            <w:del w:id="273" w:author="Author">
              <w:r w:rsidRPr="00923EEB" w:rsidDel="00966224">
                <w:rPr>
                  <w:rFonts w:ascii="Times New Roman" w:hAnsi="Times New Roman" w:cs="Times New Roman"/>
                  <w:sz w:val="20"/>
                  <w:szCs w:val="20"/>
                </w:rPr>
                <w:delText xml:space="preserve">total of </w:delText>
              </w:r>
            </w:del>
            <w:r w:rsidRPr="00923EEB">
              <w:rPr>
                <w:rFonts w:ascii="Times New Roman" w:hAnsi="Times New Roman" w:cs="Times New Roman"/>
                <w:sz w:val="20"/>
                <w:szCs w:val="20"/>
              </w:rPr>
              <w:t xml:space="preserve">non-available own fund items – tier 1 restricted items. </w:t>
            </w:r>
          </w:p>
        </w:tc>
      </w:tr>
      <w:tr w:rsidR="00414E08" w:rsidRPr="00646A9F" w14:paraId="1296CBC2" w14:textId="77777777" w:rsidTr="00BE4A9C">
        <w:trPr>
          <w:trHeight w:val="708"/>
        </w:trPr>
        <w:tc>
          <w:tcPr>
            <w:tcW w:w="1843" w:type="dxa"/>
            <w:gridSpan w:val="2"/>
            <w:shd w:val="clear" w:color="auto" w:fill="auto"/>
          </w:tcPr>
          <w:p w14:paraId="5A46D487"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R0270/C0040</w:t>
            </w:r>
          </w:p>
          <w:p w14:paraId="6A543773"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(D606)</w:t>
            </w:r>
          </w:p>
        </w:tc>
        <w:tc>
          <w:tcPr>
            <w:tcW w:w="2835" w:type="dxa"/>
            <w:shd w:val="clear" w:color="auto" w:fill="auto"/>
          </w:tcPr>
          <w:p w14:paraId="3BE03302"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Total of non-available own fund items – tier 2</w:t>
            </w:r>
          </w:p>
        </w:tc>
        <w:tc>
          <w:tcPr>
            <w:tcW w:w="4536" w:type="dxa"/>
            <w:gridSpan w:val="2"/>
            <w:shd w:val="clear" w:color="auto" w:fill="auto"/>
          </w:tcPr>
          <w:p w14:paraId="79281ABD" w14:textId="3E761572" w:rsidR="00414E08" w:rsidRPr="00646A9F" w:rsidRDefault="00414E08" w:rsidP="0096622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w:t>
            </w:r>
            <w:del w:id="274" w:author="Author">
              <w:r w:rsidRPr="00923EEB" w:rsidDel="00966224">
                <w:rPr>
                  <w:rFonts w:ascii="Times New Roman" w:hAnsi="Times New Roman" w:cs="Times New Roman"/>
                  <w:sz w:val="20"/>
                  <w:szCs w:val="20"/>
                </w:rPr>
                <w:delText xml:space="preserve">total of </w:delText>
              </w:r>
            </w:del>
            <w:r w:rsidRPr="00923EEB">
              <w:rPr>
                <w:rFonts w:ascii="Times New Roman" w:hAnsi="Times New Roman" w:cs="Times New Roman"/>
                <w:sz w:val="20"/>
                <w:szCs w:val="20"/>
              </w:rPr>
              <w:t>non-available own fund items – tier 2.</w:t>
            </w:r>
          </w:p>
        </w:tc>
      </w:tr>
      <w:tr w:rsidR="00414E08" w:rsidRPr="00646A9F" w14:paraId="632C22F1" w14:textId="77777777" w:rsidTr="00BE4A9C">
        <w:trPr>
          <w:trHeight w:val="691"/>
        </w:trPr>
        <w:tc>
          <w:tcPr>
            <w:tcW w:w="1843" w:type="dxa"/>
            <w:gridSpan w:val="2"/>
            <w:shd w:val="clear" w:color="auto" w:fill="auto"/>
          </w:tcPr>
          <w:p w14:paraId="3E139822"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R0270/C0050</w:t>
            </w:r>
          </w:p>
          <w:p w14:paraId="10C03535"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(E606)</w:t>
            </w:r>
          </w:p>
        </w:tc>
        <w:tc>
          <w:tcPr>
            <w:tcW w:w="2835" w:type="dxa"/>
            <w:shd w:val="clear" w:color="auto" w:fill="auto"/>
          </w:tcPr>
          <w:p w14:paraId="38C5F876"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Total of non-available own fund items – tier 3</w:t>
            </w:r>
          </w:p>
        </w:tc>
        <w:tc>
          <w:tcPr>
            <w:tcW w:w="4536" w:type="dxa"/>
            <w:gridSpan w:val="2"/>
            <w:shd w:val="clear" w:color="auto" w:fill="auto"/>
          </w:tcPr>
          <w:p w14:paraId="4219645D" w14:textId="53219160" w:rsidR="00414E08" w:rsidRPr="00646A9F" w:rsidRDefault="00414E08" w:rsidP="00966224">
            <w:pPr>
              <w:spacing w:after="0"/>
              <w:rPr>
                <w:rFonts w:ascii="Times New Roman" w:hAnsi="Times New Roman" w:cs="Times New Roman"/>
                <w:sz w:val="20"/>
                <w:szCs w:val="20"/>
              </w:rPr>
            </w:pPr>
            <w:r w:rsidRPr="00923EEB">
              <w:rPr>
                <w:rFonts w:ascii="Times New Roman" w:hAnsi="Times New Roman" w:cs="Times New Roman"/>
                <w:sz w:val="20"/>
                <w:szCs w:val="20"/>
                <w:lang w:val="es-ES"/>
              </w:rPr>
              <w:t xml:space="preserve">This is the </w:t>
            </w:r>
            <w:del w:id="275" w:author="Author">
              <w:r w:rsidRPr="00923EEB" w:rsidDel="00966224">
                <w:rPr>
                  <w:rFonts w:ascii="Times New Roman" w:hAnsi="Times New Roman" w:cs="Times New Roman"/>
                  <w:sz w:val="20"/>
                  <w:szCs w:val="20"/>
                  <w:lang w:val="es-ES"/>
                </w:rPr>
                <w:delText xml:space="preserve">total of </w:delText>
              </w:r>
            </w:del>
            <w:r w:rsidRPr="00923EEB">
              <w:rPr>
                <w:rFonts w:ascii="Times New Roman" w:hAnsi="Times New Roman" w:cs="Times New Roman"/>
                <w:sz w:val="20"/>
                <w:szCs w:val="20"/>
                <w:lang w:val="es-ES"/>
              </w:rPr>
              <w:t>non-available own fund items – tier 3.</w:t>
            </w:r>
          </w:p>
        </w:tc>
      </w:tr>
      <w:tr w:rsidR="00414E08" w:rsidRPr="00646A9F" w14:paraId="3A1537D6" w14:textId="77777777" w:rsidTr="00BE4A9C">
        <w:trPr>
          <w:trHeight w:val="701"/>
        </w:trPr>
        <w:tc>
          <w:tcPr>
            <w:tcW w:w="1843" w:type="dxa"/>
            <w:gridSpan w:val="2"/>
            <w:shd w:val="clear" w:color="auto" w:fill="auto"/>
          </w:tcPr>
          <w:p w14:paraId="2F456B9E"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R0280/C0010</w:t>
            </w:r>
          </w:p>
          <w:p w14:paraId="153E4DBD"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(A607)</w:t>
            </w:r>
          </w:p>
        </w:tc>
        <w:tc>
          <w:tcPr>
            <w:tcW w:w="2835" w:type="dxa"/>
            <w:shd w:val="clear" w:color="auto" w:fill="auto"/>
          </w:tcPr>
          <w:p w14:paraId="12390E20"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Total deductions – total</w:t>
            </w:r>
          </w:p>
        </w:tc>
        <w:tc>
          <w:tcPr>
            <w:tcW w:w="4536" w:type="dxa"/>
            <w:gridSpan w:val="2"/>
            <w:shd w:val="clear" w:color="auto" w:fill="auto"/>
          </w:tcPr>
          <w:p w14:paraId="6A11707C" w14:textId="29946EA0" w:rsidR="00414E08" w:rsidRPr="00646A9F" w:rsidRDefault="00414E08" w:rsidP="0096622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w:t>
            </w:r>
            <w:del w:id="276" w:author="Author">
              <w:r w:rsidRPr="00923EEB" w:rsidDel="00966224">
                <w:rPr>
                  <w:rFonts w:ascii="Times New Roman" w:hAnsi="Times New Roman" w:cs="Times New Roman"/>
                  <w:sz w:val="20"/>
                  <w:szCs w:val="20"/>
                </w:rPr>
                <w:delText xml:space="preserve">a </w:delText>
              </w:r>
            </w:del>
            <w:ins w:id="277" w:author="Author">
              <w:r>
                <w:rPr>
                  <w:rFonts w:ascii="Times New Roman" w:hAnsi="Times New Roman" w:cs="Times New Roman"/>
                  <w:sz w:val="20"/>
                  <w:szCs w:val="20"/>
                </w:rPr>
                <w:t>the</w:t>
              </w:r>
              <w:r w:rsidRPr="00923EEB">
                <w:rPr>
                  <w:rFonts w:ascii="Times New Roman" w:hAnsi="Times New Roman" w:cs="Times New Roman"/>
                  <w:sz w:val="20"/>
                  <w:szCs w:val="20"/>
                </w:rPr>
                <w:t xml:space="preserve"> </w:t>
              </w:r>
            </w:ins>
            <w:r w:rsidRPr="00923EEB">
              <w:rPr>
                <w:rFonts w:ascii="Times New Roman" w:hAnsi="Times New Roman" w:cs="Times New Roman"/>
                <w:sz w:val="20"/>
                <w:szCs w:val="20"/>
              </w:rPr>
              <w:t>total amount of deductions not included in the reconciliation reserves.</w:t>
            </w:r>
          </w:p>
        </w:tc>
      </w:tr>
      <w:tr w:rsidR="00414E08" w:rsidRPr="00646A9F" w14:paraId="792ED9BC" w14:textId="77777777" w:rsidTr="005A1F89">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78" w:author="Author">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861"/>
          <w:trPrChange w:id="279" w:author="Author">
            <w:trPr>
              <w:gridBefore w:val="3"/>
              <w:trHeight w:val="1020"/>
            </w:trPr>
          </w:trPrChange>
        </w:trPr>
        <w:tc>
          <w:tcPr>
            <w:tcW w:w="1843" w:type="dxa"/>
            <w:gridSpan w:val="2"/>
            <w:shd w:val="clear" w:color="auto" w:fill="auto"/>
            <w:tcPrChange w:id="280" w:author="Author">
              <w:tcPr>
                <w:tcW w:w="1843" w:type="dxa"/>
                <w:gridSpan w:val="3"/>
                <w:shd w:val="clear" w:color="auto" w:fill="auto"/>
              </w:tcPr>
            </w:tcPrChange>
          </w:tcPr>
          <w:p w14:paraId="5B0BF112"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R0280/C0020</w:t>
            </w:r>
          </w:p>
          <w:p w14:paraId="742C21B1"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(B607)</w:t>
            </w:r>
          </w:p>
        </w:tc>
        <w:tc>
          <w:tcPr>
            <w:tcW w:w="2835" w:type="dxa"/>
            <w:shd w:val="clear" w:color="auto" w:fill="auto"/>
            <w:tcPrChange w:id="281" w:author="Author">
              <w:tcPr>
                <w:tcW w:w="2835" w:type="dxa"/>
                <w:gridSpan w:val="3"/>
                <w:shd w:val="clear" w:color="auto" w:fill="auto"/>
              </w:tcPr>
            </w:tcPrChange>
          </w:tcPr>
          <w:p w14:paraId="5C15818E"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Total deductions – tier 1 unrestricted</w:t>
            </w:r>
          </w:p>
        </w:tc>
        <w:tc>
          <w:tcPr>
            <w:tcW w:w="4536" w:type="dxa"/>
            <w:gridSpan w:val="2"/>
            <w:shd w:val="clear" w:color="auto" w:fill="auto"/>
            <w:tcPrChange w:id="282" w:author="Author">
              <w:tcPr>
                <w:tcW w:w="4536" w:type="dxa"/>
                <w:gridSpan w:val="5"/>
                <w:shd w:val="clear" w:color="auto" w:fill="auto"/>
              </w:tcPr>
            </w:tcPrChange>
          </w:tcPr>
          <w:p w14:paraId="73EA28DF" w14:textId="38ED39B3" w:rsidR="00414E08" w:rsidRPr="00646A9F" w:rsidRDefault="00414E08" w:rsidP="00966224">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w:t>
            </w:r>
            <w:del w:id="283" w:author="Author">
              <w:r w:rsidRPr="00923EEB" w:rsidDel="00966224">
                <w:rPr>
                  <w:rFonts w:ascii="Times New Roman" w:hAnsi="Times New Roman" w:cs="Times New Roman"/>
                  <w:sz w:val="20"/>
                  <w:szCs w:val="20"/>
                </w:rPr>
                <w:delText>a total</w:delText>
              </w:r>
            </w:del>
            <w:ins w:id="284" w:author="Author">
              <w:r>
                <w:rPr>
                  <w:rFonts w:ascii="Times New Roman" w:hAnsi="Times New Roman" w:cs="Times New Roman"/>
                  <w:sz w:val="20"/>
                  <w:szCs w:val="20"/>
                </w:rPr>
                <w:t>the</w:t>
              </w:r>
            </w:ins>
            <w:r w:rsidRPr="00923EEB">
              <w:rPr>
                <w:rFonts w:ascii="Times New Roman" w:hAnsi="Times New Roman" w:cs="Times New Roman"/>
                <w:sz w:val="20"/>
                <w:szCs w:val="20"/>
              </w:rPr>
              <w:t xml:space="preserve"> amount of deductions from tier 1 unrestricted not included in the reconciliation reserves.</w:t>
            </w:r>
          </w:p>
        </w:tc>
      </w:tr>
      <w:tr w:rsidR="00414E08" w:rsidRPr="00646A9F" w14:paraId="2E133E40" w14:textId="77777777" w:rsidTr="00BE4A9C">
        <w:trPr>
          <w:trHeight w:val="771"/>
        </w:trPr>
        <w:tc>
          <w:tcPr>
            <w:tcW w:w="1843" w:type="dxa"/>
            <w:gridSpan w:val="2"/>
            <w:shd w:val="clear" w:color="auto" w:fill="auto"/>
          </w:tcPr>
          <w:p w14:paraId="156402B3"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R0280/C0030</w:t>
            </w:r>
          </w:p>
          <w:p w14:paraId="38C85B2E"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(C607)</w:t>
            </w:r>
          </w:p>
        </w:tc>
        <w:tc>
          <w:tcPr>
            <w:tcW w:w="2835" w:type="dxa"/>
            <w:shd w:val="clear" w:color="auto" w:fill="auto"/>
          </w:tcPr>
          <w:p w14:paraId="795EB87E"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Total deductions – tier 1 restricted</w:t>
            </w:r>
          </w:p>
        </w:tc>
        <w:tc>
          <w:tcPr>
            <w:tcW w:w="4536" w:type="dxa"/>
            <w:gridSpan w:val="2"/>
            <w:shd w:val="clear" w:color="auto" w:fill="auto"/>
          </w:tcPr>
          <w:p w14:paraId="41D8B03C" w14:textId="385F545B"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w:t>
            </w:r>
            <w:del w:id="285" w:author="Author">
              <w:r w:rsidRPr="00923EEB" w:rsidDel="00966224">
                <w:rPr>
                  <w:rFonts w:ascii="Times New Roman" w:hAnsi="Times New Roman" w:cs="Times New Roman"/>
                  <w:sz w:val="20"/>
                  <w:szCs w:val="20"/>
                </w:rPr>
                <w:delText>a total</w:delText>
              </w:r>
            </w:del>
            <w:ins w:id="286" w:author="Author">
              <w:r>
                <w:rPr>
                  <w:rFonts w:ascii="Times New Roman" w:hAnsi="Times New Roman" w:cs="Times New Roman"/>
                  <w:sz w:val="20"/>
                  <w:szCs w:val="20"/>
                </w:rPr>
                <w:t>the</w:t>
              </w:r>
            </w:ins>
            <w:r w:rsidRPr="00923EEB">
              <w:rPr>
                <w:rFonts w:ascii="Times New Roman" w:hAnsi="Times New Roman" w:cs="Times New Roman"/>
                <w:sz w:val="20"/>
                <w:szCs w:val="20"/>
              </w:rPr>
              <w:t xml:space="preserve"> amount of deductions from tier 1 restricted not included in the reconciliation reserves. </w:t>
            </w:r>
          </w:p>
          <w:p w14:paraId="30EDCE61" w14:textId="77777777" w:rsidR="00414E08" w:rsidRPr="00646A9F" w:rsidRDefault="00414E08" w:rsidP="000040C3">
            <w:pPr>
              <w:spacing w:after="0"/>
              <w:rPr>
                <w:rFonts w:ascii="Times New Roman" w:hAnsi="Times New Roman" w:cs="Times New Roman"/>
                <w:sz w:val="20"/>
                <w:szCs w:val="20"/>
              </w:rPr>
            </w:pPr>
          </w:p>
        </w:tc>
      </w:tr>
      <w:tr w:rsidR="00414E08" w:rsidRPr="00923EEB" w14:paraId="0E0FA5DC" w14:textId="77777777" w:rsidTr="00BE4A9C">
        <w:trPr>
          <w:trHeight w:val="669"/>
        </w:trPr>
        <w:tc>
          <w:tcPr>
            <w:tcW w:w="1843" w:type="dxa"/>
            <w:gridSpan w:val="2"/>
            <w:shd w:val="clear" w:color="auto" w:fill="auto"/>
          </w:tcPr>
          <w:p w14:paraId="3347DD04"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R0280/C0040</w:t>
            </w:r>
          </w:p>
          <w:p w14:paraId="66F6AC08"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(D607)</w:t>
            </w:r>
          </w:p>
        </w:tc>
        <w:tc>
          <w:tcPr>
            <w:tcW w:w="2835" w:type="dxa"/>
            <w:shd w:val="clear" w:color="auto" w:fill="auto"/>
          </w:tcPr>
          <w:p w14:paraId="203296FC"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Total deductions – tier 2</w:t>
            </w:r>
          </w:p>
        </w:tc>
        <w:tc>
          <w:tcPr>
            <w:tcW w:w="4536" w:type="dxa"/>
            <w:gridSpan w:val="2"/>
            <w:shd w:val="clear" w:color="auto" w:fill="auto"/>
          </w:tcPr>
          <w:p w14:paraId="4FD7007C" w14:textId="67B2692D" w:rsidR="00414E08" w:rsidRPr="00923EEB" w:rsidDel="001C72AE" w:rsidRDefault="00414E08">
            <w:pPr>
              <w:spacing w:after="0"/>
              <w:rPr>
                <w:del w:id="287" w:author="Author"/>
                <w:rFonts w:ascii="Times New Roman" w:hAnsi="Times New Roman" w:cs="Times New Roman"/>
                <w:sz w:val="20"/>
                <w:szCs w:val="20"/>
              </w:rPr>
            </w:pPr>
            <w:r w:rsidRPr="00923EEB">
              <w:rPr>
                <w:rFonts w:ascii="Times New Roman" w:hAnsi="Times New Roman" w:cs="Times New Roman"/>
                <w:sz w:val="20"/>
                <w:szCs w:val="20"/>
              </w:rPr>
              <w:t xml:space="preserve">This is </w:t>
            </w:r>
            <w:del w:id="288" w:author="Author">
              <w:r w:rsidRPr="00923EEB" w:rsidDel="00966224">
                <w:rPr>
                  <w:rFonts w:ascii="Times New Roman" w:hAnsi="Times New Roman" w:cs="Times New Roman"/>
                  <w:sz w:val="20"/>
                  <w:szCs w:val="20"/>
                </w:rPr>
                <w:delText>a total</w:delText>
              </w:r>
            </w:del>
            <w:ins w:id="289" w:author="Author">
              <w:r>
                <w:rPr>
                  <w:rFonts w:ascii="Times New Roman" w:hAnsi="Times New Roman" w:cs="Times New Roman"/>
                  <w:sz w:val="20"/>
                  <w:szCs w:val="20"/>
                </w:rPr>
                <w:t>the</w:t>
              </w:r>
            </w:ins>
            <w:r w:rsidRPr="00923EEB">
              <w:rPr>
                <w:rFonts w:ascii="Times New Roman" w:hAnsi="Times New Roman" w:cs="Times New Roman"/>
                <w:sz w:val="20"/>
                <w:szCs w:val="20"/>
              </w:rPr>
              <w:t xml:space="preserve"> amount of deductions from tier 2 not included in the reconciliation reserves. </w:t>
            </w:r>
          </w:p>
          <w:p w14:paraId="063A8512" w14:textId="77777777" w:rsidR="00414E08" w:rsidRPr="00923EEB" w:rsidRDefault="00414E08">
            <w:pPr>
              <w:spacing w:after="0"/>
              <w:rPr>
                <w:rFonts w:ascii="Times New Roman" w:hAnsi="Times New Roman" w:cs="Times New Roman"/>
                <w:sz w:val="20"/>
                <w:szCs w:val="20"/>
              </w:rPr>
            </w:pPr>
          </w:p>
        </w:tc>
      </w:tr>
      <w:tr w:rsidR="00414E08" w:rsidRPr="00923EEB" w14:paraId="69DC8E06" w14:textId="77777777" w:rsidTr="00BE4A9C">
        <w:trPr>
          <w:trHeight w:val="708"/>
        </w:trPr>
        <w:tc>
          <w:tcPr>
            <w:tcW w:w="1843" w:type="dxa"/>
            <w:gridSpan w:val="2"/>
            <w:shd w:val="clear" w:color="auto" w:fill="auto"/>
          </w:tcPr>
          <w:p w14:paraId="095AA3BF"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R0280/C0050</w:t>
            </w:r>
          </w:p>
          <w:p w14:paraId="75487A0D"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(E607)</w:t>
            </w:r>
          </w:p>
        </w:tc>
        <w:tc>
          <w:tcPr>
            <w:tcW w:w="2835" w:type="dxa"/>
            <w:shd w:val="clear" w:color="auto" w:fill="auto"/>
          </w:tcPr>
          <w:p w14:paraId="787F303E"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Total deductions – tier 3</w:t>
            </w:r>
          </w:p>
        </w:tc>
        <w:tc>
          <w:tcPr>
            <w:tcW w:w="4536" w:type="dxa"/>
            <w:gridSpan w:val="2"/>
            <w:shd w:val="clear" w:color="auto" w:fill="auto"/>
          </w:tcPr>
          <w:p w14:paraId="426AAD8A" w14:textId="4279BF36" w:rsidR="00414E08" w:rsidRPr="00923EEB" w:rsidDel="001C72AE" w:rsidRDefault="00414E08">
            <w:pPr>
              <w:spacing w:after="0"/>
              <w:rPr>
                <w:del w:id="290" w:author="Author"/>
                <w:rFonts w:ascii="Times New Roman" w:hAnsi="Times New Roman" w:cs="Times New Roman"/>
                <w:sz w:val="20"/>
                <w:szCs w:val="20"/>
              </w:rPr>
            </w:pPr>
            <w:r w:rsidRPr="00923EEB">
              <w:rPr>
                <w:rFonts w:ascii="Times New Roman" w:hAnsi="Times New Roman" w:cs="Times New Roman"/>
                <w:sz w:val="20"/>
                <w:szCs w:val="20"/>
              </w:rPr>
              <w:t xml:space="preserve">This is </w:t>
            </w:r>
            <w:del w:id="291" w:author="Author">
              <w:r w:rsidRPr="00923EEB" w:rsidDel="00966224">
                <w:rPr>
                  <w:rFonts w:ascii="Times New Roman" w:hAnsi="Times New Roman" w:cs="Times New Roman"/>
                  <w:sz w:val="20"/>
                  <w:szCs w:val="20"/>
                </w:rPr>
                <w:delText>a total</w:delText>
              </w:r>
            </w:del>
            <w:ins w:id="292" w:author="Author">
              <w:r>
                <w:rPr>
                  <w:rFonts w:ascii="Times New Roman" w:hAnsi="Times New Roman" w:cs="Times New Roman"/>
                  <w:sz w:val="20"/>
                  <w:szCs w:val="20"/>
                </w:rPr>
                <w:t>the</w:t>
              </w:r>
            </w:ins>
            <w:r w:rsidRPr="00923EEB">
              <w:rPr>
                <w:rFonts w:ascii="Times New Roman" w:hAnsi="Times New Roman" w:cs="Times New Roman"/>
                <w:sz w:val="20"/>
                <w:szCs w:val="20"/>
              </w:rPr>
              <w:t xml:space="preserve"> amount of deductions from tier 3 not included in the reconciliation reserves. </w:t>
            </w:r>
          </w:p>
          <w:p w14:paraId="11905A15" w14:textId="77777777" w:rsidR="00414E08" w:rsidRPr="00923EEB" w:rsidRDefault="00414E08">
            <w:pPr>
              <w:spacing w:after="0"/>
              <w:rPr>
                <w:rFonts w:ascii="Times New Roman" w:hAnsi="Times New Roman" w:cs="Times New Roman"/>
                <w:sz w:val="20"/>
                <w:szCs w:val="20"/>
              </w:rPr>
            </w:pPr>
          </w:p>
        </w:tc>
      </w:tr>
      <w:tr w:rsidR="00BB5306" w:rsidRPr="00C82502" w14:paraId="1C9DB542" w14:textId="77777777" w:rsidTr="002A59B2">
        <w:trPr>
          <w:gridAfter w:val="1"/>
          <w:wAfter w:w="7" w:type="dxa"/>
          <w:trHeight w:val="414"/>
          <w:ins w:id="293" w:author="Author"/>
        </w:trPr>
        <w:tc>
          <w:tcPr>
            <w:tcW w:w="9207" w:type="dxa"/>
            <w:gridSpan w:val="4"/>
            <w:shd w:val="clear" w:color="auto" w:fill="auto"/>
          </w:tcPr>
          <w:p w14:paraId="6746A7BC" w14:textId="77777777" w:rsidR="00BB5306" w:rsidRPr="00EA731B" w:rsidRDefault="00BB5306" w:rsidP="002A59B2">
            <w:pPr>
              <w:spacing w:before="120" w:after="120"/>
              <w:rPr>
                <w:ins w:id="294" w:author="Author"/>
                <w:rFonts w:ascii="Times New Roman" w:hAnsi="Times New Roman" w:cs="Times New Roman"/>
                <w:b/>
                <w:sz w:val="20"/>
                <w:szCs w:val="20"/>
              </w:rPr>
            </w:pPr>
            <w:ins w:id="295" w:author="Author">
              <w:r w:rsidRPr="00EA731B">
                <w:rPr>
                  <w:rFonts w:ascii="Times New Roman" w:hAnsi="Times New Roman" w:cs="Times New Roman"/>
                  <w:b/>
                  <w:sz w:val="20"/>
                  <w:szCs w:val="20"/>
                </w:rPr>
                <w:t>Total basic own funds after deductions</w:t>
              </w:r>
            </w:ins>
          </w:p>
        </w:tc>
      </w:tr>
      <w:tr w:rsidR="00414E08" w:rsidRPr="007B276A" w14:paraId="2B0A24E5" w14:textId="77777777" w:rsidTr="00BE4A9C">
        <w:trPr>
          <w:gridAfter w:val="1"/>
          <w:wAfter w:w="7" w:type="dxa"/>
          <w:trHeight w:val="728"/>
        </w:trPr>
        <w:tc>
          <w:tcPr>
            <w:tcW w:w="1843" w:type="dxa"/>
            <w:gridSpan w:val="2"/>
            <w:shd w:val="clear" w:color="auto" w:fill="auto"/>
          </w:tcPr>
          <w:p w14:paraId="72CF2EB6" w14:textId="0BE408A0"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R0290/C0010</w:t>
            </w:r>
          </w:p>
          <w:p w14:paraId="1140028B" w14:textId="4A869A9E" w:rsidR="00414E08" w:rsidRPr="00BE4A9C" w:rsidRDefault="00414E08" w:rsidP="003259D7">
            <w:pPr>
              <w:spacing w:after="0"/>
              <w:rPr>
                <w:rFonts w:ascii="Times New Roman" w:hAnsi="Times New Roman" w:cs="Times New Roman"/>
                <w:sz w:val="20"/>
                <w:szCs w:val="20"/>
              </w:rPr>
            </w:pPr>
            <w:r w:rsidRPr="00BE4A9C">
              <w:rPr>
                <w:rFonts w:ascii="Times New Roman" w:hAnsi="Times New Roman" w:cs="Times New Roman"/>
                <w:sz w:val="20"/>
                <w:szCs w:val="20"/>
              </w:rPr>
              <w:t>(A2</w:t>
            </w:r>
            <w:del w:id="296" w:author="Author">
              <w:r w:rsidRPr="00BE4A9C" w:rsidDel="003259D7">
                <w:rPr>
                  <w:rFonts w:ascii="Times New Roman" w:hAnsi="Times New Roman" w:cs="Times New Roman"/>
                  <w:sz w:val="20"/>
                  <w:szCs w:val="20"/>
                </w:rPr>
                <w:delText>0</w:delText>
              </w:r>
            </w:del>
            <w:ins w:id="297" w:author="Author">
              <w:r>
                <w:rPr>
                  <w:rFonts w:ascii="Times New Roman" w:hAnsi="Times New Roman" w:cs="Times New Roman"/>
                  <w:sz w:val="20"/>
                  <w:szCs w:val="20"/>
                </w:rPr>
                <w:t>1</w:t>
              </w:r>
            </w:ins>
            <w:r w:rsidRPr="00BE4A9C">
              <w:rPr>
                <w:rFonts w:ascii="Times New Roman" w:hAnsi="Times New Roman" w:cs="Times New Roman"/>
                <w:sz w:val="20"/>
                <w:szCs w:val="20"/>
              </w:rPr>
              <w:t>)</w:t>
            </w:r>
          </w:p>
        </w:tc>
        <w:tc>
          <w:tcPr>
            <w:tcW w:w="2835" w:type="dxa"/>
            <w:shd w:val="clear" w:color="auto" w:fill="auto"/>
            <w:hideMark/>
          </w:tcPr>
          <w:p w14:paraId="5FAE3CE0" w14:textId="113F44CF" w:rsidR="00414E08" w:rsidRPr="00BE4A9C" w:rsidRDefault="00414E08" w:rsidP="003E3E9B">
            <w:pPr>
              <w:rPr>
                <w:rFonts w:ascii="Times New Roman" w:hAnsi="Times New Roman" w:cs="Times New Roman"/>
                <w:sz w:val="20"/>
                <w:szCs w:val="20"/>
              </w:rPr>
            </w:pPr>
            <w:r w:rsidRPr="00BE4A9C">
              <w:rPr>
                <w:rFonts w:ascii="Times New Roman" w:hAnsi="Times New Roman" w:cs="Times New Roman"/>
                <w:sz w:val="20"/>
                <w:szCs w:val="20"/>
              </w:rPr>
              <w:t xml:space="preserve">Total basic own funds after deductions </w:t>
            </w:r>
          </w:p>
        </w:tc>
        <w:tc>
          <w:tcPr>
            <w:tcW w:w="4529" w:type="dxa"/>
            <w:shd w:val="clear" w:color="auto" w:fill="auto"/>
            <w:hideMark/>
          </w:tcPr>
          <w:p w14:paraId="0414BFAE" w14:textId="40B8C44D"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basic own fund items after deductions. </w:t>
            </w:r>
          </w:p>
        </w:tc>
      </w:tr>
      <w:tr w:rsidR="00414E08" w:rsidRPr="007B276A" w14:paraId="187112EF" w14:textId="77777777" w:rsidTr="005A1F89">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98" w:author="Author">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gridAfter w:val="1"/>
          <w:wAfter w:w="7" w:type="dxa"/>
          <w:trHeight w:val="881"/>
          <w:trPrChange w:id="299" w:author="Author">
            <w:trPr>
              <w:gridBefore w:val="3"/>
              <w:gridAfter w:val="1"/>
              <w:wAfter w:w="7" w:type="dxa"/>
              <w:trHeight w:val="872"/>
            </w:trPr>
          </w:trPrChange>
        </w:trPr>
        <w:tc>
          <w:tcPr>
            <w:tcW w:w="1843" w:type="dxa"/>
            <w:gridSpan w:val="2"/>
            <w:hideMark/>
            <w:tcPrChange w:id="300" w:author="Author">
              <w:tcPr>
                <w:tcW w:w="1843" w:type="dxa"/>
                <w:gridSpan w:val="3"/>
                <w:hideMark/>
              </w:tcPr>
            </w:tcPrChange>
          </w:tcPr>
          <w:p w14:paraId="3F361EE3" w14:textId="0B4F83A9"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R0290/C0020</w:t>
            </w:r>
          </w:p>
          <w:p w14:paraId="1A4BBF10" w14:textId="2DBD1FB6" w:rsidR="00414E08" w:rsidRPr="00BE4A9C" w:rsidRDefault="00414E08" w:rsidP="003259D7">
            <w:pPr>
              <w:spacing w:after="0"/>
              <w:rPr>
                <w:rFonts w:ascii="Times New Roman" w:hAnsi="Times New Roman" w:cs="Times New Roman"/>
                <w:sz w:val="20"/>
                <w:szCs w:val="20"/>
              </w:rPr>
            </w:pPr>
            <w:r w:rsidRPr="00BE4A9C">
              <w:rPr>
                <w:rFonts w:ascii="Times New Roman" w:hAnsi="Times New Roman" w:cs="Times New Roman"/>
                <w:sz w:val="20"/>
                <w:szCs w:val="20"/>
              </w:rPr>
              <w:t>(B2</w:t>
            </w:r>
            <w:del w:id="301" w:author="Author">
              <w:r w:rsidRPr="00BE4A9C" w:rsidDel="003259D7">
                <w:rPr>
                  <w:rFonts w:ascii="Times New Roman" w:hAnsi="Times New Roman" w:cs="Times New Roman"/>
                  <w:sz w:val="20"/>
                  <w:szCs w:val="20"/>
                </w:rPr>
                <w:delText>0</w:delText>
              </w:r>
            </w:del>
            <w:ins w:id="302" w:author="Author">
              <w:r>
                <w:rPr>
                  <w:rFonts w:ascii="Times New Roman" w:hAnsi="Times New Roman" w:cs="Times New Roman"/>
                  <w:sz w:val="20"/>
                  <w:szCs w:val="20"/>
                </w:rPr>
                <w:t>1</w:t>
              </w:r>
            </w:ins>
            <w:r w:rsidRPr="00BE4A9C">
              <w:rPr>
                <w:rFonts w:ascii="Times New Roman" w:hAnsi="Times New Roman" w:cs="Times New Roman"/>
                <w:sz w:val="20"/>
                <w:szCs w:val="20"/>
              </w:rPr>
              <w:t>)</w:t>
            </w:r>
          </w:p>
        </w:tc>
        <w:tc>
          <w:tcPr>
            <w:tcW w:w="2835" w:type="dxa"/>
            <w:hideMark/>
            <w:tcPrChange w:id="303" w:author="Author">
              <w:tcPr>
                <w:tcW w:w="2835" w:type="dxa"/>
                <w:gridSpan w:val="3"/>
                <w:hideMark/>
              </w:tcPr>
            </w:tcPrChange>
          </w:tcPr>
          <w:p w14:paraId="66ED7F0F" w14:textId="4D61A153" w:rsidR="00414E08" w:rsidRPr="00BE4A9C" w:rsidRDefault="00414E08" w:rsidP="00A72D02">
            <w:pPr>
              <w:rPr>
                <w:rFonts w:ascii="Times New Roman" w:hAnsi="Times New Roman" w:cs="Times New Roman"/>
                <w:sz w:val="20"/>
                <w:szCs w:val="20"/>
              </w:rPr>
            </w:pPr>
            <w:r w:rsidRPr="00BE4A9C">
              <w:rPr>
                <w:rFonts w:ascii="Times New Roman" w:hAnsi="Times New Roman" w:cs="Times New Roman"/>
                <w:sz w:val="20"/>
                <w:szCs w:val="20"/>
              </w:rPr>
              <w:t xml:space="preserve">Total basic own funds after deductions  – tier 1 unrestricted </w:t>
            </w:r>
          </w:p>
        </w:tc>
        <w:tc>
          <w:tcPr>
            <w:tcW w:w="4529" w:type="dxa"/>
            <w:hideMark/>
            <w:tcPrChange w:id="304" w:author="Author">
              <w:tcPr>
                <w:tcW w:w="4529" w:type="dxa"/>
                <w:gridSpan w:val="4"/>
                <w:hideMark/>
              </w:tcPr>
            </w:tcPrChange>
          </w:tcPr>
          <w:p w14:paraId="40304FC5" w14:textId="5B25A46D" w:rsidR="00414E08" w:rsidRPr="00BE4A9C" w:rsidRDefault="00414E08" w:rsidP="00966224">
            <w:pPr>
              <w:rPr>
                <w:rFonts w:ascii="Times New Roman" w:hAnsi="Times New Roman" w:cs="Times New Roman"/>
                <w:sz w:val="20"/>
                <w:szCs w:val="20"/>
              </w:rPr>
            </w:pPr>
            <w:r w:rsidRPr="00BE4A9C">
              <w:rPr>
                <w:rFonts w:ascii="Times New Roman" w:hAnsi="Times New Roman" w:cs="Times New Roman"/>
                <w:sz w:val="20"/>
                <w:szCs w:val="20"/>
              </w:rPr>
              <w:t xml:space="preserve">This is the </w:t>
            </w:r>
            <w:del w:id="305" w:author="Author">
              <w:r w:rsidRPr="00BE4A9C" w:rsidDel="00966224">
                <w:rPr>
                  <w:rFonts w:ascii="Times New Roman" w:hAnsi="Times New Roman" w:cs="Times New Roman"/>
                  <w:sz w:val="20"/>
                  <w:szCs w:val="20"/>
                </w:rPr>
                <w:delText xml:space="preserve">total </w:delText>
              </w:r>
            </w:del>
            <w:r w:rsidRPr="00BE4A9C">
              <w:rPr>
                <w:rFonts w:ascii="Times New Roman" w:hAnsi="Times New Roman" w:cs="Times New Roman"/>
                <w:sz w:val="20"/>
                <w:szCs w:val="20"/>
              </w:rPr>
              <w:t xml:space="preserve">amount of basic own fund items after deductions that meet the criteria for Tier 1 unrestricted items. </w:t>
            </w:r>
          </w:p>
        </w:tc>
      </w:tr>
      <w:tr w:rsidR="00414E08" w:rsidRPr="007B276A" w14:paraId="6D0A33A1" w14:textId="77777777" w:rsidTr="005A1F89">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06" w:author="Author">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gridAfter w:val="1"/>
          <w:wAfter w:w="7" w:type="dxa"/>
          <w:trHeight w:val="881"/>
          <w:trPrChange w:id="307" w:author="Author">
            <w:trPr>
              <w:gridBefore w:val="3"/>
              <w:gridAfter w:val="1"/>
              <w:wAfter w:w="7" w:type="dxa"/>
              <w:trHeight w:val="1020"/>
            </w:trPr>
          </w:trPrChange>
        </w:trPr>
        <w:tc>
          <w:tcPr>
            <w:tcW w:w="1843" w:type="dxa"/>
            <w:gridSpan w:val="2"/>
            <w:hideMark/>
            <w:tcPrChange w:id="308" w:author="Author">
              <w:tcPr>
                <w:tcW w:w="1843" w:type="dxa"/>
                <w:gridSpan w:val="3"/>
                <w:hideMark/>
              </w:tcPr>
            </w:tcPrChange>
          </w:tcPr>
          <w:p w14:paraId="44F0108C" w14:textId="676A7470"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R0290/C0030</w:t>
            </w:r>
          </w:p>
          <w:p w14:paraId="48B7ADC4" w14:textId="4B76595D"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(B2</w:t>
            </w:r>
            <w:ins w:id="309" w:author="Author">
              <w:r>
                <w:rPr>
                  <w:rFonts w:ascii="Times New Roman" w:hAnsi="Times New Roman" w:cs="Times New Roman"/>
                  <w:sz w:val="20"/>
                  <w:szCs w:val="20"/>
                </w:rPr>
                <w:t>1</w:t>
              </w:r>
            </w:ins>
            <w:del w:id="310" w:author="Author">
              <w:r w:rsidRPr="00BE4A9C" w:rsidDel="003259D7">
                <w:rPr>
                  <w:rFonts w:ascii="Times New Roman" w:hAnsi="Times New Roman" w:cs="Times New Roman"/>
                  <w:sz w:val="20"/>
                  <w:szCs w:val="20"/>
                </w:rPr>
                <w:delText>0</w:delText>
              </w:r>
            </w:del>
            <w:r w:rsidRPr="00BE4A9C">
              <w:rPr>
                <w:rFonts w:ascii="Times New Roman" w:hAnsi="Times New Roman" w:cs="Times New Roman"/>
                <w:sz w:val="20"/>
                <w:szCs w:val="20"/>
              </w:rPr>
              <w:t>A)</w:t>
            </w:r>
          </w:p>
        </w:tc>
        <w:tc>
          <w:tcPr>
            <w:tcW w:w="2835" w:type="dxa"/>
            <w:hideMark/>
            <w:tcPrChange w:id="311" w:author="Author">
              <w:tcPr>
                <w:tcW w:w="2835" w:type="dxa"/>
                <w:gridSpan w:val="3"/>
                <w:hideMark/>
              </w:tcPr>
            </w:tcPrChange>
          </w:tcPr>
          <w:p w14:paraId="4992090D" w14:textId="5B2F7BDA" w:rsidR="00414E08" w:rsidRPr="00BE4A9C" w:rsidRDefault="00414E08" w:rsidP="00A72D02">
            <w:pPr>
              <w:rPr>
                <w:rFonts w:ascii="Times New Roman" w:hAnsi="Times New Roman" w:cs="Times New Roman"/>
                <w:sz w:val="20"/>
                <w:szCs w:val="20"/>
              </w:rPr>
            </w:pPr>
            <w:r w:rsidRPr="00BE4A9C">
              <w:rPr>
                <w:rFonts w:ascii="Times New Roman" w:hAnsi="Times New Roman" w:cs="Times New Roman"/>
                <w:sz w:val="20"/>
                <w:szCs w:val="20"/>
              </w:rPr>
              <w:t xml:space="preserve">Total basic own funds after deductions – tier 1 restricted </w:t>
            </w:r>
          </w:p>
        </w:tc>
        <w:tc>
          <w:tcPr>
            <w:tcW w:w="4529" w:type="dxa"/>
            <w:hideMark/>
            <w:tcPrChange w:id="312" w:author="Author">
              <w:tcPr>
                <w:tcW w:w="4529" w:type="dxa"/>
                <w:gridSpan w:val="4"/>
                <w:hideMark/>
              </w:tcPr>
            </w:tcPrChange>
          </w:tcPr>
          <w:p w14:paraId="02721131" w14:textId="4E21D50B" w:rsidR="00414E08" w:rsidRPr="00BE4A9C" w:rsidRDefault="00414E08" w:rsidP="00966224">
            <w:pPr>
              <w:rPr>
                <w:rFonts w:ascii="Times New Roman" w:hAnsi="Times New Roman" w:cs="Times New Roman"/>
                <w:sz w:val="20"/>
                <w:szCs w:val="20"/>
              </w:rPr>
            </w:pPr>
            <w:r w:rsidRPr="00BE4A9C">
              <w:rPr>
                <w:rFonts w:ascii="Times New Roman" w:hAnsi="Times New Roman" w:cs="Times New Roman"/>
                <w:sz w:val="20"/>
                <w:szCs w:val="20"/>
              </w:rPr>
              <w:t xml:space="preserve">This is the </w:t>
            </w:r>
            <w:del w:id="313" w:author="Author">
              <w:r w:rsidRPr="00BE4A9C" w:rsidDel="00966224">
                <w:rPr>
                  <w:rFonts w:ascii="Times New Roman" w:hAnsi="Times New Roman" w:cs="Times New Roman"/>
                  <w:sz w:val="20"/>
                  <w:szCs w:val="20"/>
                </w:rPr>
                <w:delText xml:space="preserve">total </w:delText>
              </w:r>
            </w:del>
            <w:r w:rsidRPr="00BE4A9C">
              <w:rPr>
                <w:rFonts w:ascii="Times New Roman" w:hAnsi="Times New Roman" w:cs="Times New Roman"/>
                <w:sz w:val="20"/>
                <w:szCs w:val="20"/>
              </w:rPr>
              <w:t>amount of basic own fund items after adjustments that meet the criteria for Tier 1 restricted items.</w:t>
            </w:r>
          </w:p>
        </w:tc>
      </w:tr>
      <w:tr w:rsidR="00414E08" w:rsidRPr="007B276A" w14:paraId="07747CFE" w14:textId="77777777" w:rsidTr="00BE4A9C">
        <w:trPr>
          <w:gridAfter w:val="1"/>
          <w:wAfter w:w="7" w:type="dxa"/>
          <w:trHeight w:val="673"/>
        </w:trPr>
        <w:tc>
          <w:tcPr>
            <w:tcW w:w="1843" w:type="dxa"/>
            <w:gridSpan w:val="2"/>
            <w:tcBorders>
              <w:bottom w:val="single" w:sz="4" w:space="0" w:color="auto"/>
            </w:tcBorders>
            <w:hideMark/>
          </w:tcPr>
          <w:p w14:paraId="3B6B957C" w14:textId="7C62D7AF"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R0290/C0040</w:t>
            </w:r>
          </w:p>
          <w:p w14:paraId="2952997A" w14:textId="164F333B"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(C2</w:t>
            </w:r>
            <w:ins w:id="314" w:author="Author">
              <w:r>
                <w:rPr>
                  <w:rFonts w:ascii="Times New Roman" w:hAnsi="Times New Roman" w:cs="Times New Roman"/>
                  <w:sz w:val="20"/>
                  <w:szCs w:val="20"/>
                </w:rPr>
                <w:t>1</w:t>
              </w:r>
            </w:ins>
            <w:del w:id="315" w:author="Author">
              <w:r w:rsidRPr="00BE4A9C" w:rsidDel="003259D7">
                <w:rPr>
                  <w:rFonts w:ascii="Times New Roman" w:hAnsi="Times New Roman" w:cs="Times New Roman"/>
                  <w:sz w:val="20"/>
                  <w:szCs w:val="20"/>
                </w:rPr>
                <w:delText>0</w:delText>
              </w:r>
            </w:del>
            <w:r w:rsidRPr="00BE4A9C">
              <w:rPr>
                <w:rFonts w:ascii="Times New Roman" w:hAnsi="Times New Roman" w:cs="Times New Roman"/>
                <w:sz w:val="20"/>
                <w:szCs w:val="20"/>
              </w:rPr>
              <w:t>)</w:t>
            </w:r>
          </w:p>
        </w:tc>
        <w:tc>
          <w:tcPr>
            <w:tcW w:w="2835" w:type="dxa"/>
            <w:tcBorders>
              <w:bottom w:val="single" w:sz="4" w:space="0" w:color="auto"/>
            </w:tcBorders>
            <w:hideMark/>
          </w:tcPr>
          <w:p w14:paraId="60D6B895" w14:textId="56476743" w:rsidR="00414E08" w:rsidRPr="00BE4A9C" w:rsidRDefault="00414E08" w:rsidP="00A72D02">
            <w:pPr>
              <w:rPr>
                <w:rFonts w:ascii="Times New Roman" w:hAnsi="Times New Roman" w:cs="Times New Roman"/>
                <w:sz w:val="20"/>
                <w:szCs w:val="20"/>
              </w:rPr>
            </w:pPr>
            <w:r w:rsidRPr="00BE4A9C">
              <w:rPr>
                <w:rFonts w:ascii="Times New Roman" w:hAnsi="Times New Roman" w:cs="Times New Roman"/>
                <w:sz w:val="20"/>
                <w:szCs w:val="20"/>
              </w:rPr>
              <w:t>Total basic own funds after deductions – tier 2</w:t>
            </w:r>
          </w:p>
        </w:tc>
        <w:tc>
          <w:tcPr>
            <w:tcW w:w="4529" w:type="dxa"/>
            <w:tcBorders>
              <w:bottom w:val="single" w:sz="4" w:space="0" w:color="auto"/>
            </w:tcBorders>
            <w:hideMark/>
          </w:tcPr>
          <w:p w14:paraId="28740F1C" w14:textId="3F977EEA" w:rsidR="00414E08" w:rsidRPr="00BE4A9C" w:rsidRDefault="00414E08" w:rsidP="00966224">
            <w:pPr>
              <w:rPr>
                <w:rFonts w:ascii="Times New Roman" w:hAnsi="Times New Roman" w:cs="Times New Roman"/>
                <w:sz w:val="20"/>
                <w:szCs w:val="20"/>
              </w:rPr>
            </w:pPr>
            <w:r w:rsidRPr="00BE4A9C">
              <w:rPr>
                <w:rFonts w:ascii="Times New Roman" w:hAnsi="Times New Roman" w:cs="Times New Roman"/>
                <w:sz w:val="20"/>
                <w:szCs w:val="20"/>
              </w:rPr>
              <w:t xml:space="preserve">This is the </w:t>
            </w:r>
            <w:del w:id="316" w:author="Author">
              <w:r w:rsidRPr="00BE4A9C" w:rsidDel="00966224">
                <w:rPr>
                  <w:rFonts w:ascii="Times New Roman" w:hAnsi="Times New Roman" w:cs="Times New Roman"/>
                  <w:sz w:val="20"/>
                  <w:szCs w:val="20"/>
                </w:rPr>
                <w:delText xml:space="preserve">total </w:delText>
              </w:r>
            </w:del>
            <w:r w:rsidRPr="00BE4A9C">
              <w:rPr>
                <w:rFonts w:ascii="Times New Roman" w:hAnsi="Times New Roman" w:cs="Times New Roman"/>
                <w:sz w:val="20"/>
                <w:szCs w:val="20"/>
              </w:rPr>
              <w:t xml:space="preserve">amount of basic own fund items after adjustments that meet the criteria for Tier 2. </w:t>
            </w:r>
          </w:p>
        </w:tc>
      </w:tr>
      <w:tr w:rsidR="00414E08" w:rsidRPr="007B276A" w14:paraId="45BCB04F" w14:textId="77777777" w:rsidTr="00BE4A9C">
        <w:trPr>
          <w:gridAfter w:val="1"/>
          <w:wAfter w:w="7" w:type="dxa"/>
          <w:trHeight w:val="657"/>
        </w:trPr>
        <w:tc>
          <w:tcPr>
            <w:tcW w:w="1843" w:type="dxa"/>
            <w:gridSpan w:val="2"/>
            <w:tcBorders>
              <w:bottom w:val="single" w:sz="4" w:space="0" w:color="auto"/>
            </w:tcBorders>
            <w:hideMark/>
          </w:tcPr>
          <w:p w14:paraId="1AEBCB42" w14:textId="5E5BBB46"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R0290/C0050</w:t>
            </w:r>
          </w:p>
          <w:p w14:paraId="62E1522E" w14:textId="776D2E3B"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(D2</w:t>
            </w:r>
            <w:ins w:id="317" w:author="Author">
              <w:r>
                <w:rPr>
                  <w:rFonts w:ascii="Times New Roman" w:hAnsi="Times New Roman" w:cs="Times New Roman"/>
                  <w:sz w:val="20"/>
                  <w:szCs w:val="20"/>
                </w:rPr>
                <w:t>1</w:t>
              </w:r>
            </w:ins>
            <w:del w:id="318" w:author="Author">
              <w:r w:rsidRPr="00BE4A9C" w:rsidDel="003259D7">
                <w:rPr>
                  <w:rFonts w:ascii="Times New Roman" w:hAnsi="Times New Roman" w:cs="Times New Roman"/>
                  <w:sz w:val="20"/>
                  <w:szCs w:val="20"/>
                </w:rPr>
                <w:delText>0</w:delText>
              </w:r>
            </w:del>
            <w:r w:rsidRPr="00BE4A9C">
              <w:rPr>
                <w:rFonts w:ascii="Times New Roman" w:hAnsi="Times New Roman" w:cs="Times New Roman"/>
                <w:sz w:val="20"/>
                <w:szCs w:val="20"/>
              </w:rPr>
              <w:t>)</w:t>
            </w:r>
          </w:p>
        </w:tc>
        <w:tc>
          <w:tcPr>
            <w:tcW w:w="2835" w:type="dxa"/>
            <w:tcBorders>
              <w:bottom w:val="single" w:sz="4" w:space="0" w:color="auto"/>
            </w:tcBorders>
            <w:hideMark/>
          </w:tcPr>
          <w:p w14:paraId="791A992E" w14:textId="428FBD30" w:rsidR="00414E08" w:rsidRPr="00BE4A9C" w:rsidRDefault="00414E08" w:rsidP="00A72D02">
            <w:pPr>
              <w:rPr>
                <w:rFonts w:ascii="Times New Roman" w:hAnsi="Times New Roman" w:cs="Times New Roman"/>
                <w:sz w:val="20"/>
                <w:szCs w:val="20"/>
              </w:rPr>
            </w:pPr>
            <w:r w:rsidRPr="00BE4A9C">
              <w:rPr>
                <w:rFonts w:ascii="Times New Roman" w:hAnsi="Times New Roman" w:cs="Times New Roman"/>
                <w:sz w:val="20"/>
                <w:szCs w:val="20"/>
              </w:rPr>
              <w:t>Total basic own funds after deductions – tier 3</w:t>
            </w:r>
          </w:p>
        </w:tc>
        <w:tc>
          <w:tcPr>
            <w:tcW w:w="4529" w:type="dxa"/>
            <w:tcBorders>
              <w:bottom w:val="single" w:sz="4" w:space="0" w:color="auto"/>
            </w:tcBorders>
            <w:hideMark/>
          </w:tcPr>
          <w:p w14:paraId="0C737E30" w14:textId="6B72C6FE" w:rsidR="00414E08" w:rsidRPr="00BE4A9C" w:rsidRDefault="00414E08" w:rsidP="00966224">
            <w:pPr>
              <w:rPr>
                <w:rFonts w:ascii="Times New Roman" w:hAnsi="Times New Roman" w:cs="Times New Roman"/>
                <w:sz w:val="20"/>
                <w:szCs w:val="20"/>
              </w:rPr>
            </w:pPr>
            <w:r w:rsidRPr="00BE4A9C">
              <w:rPr>
                <w:rFonts w:ascii="Times New Roman" w:hAnsi="Times New Roman" w:cs="Times New Roman"/>
                <w:sz w:val="20"/>
                <w:szCs w:val="20"/>
              </w:rPr>
              <w:t xml:space="preserve">This is the </w:t>
            </w:r>
            <w:del w:id="319" w:author="Author">
              <w:r w:rsidRPr="00BE4A9C" w:rsidDel="00966224">
                <w:rPr>
                  <w:rFonts w:ascii="Times New Roman" w:hAnsi="Times New Roman" w:cs="Times New Roman"/>
                  <w:sz w:val="20"/>
                  <w:szCs w:val="20"/>
                </w:rPr>
                <w:delText xml:space="preserve">total </w:delText>
              </w:r>
            </w:del>
            <w:r w:rsidRPr="00BE4A9C">
              <w:rPr>
                <w:rFonts w:ascii="Times New Roman" w:hAnsi="Times New Roman" w:cs="Times New Roman"/>
                <w:sz w:val="20"/>
                <w:szCs w:val="20"/>
              </w:rPr>
              <w:t>amount of basic own fund items after adjustments that meet the criteria for Tier 3.</w:t>
            </w:r>
          </w:p>
        </w:tc>
      </w:tr>
      <w:tr w:rsidR="00414E08" w:rsidRPr="007B276A" w14:paraId="179F7041" w14:textId="77777777" w:rsidTr="00BE4A9C">
        <w:trPr>
          <w:gridAfter w:val="1"/>
          <w:wAfter w:w="7" w:type="dxa"/>
          <w:trHeight w:val="457"/>
        </w:trPr>
        <w:tc>
          <w:tcPr>
            <w:tcW w:w="9207" w:type="dxa"/>
            <w:gridSpan w:val="4"/>
            <w:tcBorders>
              <w:top w:val="single" w:sz="4" w:space="0" w:color="auto"/>
              <w:left w:val="nil"/>
              <w:bottom w:val="single" w:sz="4" w:space="0" w:color="auto"/>
              <w:right w:val="nil"/>
            </w:tcBorders>
            <w:vAlign w:val="center"/>
            <w:hideMark/>
          </w:tcPr>
          <w:p w14:paraId="5CB7F0D8" w14:textId="53A9489E" w:rsidR="00414E08" w:rsidRPr="00BE4A9C" w:rsidRDefault="00414E08" w:rsidP="00BE4A9C">
            <w:pPr>
              <w:spacing w:before="120" w:after="120"/>
              <w:rPr>
                <w:rFonts w:ascii="Times New Roman" w:hAnsi="Times New Roman" w:cs="Times New Roman"/>
                <w:sz w:val="20"/>
                <w:szCs w:val="20"/>
              </w:rPr>
            </w:pPr>
            <w:del w:id="320" w:author="Author">
              <w:r w:rsidRPr="00BE4A9C" w:rsidDel="001C72AE">
                <w:rPr>
                  <w:rFonts w:ascii="Times New Roman" w:hAnsi="Times New Roman" w:cs="Times New Roman"/>
                  <w:sz w:val="20"/>
                  <w:szCs w:val="20"/>
                </w:rPr>
                <w:delText> </w:delText>
              </w:r>
            </w:del>
            <w:r w:rsidRPr="00D800AF">
              <w:rPr>
                <w:rFonts w:ascii="Times New Roman" w:hAnsi="Times New Roman" w:cs="Times New Roman"/>
                <w:b/>
                <w:bCs/>
                <w:sz w:val="20"/>
                <w:szCs w:val="20"/>
              </w:rPr>
              <w:t>Ancillary own funds</w:t>
            </w:r>
          </w:p>
        </w:tc>
      </w:tr>
      <w:tr w:rsidR="00414E08" w:rsidRPr="007B276A" w14:paraId="3B933E3A" w14:textId="77777777" w:rsidTr="00BE4A9C">
        <w:trPr>
          <w:gridAfter w:val="1"/>
          <w:wAfter w:w="7" w:type="dxa"/>
          <w:trHeight w:val="1020"/>
        </w:trPr>
        <w:tc>
          <w:tcPr>
            <w:tcW w:w="1843" w:type="dxa"/>
            <w:gridSpan w:val="2"/>
            <w:tcBorders>
              <w:top w:val="single" w:sz="4" w:space="0" w:color="auto"/>
            </w:tcBorders>
            <w:hideMark/>
          </w:tcPr>
          <w:p w14:paraId="5AA222A9" w14:textId="65C00A6F"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R0300/C0010</w:t>
            </w:r>
          </w:p>
          <w:p w14:paraId="19189E50" w14:textId="77777777"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(A33)</w:t>
            </w:r>
          </w:p>
        </w:tc>
        <w:tc>
          <w:tcPr>
            <w:tcW w:w="2835" w:type="dxa"/>
            <w:tcBorders>
              <w:top w:val="single" w:sz="4" w:space="0" w:color="auto"/>
            </w:tcBorders>
            <w:hideMark/>
          </w:tcPr>
          <w:p w14:paraId="607E32A2" w14:textId="77777777"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Unpaid and uncalled ordinary share capital callable on demand – total</w:t>
            </w:r>
          </w:p>
        </w:tc>
        <w:tc>
          <w:tcPr>
            <w:tcW w:w="4529" w:type="dxa"/>
            <w:tcBorders>
              <w:top w:val="single" w:sz="4" w:space="0" w:color="auto"/>
            </w:tcBorders>
            <w:hideMark/>
          </w:tcPr>
          <w:p w14:paraId="64696D4E" w14:textId="66D2A276"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issued ordinary share capital that has not been called up or paid up but that is callable on demand. </w:t>
            </w:r>
          </w:p>
        </w:tc>
      </w:tr>
      <w:tr w:rsidR="00414E08" w:rsidRPr="007B276A" w14:paraId="0032EAE5" w14:textId="77777777" w:rsidTr="00BE4A9C">
        <w:trPr>
          <w:gridAfter w:val="1"/>
          <w:wAfter w:w="7" w:type="dxa"/>
          <w:trHeight w:val="1020"/>
        </w:trPr>
        <w:tc>
          <w:tcPr>
            <w:tcW w:w="1843" w:type="dxa"/>
            <w:gridSpan w:val="2"/>
            <w:hideMark/>
          </w:tcPr>
          <w:p w14:paraId="1AC6F856" w14:textId="39AF7A76"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R0300/C0040</w:t>
            </w:r>
          </w:p>
          <w:p w14:paraId="5E31B6BC" w14:textId="77777777"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(C33)</w:t>
            </w:r>
          </w:p>
        </w:tc>
        <w:tc>
          <w:tcPr>
            <w:tcW w:w="2835" w:type="dxa"/>
            <w:hideMark/>
          </w:tcPr>
          <w:p w14:paraId="343C2CAE" w14:textId="77777777"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Unpaid and uncalled ordinary share capital callable on demand – tier 2</w:t>
            </w:r>
          </w:p>
        </w:tc>
        <w:tc>
          <w:tcPr>
            <w:tcW w:w="4529" w:type="dxa"/>
            <w:hideMark/>
          </w:tcPr>
          <w:p w14:paraId="038AD5A6" w14:textId="5EFD65A6" w:rsidR="00414E08" w:rsidRPr="00BE4A9C" w:rsidRDefault="00414E08" w:rsidP="00966224">
            <w:pPr>
              <w:rPr>
                <w:rFonts w:ascii="Times New Roman" w:hAnsi="Times New Roman" w:cs="Times New Roman"/>
                <w:sz w:val="20"/>
                <w:szCs w:val="20"/>
              </w:rPr>
            </w:pPr>
            <w:r w:rsidRPr="00BE4A9C">
              <w:rPr>
                <w:rFonts w:ascii="Times New Roman" w:hAnsi="Times New Roman" w:cs="Times New Roman"/>
                <w:sz w:val="20"/>
                <w:szCs w:val="20"/>
              </w:rPr>
              <w:t xml:space="preserve">This is the </w:t>
            </w:r>
            <w:del w:id="321" w:author="Author">
              <w:r w:rsidRPr="00BE4A9C" w:rsidDel="00966224">
                <w:rPr>
                  <w:rFonts w:ascii="Times New Roman" w:hAnsi="Times New Roman" w:cs="Times New Roman"/>
                  <w:sz w:val="20"/>
                  <w:szCs w:val="20"/>
                </w:rPr>
                <w:delText xml:space="preserve">total </w:delText>
              </w:r>
            </w:del>
            <w:r w:rsidRPr="00BE4A9C">
              <w:rPr>
                <w:rFonts w:ascii="Times New Roman" w:hAnsi="Times New Roman" w:cs="Times New Roman"/>
                <w:sz w:val="20"/>
                <w:szCs w:val="20"/>
              </w:rPr>
              <w:t>amount of issued ordinary share capital that has not been called up or paid up but that is callable on demand that meet the criteria for Tier 2.</w:t>
            </w:r>
          </w:p>
        </w:tc>
      </w:tr>
      <w:tr w:rsidR="00414E08" w:rsidRPr="007B276A" w14:paraId="00505D86" w14:textId="77777777" w:rsidTr="00BE4A9C">
        <w:trPr>
          <w:gridAfter w:val="1"/>
          <w:wAfter w:w="7" w:type="dxa"/>
          <w:trHeight w:val="1515"/>
        </w:trPr>
        <w:tc>
          <w:tcPr>
            <w:tcW w:w="1843" w:type="dxa"/>
            <w:gridSpan w:val="2"/>
            <w:hideMark/>
          </w:tcPr>
          <w:p w14:paraId="3C69FF66" w14:textId="27856771"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R0310/C0010</w:t>
            </w:r>
          </w:p>
          <w:p w14:paraId="4977CC57" w14:textId="77777777"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(A34)</w:t>
            </w:r>
          </w:p>
        </w:tc>
        <w:tc>
          <w:tcPr>
            <w:tcW w:w="2835" w:type="dxa"/>
            <w:hideMark/>
          </w:tcPr>
          <w:p w14:paraId="13E6F721" w14:textId="3AE1ACE3" w:rsidR="00414E08" w:rsidRPr="00BE4A9C" w:rsidRDefault="00414E08" w:rsidP="00133345">
            <w:pPr>
              <w:rPr>
                <w:rFonts w:ascii="Times New Roman" w:hAnsi="Times New Roman" w:cs="Times New Roman"/>
                <w:sz w:val="20"/>
                <w:szCs w:val="20"/>
              </w:rPr>
            </w:pPr>
            <w:r w:rsidRPr="00BE4A9C">
              <w:rPr>
                <w:rFonts w:ascii="Times New Roman" w:hAnsi="Times New Roman" w:cs="Times New Roman"/>
                <w:sz w:val="20"/>
                <w:szCs w:val="20"/>
              </w:rPr>
              <w:t>Unpaid and uncalled initial funds, members' contributions or the equivalent basic own fund item for mutual and mutual - type undertakings, callable on demand-total</w:t>
            </w:r>
          </w:p>
        </w:tc>
        <w:tc>
          <w:tcPr>
            <w:tcW w:w="4529" w:type="dxa"/>
            <w:hideMark/>
          </w:tcPr>
          <w:p w14:paraId="1EA37872" w14:textId="577972DF"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initial funds, members' contributions or the equivalent basic own fund item for mutual and mutual-type undertakings that has not been called up or paid up but that is callable on demand. </w:t>
            </w:r>
            <w:r w:rsidRPr="00BE4A9C">
              <w:rPr>
                <w:rFonts w:ascii="Times New Roman" w:hAnsi="Times New Roman" w:cs="Times New Roman"/>
                <w:sz w:val="20"/>
                <w:szCs w:val="20"/>
              </w:rPr>
              <w:br/>
            </w:r>
          </w:p>
        </w:tc>
      </w:tr>
      <w:tr w:rsidR="00414E08" w:rsidRPr="007B276A" w14:paraId="68BAC04C" w14:textId="77777777" w:rsidTr="00BE4A9C">
        <w:trPr>
          <w:gridAfter w:val="1"/>
          <w:wAfter w:w="7" w:type="dxa"/>
          <w:trHeight w:val="1710"/>
        </w:trPr>
        <w:tc>
          <w:tcPr>
            <w:tcW w:w="1843" w:type="dxa"/>
            <w:gridSpan w:val="2"/>
            <w:hideMark/>
          </w:tcPr>
          <w:p w14:paraId="26208252" w14:textId="6938BD62"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R0310/C0040</w:t>
            </w:r>
          </w:p>
          <w:p w14:paraId="483456D0" w14:textId="77777777"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(C34)</w:t>
            </w:r>
          </w:p>
        </w:tc>
        <w:tc>
          <w:tcPr>
            <w:tcW w:w="2835" w:type="dxa"/>
            <w:hideMark/>
          </w:tcPr>
          <w:p w14:paraId="1AF33551" w14:textId="146F06D4" w:rsidR="00414E08" w:rsidRPr="00BE4A9C" w:rsidRDefault="00414E08" w:rsidP="00133345">
            <w:pPr>
              <w:rPr>
                <w:rFonts w:ascii="Times New Roman" w:hAnsi="Times New Roman" w:cs="Times New Roman"/>
                <w:sz w:val="20"/>
                <w:szCs w:val="20"/>
              </w:rPr>
            </w:pPr>
            <w:r w:rsidRPr="00BE4A9C">
              <w:rPr>
                <w:rFonts w:ascii="Times New Roman" w:hAnsi="Times New Roman" w:cs="Times New Roman"/>
                <w:sz w:val="20"/>
                <w:szCs w:val="20"/>
              </w:rPr>
              <w:t>Unpaid and uncalled initial funds, members' contributions or the equivalent basic own fund item for mutual and mutual-type undertakings, callable on demand – tier 2</w:t>
            </w:r>
          </w:p>
        </w:tc>
        <w:tc>
          <w:tcPr>
            <w:tcW w:w="4529" w:type="dxa"/>
            <w:hideMark/>
          </w:tcPr>
          <w:p w14:paraId="7F513066" w14:textId="3A317303" w:rsidR="00414E08" w:rsidRPr="00BE4A9C" w:rsidRDefault="00414E08" w:rsidP="00966224">
            <w:pPr>
              <w:rPr>
                <w:rFonts w:ascii="Times New Roman" w:hAnsi="Times New Roman" w:cs="Times New Roman"/>
                <w:sz w:val="20"/>
                <w:szCs w:val="20"/>
              </w:rPr>
            </w:pPr>
            <w:r w:rsidRPr="00BE4A9C">
              <w:rPr>
                <w:rFonts w:ascii="Times New Roman" w:hAnsi="Times New Roman" w:cs="Times New Roman"/>
                <w:sz w:val="20"/>
                <w:szCs w:val="20"/>
              </w:rPr>
              <w:t xml:space="preserve">This is the </w:t>
            </w:r>
            <w:del w:id="322" w:author="Author">
              <w:r w:rsidRPr="00BE4A9C" w:rsidDel="00966224">
                <w:rPr>
                  <w:rFonts w:ascii="Times New Roman" w:hAnsi="Times New Roman" w:cs="Times New Roman"/>
                  <w:sz w:val="20"/>
                  <w:szCs w:val="20"/>
                </w:rPr>
                <w:delText xml:space="preserve">total </w:delText>
              </w:r>
            </w:del>
            <w:r w:rsidRPr="00BE4A9C">
              <w:rPr>
                <w:rFonts w:ascii="Times New Roman" w:hAnsi="Times New Roman" w:cs="Times New Roman"/>
                <w:sz w:val="20"/>
                <w:szCs w:val="20"/>
              </w:rPr>
              <w:t>amount of initial funds, members' contributions or the equivalent basic own fund item for mutual and mutual-type undertakings that has not been called up or paid up but that is callable on demand that meet the criteria for Tier 2.</w:t>
            </w:r>
          </w:p>
        </w:tc>
      </w:tr>
      <w:tr w:rsidR="00414E08" w:rsidRPr="007B276A" w14:paraId="3B52378D" w14:textId="77777777" w:rsidTr="00BE4A9C">
        <w:trPr>
          <w:gridAfter w:val="1"/>
          <w:wAfter w:w="7" w:type="dxa"/>
          <w:trHeight w:val="949"/>
        </w:trPr>
        <w:tc>
          <w:tcPr>
            <w:tcW w:w="1843" w:type="dxa"/>
            <w:gridSpan w:val="2"/>
            <w:hideMark/>
          </w:tcPr>
          <w:p w14:paraId="5F701E91" w14:textId="0890479B"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R0320/C0010</w:t>
            </w:r>
          </w:p>
          <w:p w14:paraId="6B517D49" w14:textId="77777777"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(A35)</w:t>
            </w:r>
          </w:p>
        </w:tc>
        <w:tc>
          <w:tcPr>
            <w:tcW w:w="2835" w:type="dxa"/>
            <w:hideMark/>
          </w:tcPr>
          <w:p w14:paraId="304046D7" w14:textId="77777777"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Unpaid and uncalled preference shares callable on demand - total</w:t>
            </w:r>
          </w:p>
        </w:tc>
        <w:tc>
          <w:tcPr>
            <w:tcW w:w="4529" w:type="dxa"/>
            <w:hideMark/>
          </w:tcPr>
          <w:p w14:paraId="2CEA808C" w14:textId="4F5857F3"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This is the total amount of preference shares that have not been called up or paid up but that are callable on demand.</w:t>
            </w:r>
          </w:p>
        </w:tc>
      </w:tr>
      <w:tr w:rsidR="00414E08" w:rsidRPr="007B276A" w14:paraId="400E281E" w14:textId="77777777" w:rsidTr="00BE4A9C">
        <w:trPr>
          <w:gridAfter w:val="1"/>
          <w:wAfter w:w="7" w:type="dxa"/>
          <w:trHeight w:val="949"/>
        </w:trPr>
        <w:tc>
          <w:tcPr>
            <w:tcW w:w="1843" w:type="dxa"/>
            <w:gridSpan w:val="2"/>
            <w:hideMark/>
          </w:tcPr>
          <w:p w14:paraId="5C29FB01" w14:textId="0B32D5AE"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R0320/C0040</w:t>
            </w:r>
          </w:p>
          <w:p w14:paraId="518F4CF3" w14:textId="77777777"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(C35)</w:t>
            </w:r>
          </w:p>
        </w:tc>
        <w:tc>
          <w:tcPr>
            <w:tcW w:w="2835" w:type="dxa"/>
            <w:hideMark/>
          </w:tcPr>
          <w:p w14:paraId="0187DC39" w14:textId="77777777"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Unpaid and uncalled preference shares callable on demand – tier 2</w:t>
            </w:r>
          </w:p>
        </w:tc>
        <w:tc>
          <w:tcPr>
            <w:tcW w:w="4529" w:type="dxa"/>
            <w:hideMark/>
          </w:tcPr>
          <w:p w14:paraId="5418374B" w14:textId="67386C71" w:rsidR="00414E08" w:rsidRPr="00BE4A9C" w:rsidRDefault="00414E08" w:rsidP="00966224">
            <w:pPr>
              <w:rPr>
                <w:rFonts w:ascii="Times New Roman" w:hAnsi="Times New Roman" w:cs="Times New Roman"/>
                <w:sz w:val="20"/>
                <w:szCs w:val="20"/>
              </w:rPr>
            </w:pPr>
            <w:del w:id="323" w:author="Author">
              <w:r w:rsidRPr="00BE4A9C" w:rsidDel="00966224">
                <w:rPr>
                  <w:rFonts w:ascii="Times New Roman" w:hAnsi="Times New Roman" w:cs="Times New Roman"/>
                  <w:sz w:val="20"/>
                  <w:szCs w:val="20"/>
                </w:rPr>
                <w:delText xml:space="preserve"> </w:delText>
              </w:r>
            </w:del>
            <w:r w:rsidRPr="00BE4A9C">
              <w:rPr>
                <w:rFonts w:ascii="Times New Roman" w:hAnsi="Times New Roman" w:cs="Times New Roman"/>
                <w:sz w:val="20"/>
                <w:szCs w:val="20"/>
              </w:rPr>
              <w:t xml:space="preserve">This is the </w:t>
            </w:r>
            <w:del w:id="324" w:author="Author">
              <w:r w:rsidRPr="00BE4A9C" w:rsidDel="00966224">
                <w:rPr>
                  <w:rFonts w:ascii="Times New Roman" w:hAnsi="Times New Roman" w:cs="Times New Roman"/>
                  <w:sz w:val="20"/>
                  <w:szCs w:val="20"/>
                </w:rPr>
                <w:delText xml:space="preserve">total </w:delText>
              </w:r>
            </w:del>
            <w:r w:rsidRPr="00BE4A9C">
              <w:rPr>
                <w:rFonts w:ascii="Times New Roman" w:hAnsi="Times New Roman" w:cs="Times New Roman"/>
                <w:sz w:val="20"/>
                <w:szCs w:val="20"/>
              </w:rPr>
              <w:t>amount of preference shares that have not been called up or paid up but that are callable on demand that meet the criteria for Tier 2.</w:t>
            </w:r>
          </w:p>
        </w:tc>
      </w:tr>
      <w:tr w:rsidR="00414E08" w:rsidRPr="007B276A" w14:paraId="7C306952" w14:textId="77777777" w:rsidTr="00BE4A9C">
        <w:trPr>
          <w:gridAfter w:val="1"/>
          <w:wAfter w:w="7" w:type="dxa"/>
          <w:trHeight w:val="1020"/>
        </w:trPr>
        <w:tc>
          <w:tcPr>
            <w:tcW w:w="1843" w:type="dxa"/>
            <w:gridSpan w:val="2"/>
            <w:hideMark/>
          </w:tcPr>
          <w:p w14:paraId="7A25CD1A" w14:textId="57757E95"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R0320/C0050</w:t>
            </w:r>
          </w:p>
          <w:p w14:paraId="173A6638" w14:textId="77777777"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(D35)</w:t>
            </w:r>
          </w:p>
        </w:tc>
        <w:tc>
          <w:tcPr>
            <w:tcW w:w="2835" w:type="dxa"/>
            <w:hideMark/>
          </w:tcPr>
          <w:p w14:paraId="36702AEA" w14:textId="77777777"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Unpaid and uncalled preference shares callable on demand – tier 3</w:t>
            </w:r>
          </w:p>
        </w:tc>
        <w:tc>
          <w:tcPr>
            <w:tcW w:w="4529" w:type="dxa"/>
            <w:hideMark/>
          </w:tcPr>
          <w:p w14:paraId="082B322C" w14:textId="7AA5209C" w:rsidR="00414E08" w:rsidRPr="00BE4A9C" w:rsidRDefault="00414E08" w:rsidP="00966224">
            <w:pPr>
              <w:rPr>
                <w:rFonts w:ascii="Times New Roman" w:hAnsi="Times New Roman" w:cs="Times New Roman"/>
                <w:sz w:val="20"/>
                <w:szCs w:val="20"/>
              </w:rPr>
            </w:pPr>
            <w:r w:rsidRPr="00BE4A9C">
              <w:rPr>
                <w:rFonts w:ascii="Times New Roman" w:hAnsi="Times New Roman" w:cs="Times New Roman"/>
                <w:sz w:val="20"/>
                <w:szCs w:val="20"/>
              </w:rPr>
              <w:t xml:space="preserve">This is the </w:t>
            </w:r>
            <w:del w:id="325" w:author="Author">
              <w:r w:rsidRPr="00BE4A9C" w:rsidDel="00966224">
                <w:rPr>
                  <w:rFonts w:ascii="Times New Roman" w:hAnsi="Times New Roman" w:cs="Times New Roman"/>
                  <w:sz w:val="20"/>
                  <w:szCs w:val="20"/>
                </w:rPr>
                <w:delText xml:space="preserve">total </w:delText>
              </w:r>
            </w:del>
            <w:r w:rsidRPr="00BE4A9C">
              <w:rPr>
                <w:rFonts w:ascii="Times New Roman" w:hAnsi="Times New Roman" w:cs="Times New Roman"/>
                <w:sz w:val="20"/>
                <w:szCs w:val="20"/>
              </w:rPr>
              <w:t>amount of preference shares that have not been called up or paid up but that are callable on demand that meet the criteria for Tier 3</w:t>
            </w:r>
          </w:p>
        </w:tc>
      </w:tr>
      <w:tr w:rsidR="00414E08" w:rsidRPr="007B276A" w14:paraId="67F90467" w14:textId="77777777" w:rsidTr="00BE4A9C">
        <w:trPr>
          <w:gridAfter w:val="1"/>
          <w:wAfter w:w="7" w:type="dxa"/>
          <w:trHeight w:val="1260"/>
        </w:trPr>
        <w:tc>
          <w:tcPr>
            <w:tcW w:w="1843" w:type="dxa"/>
            <w:gridSpan w:val="2"/>
            <w:hideMark/>
          </w:tcPr>
          <w:p w14:paraId="6845567D" w14:textId="57EF5988"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R0330/C0010</w:t>
            </w:r>
          </w:p>
          <w:p w14:paraId="4713E23C" w14:textId="77777777"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(A36)</w:t>
            </w:r>
          </w:p>
        </w:tc>
        <w:tc>
          <w:tcPr>
            <w:tcW w:w="2835" w:type="dxa"/>
            <w:hideMark/>
          </w:tcPr>
          <w:p w14:paraId="60DAF60E" w14:textId="2C35EC38"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A legally binding commitment to subscribe and pay for subordinated liabilities on demand - total</w:t>
            </w:r>
          </w:p>
        </w:tc>
        <w:tc>
          <w:tcPr>
            <w:tcW w:w="4529" w:type="dxa"/>
            <w:hideMark/>
          </w:tcPr>
          <w:p w14:paraId="4B1E6442" w14:textId="0810C11E"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legally binding commitments to subscribe and pay for subordinated liabilities on demand. </w:t>
            </w:r>
          </w:p>
        </w:tc>
      </w:tr>
      <w:tr w:rsidR="00414E08" w:rsidRPr="007B276A" w14:paraId="1594273E" w14:textId="77777777" w:rsidTr="00BE4A9C">
        <w:trPr>
          <w:gridAfter w:val="1"/>
          <w:wAfter w:w="7" w:type="dxa"/>
          <w:trHeight w:val="1020"/>
        </w:trPr>
        <w:tc>
          <w:tcPr>
            <w:tcW w:w="1843" w:type="dxa"/>
            <w:gridSpan w:val="2"/>
            <w:hideMark/>
          </w:tcPr>
          <w:p w14:paraId="572AC7BF" w14:textId="05CD5C31"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R0330/C0040</w:t>
            </w:r>
          </w:p>
          <w:p w14:paraId="1F3DCC8C" w14:textId="77777777"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(C36)</w:t>
            </w:r>
          </w:p>
        </w:tc>
        <w:tc>
          <w:tcPr>
            <w:tcW w:w="2835" w:type="dxa"/>
            <w:hideMark/>
          </w:tcPr>
          <w:p w14:paraId="20DCC864" w14:textId="77777777"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A legally binding commitment to subscribe and pay for subordinated liabilities on demand – tier 2</w:t>
            </w:r>
          </w:p>
        </w:tc>
        <w:tc>
          <w:tcPr>
            <w:tcW w:w="4529" w:type="dxa"/>
            <w:hideMark/>
          </w:tcPr>
          <w:p w14:paraId="51005A47" w14:textId="2BE100A7" w:rsidR="00414E08" w:rsidRPr="00BE4A9C" w:rsidRDefault="00414E08" w:rsidP="00966224">
            <w:pPr>
              <w:rPr>
                <w:rFonts w:ascii="Times New Roman" w:hAnsi="Times New Roman" w:cs="Times New Roman"/>
                <w:sz w:val="20"/>
                <w:szCs w:val="20"/>
              </w:rPr>
            </w:pPr>
            <w:r w:rsidRPr="00BE4A9C">
              <w:rPr>
                <w:rFonts w:ascii="Times New Roman" w:hAnsi="Times New Roman" w:cs="Times New Roman"/>
                <w:sz w:val="20"/>
                <w:szCs w:val="20"/>
              </w:rPr>
              <w:t xml:space="preserve">This is the </w:t>
            </w:r>
            <w:del w:id="326" w:author="Author">
              <w:r w:rsidRPr="00BE4A9C" w:rsidDel="00966224">
                <w:rPr>
                  <w:rFonts w:ascii="Times New Roman" w:hAnsi="Times New Roman" w:cs="Times New Roman"/>
                  <w:sz w:val="20"/>
                  <w:szCs w:val="20"/>
                </w:rPr>
                <w:delText xml:space="preserve">total </w:delText>
              </w:r>
            </w:del>
            <w:r w:rsidRPr="00BE4A9C">
              <w:rPr>
                <w:rFonts w:ascii="Times New Roman" w:hAnsi="Times New Roman" w:cs="Times New Roman"/>
                <w:sz w:val="20"/>
                <w:szCs w:val="20"/>
              </w:rPr>
              <w:t>amount of legally binding commitments to subscribe and pay for subordinated liabilities on demand that meet the criteria for Tier 2.</w:t>
            </w:r>
          </w:p>
        </w:tc>
      </w:tr>
      <w:tr w:rsidR="00414E08" w:rsidRPr="007B276A" w14:paraId="6E2C2A59" w14:textId="77777777" w:rsidTr="00BE4A9C">
        <w:trPr>
          <w:gridAfter w:val="1"/>
          <w:wAfter w:w="7" w:type="dxa"/>
          <w:trHeight w:val="1020"/>
        </w:trPr>
        <w:tc>
          <w:tcPr>
            <w:tcW w:w="1843" w:type="dxa"/>
            <w:gridSpan w:val="2"/>
            <w:hideMark/>
          </w:tcPr>
          <w:p w14:paraId="6FB23A01" w14:textId="3256716F"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R0330/C0050</w:t>
            </w:r>
          </w:p>
          <w:p w14:paraId="23683951" w14:textId="77777777"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(D36)</w:t>
            </w:r>
          </w:p>
        </w:tc>
        <w:tc>
          <w:tcPr>
            <w:tcW w:w="2835" w:type="dxa"/>
            <w:hideMark/>
          </w:tcPr>
          <w:p w14:paraId="706BA320" w14:textId="77777777"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A legally binding commitment to subscribe and pay for subordinated liabilities on demand – tier 3</w:t>
            </w:r>
          </w:p>
        </w:tc>
        <w:tc>
          <w:tcPr>
            <w:tcW w:w="4529" w:type="dxa"/>
            <w:hideMark/>
          </w:tcPr>
          <w:p w14:paraId="6C5E067F" w14:textId="71E2C36F" w:rsidR="00414E08" w:rsidRPr="00BE4A9C" w:rsidRDefault="00414E08" w:rsidP="00966224">
            <w:pPr>
              <w:rPr>
                <w:rFonts w:ascii="Times New Roman" w:hAnsi="Times New Roman" w:cs="Times New Roman"/>
                <w:sz w:val="20"/>
                <w:szCs w:val="20"/>
              </w:rPr>
            </w:pPr>
            <w:r w:rsidRPr="00BE4A9C">
              <w:rPr>
                <w:rFonts w:ascii="Times New Roman" w:hAnsi="Times New Roman" w:cs="Times New Roman"/>
                <w:sz w:val="20"/>
                <w:szCs w:val="20"/>
              </w:rPr>
              <w:t xml:space="preserve">This is the </w:t>
            </w:r>
            <w:del w:id="327" w:author="Author">
              <w:r w:rsidRPr="00BE4A9C" w:rsidDel="00966224">
                <w:rPr>
                  <w:rFonts w:ascii="Times New Roman" w:hAnsi="Times New Roman" w:cs="Times New Roman"/>
                  <w:sz w:val="20"/>
                  <w:szCs w:val="20"/>
                </w:rPr>
                <w:delText xml:space="preserve">total </w:delText>
              </w:r>
            </w:del>
            <w:r w:rsidRPr="00BE4A9C">
              <w:rPr>
                <w:rFonts w:ascii="Times New Roman" w:hAnsi="Times New Roman" w:cs="Times New Roman"/>
                <w:sz w:val="20"/>
                <w:szCs w:val="20"/>
              </w:rPr>
              <w:t>amount of legally binding commitments to subscribe and pay for subordinated liabilities on demand that meet the criteria for Tier 3.</w:t>
            </w:r>
          </w:p>
        </w:tc>
      </w:tr>
      <w:tr w:rsidR="00414E08" w:rsidRPr="007B276A" w14:paraId="24577E17" w14:textId="77777777" w:rsidTr="005A1F89">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28" w:author="Author">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gridAfter w:val="1"/>
          <w:wAfter w:w="7" w:type="dxa"/>
          <w:trHeight w:val="1505"/>
          <w:trPrChange w:id="329" w:author="Author">
            <w:trPr>
              <w:gridBefore w:val="3"/>
              <w:gridAfter w:val="1"/>
              <w:wAfter w:w="7" w:type="dxa"/>
              <w:trHeight w:val="1575"/>
            </w:trPr>
          </w:trPrChange>
        </w:trPr>
        <w:tc>
          <w:tcPr>
            <w:tcW w:w="1843" w:type="dxa"/>
            <w:gridSpan w:val="2"/>
            <w:hideMark/>
            <w:tcPrChange w:id="330" w:author="Author">
              <w:tcPr>
                <w:tcW w:w="1843" w:type="dxa"/>
                <w:gridSpan w:val="3"/>
                <w:hideMark/>
              </w:tcPr>
            </w:tcPrChange>
          </w:tcPr>
          <w:p w14:paraId="2F618E0C" w14:textId="394A7A8E"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R0340/C0010</w:t>
            </w:r>
          </w:p>
          <w:p w14:paraId="4C93239F" w14:textId="77777777"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(A37)</w:t>
            </w:r>
          </w:p>
        </w:tc>
        <w:tc>
          <w:tcPr>
            <w:tcW w:w="2835" w:type="dxa"/>
            <w:hideMark/>
            <w:tcPrChange w:id="331" w:author="Author">
              <w:tcPr>
                <w:tcW w:w="2835" w:type="dxa"/>
                <w:gridSpan w:val="3"/>
                <w:hideMark/>
              </w:tcPr>
            </w:tcPrChange>
          </w:tcPr>
          <w:p w14:paraId="43CA6C9E" w14:textId="4C78C089" w:rsidR="00414E08" w:rsidRPr="00BE4A9C" w:rsidRDefault="00414E08" w:rsidP="00A20007">
            <w:pPr>
              <w:rPr>
                <w:rFonts w:ascii="Times New Roman" w:hAnsi="Times New Roman" w:cs="Times New Roman"/>
                <w:sz w:val="20"/>
                <w:szCs w:val="20"/>
              </w:rPr>
            </w:pPr>
            <w:r w:rsidRPr="00BE4A9C">
              <w:rPr>
                <w:rFonts w:ascii="Times New Roman" w:hAnsi="Times New Roman" w:cs="Times New Roman"/>
                <w:sz w:val="20"/>
                <w:szCs w:val="20"/>
              </w:rPr>
              <w:t xml:space="preserve">Letters of credit and guarantees under Article 96(2) of the </w:t>
            </w:r>
            <w:r w:rsidRPr="00BE4A9C">
              <w:rPr>
                <w:rFonts w:ascii="Times New Roman" w:hAnsi="Times New Roman" w:cs="Times New Roman"/>
                <w:sz w:val="20"/>
                <w:szCs w:val="20"/>
                <w:highlight w:val="yellow"/>
              </w:rPr>
              <w:t xml:space="preserve"> </w:t>
            </w:r>
            <w:r>
              <w:rPr>
                <w:rFonts w:ascii="Times New Roman" w:hAnsi="Times New Roman" w:cs="Times New Roman"/>
                <w:sz w:val="20"/>
                <w:szCs w:val="20"/>
              </w:rPr>
              <w:t>Directive 2009/138/EC</w:t>
            </w:r>
            <w:r w:rsidRPr="00BE4A9C">
              <w:rPr>
                <w:rFonts w:ascii="Times New Roman" w:hAnsi="Times New Roman" w:cs="Times New Roman"/>
                <w:sz w:val="20"/>
                <w:szCs w:val="20"/>
              </w:rPr>
              <w:t>– total</w:t>
            </w:r>
          </w:p>
        </w:tc>
        <w:tc>
          <w:tcPr>
            <w:tcW w:w="4529" w:type="dxa"/>
            <w:hideMark/>
            <w:tcPrChange w:id="332" w:author="Author">
              <w:tcPr>
                <w:tcW w:w="4529" w:type="dxa"/>
                <w:gridSpan w:val="4"/>
                <w:hideMark/>
              </w:tcPr>
            </w:tcPrChange>
          </w:tcPr>
          <w:p w14:paraId="47B5CBC7" w14:textId="45B59F1C" w:rsidR="00414E08" w:rsidRPr="00BE4A9C" w:rsidRDefault="00414E08">
            <w:pPr>
              <w:rPr>
                <w:rFonts w:ascii="Times New Roman" w:hAnsi="Times New Roman" w:cs="Times New Roman"/>
                <w:sz w:val="20"/>
                <w:szCs w:val="20"/>
              </w:rPr>
            </w:pPr>
            <w:del w:id="333" w:author="Author">
              <w:r w:rsidRPr="00BE4A9C" w:rsidDel="000040C3">
                <w:rPr>
                  <w:rFonts w:ascii="Times New Roman" w:hAnsi="Times New Roman" w:cs="Times New Roman"/>
                  <w:sz w:val="20"/>
                  <w:szCs w:val="20"/>
                </w:rPr>
                <w:delText xml:space="preserve"> </w:delText>
              </w:r>
            </w:del>
            <w:r w:rsidRPr="00BE4A9C">
              <w:rPr>
                <w:rFonts w:ascii="Times New Roman" w:hAnsi="Times New Roman" w:cs="Times New Roman"/>
                <w:sz w:val="20"/>
                <w:szCs w:val="20"/>
              </w:rPr>
              <w:t xml:space="preserve">This is the total amount of letters of credit and guarantees that are held in trust for the benefit of insurance creditors by an independent trustee and provided by credit institutions authorised in accordance with </w:t>
            </w:r>
            <w:r>
              <w:rPr>
                <w:rFonts w:ascii="Times New Roman" w:hAnsi="Times New Roman" w:cs="Times New Roman"/>
                <w:sz w:val="20"/>
                <w:szCs w:val="20"/>
              </w:rPr>
              <w:t xml:space="preserve">Directive </w:t>
            </w:r>
            <w:r w:rsidRPr="00BE4A9C">
              <w:rPr>
                <w:rFonts w:ascii="Times New Roman" w:hAnsi="Times New Roman" w:cs="Times New Roman"/>
                <w:sz w:val="20"/>
                <w:szCs w:val="20"/>
              </w:rPr>
              <w:t>2006/48/EC.</w:t>
            </w:r>
          </w:p>
        </w:tc>
      </w:tr>
      <w:tr w:rsidR="00414E08" w:rsidRPr="007B276A" w14:paraId="35261AC2" w14:textId="77777777" w:rsidTr="005A1F89">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34" w:author="Author">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gridAfter w:val="1"/>
          <w:wAfter w:w="7" w:type="dxa"/>
          <w:trHeight w:val="1669"/>
          <w:trPrChange w:id="335" w:author="Author">
            <w:trPr>
              <w:gridBefore w:val="3"/>
              <w:gridAfter w:val="1"/>
              <w:wAfter w:w="7" w:type="dxa"/>
              <w:trHeight w:val="1545"/>
            </w:trPr>
          </w:trPrChange>
        </w:trPr>
        <w:tc>
          <w:tcPr>
            <w:tcW w:w="1843" w:type="dxa"/>
            <w:gridSpan w:val="2"/>
            <w:hideMark/>
            <w:tcPrChange w:id="336" w:author="Author">
              <w:tcPr>
                <w:tcW w:w="1843" w:type="dxa"/>
                <w:gridSpan w:val="3"/>
                <w:hideMark/>
              </w:tcPr>
            </w:tcPrChange>
          </w:tcPr>
          <w:p w14:paraId="4B8D084E" w14:textId="0B79150D"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R0340/C0040</w:t>
            </w:r>
          </w:p>
          <w:p w14:paraId="7C846AE7" w14:textId="77777777"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(C37)</w:t>
            </w:r>
          </w:p>
        </w:tc>
        <w:tc>
          <w:tcPr>
            <w:tcW w:w="2835" w:type="dxa"/>
            <w:hideMark/>
            <w:tcPrChange w:id="337" w:author="Author">
              <w:tcPr>
                <w:tcW w:w="2835" w:type="dxa"/>
                <w:gridSpan w:val="3"/>
                <w:hideMark/>
              </w:tcPr>
            </w:tcPrChange>
          </w:tcPr>
          <w:p w14:paraId="7F062690" w14:textId="14B18229" w:rsidR="00414E08" w:rsidRPr="00BE4A9C" w:rsidRDefault="00414E08" w:rsidP="00A20007">
            <w:pPr>
              <w:rPr>
                <w:rFonts w:ascii="Times New Roman" w:hAnsi="Times New Roman" w:cs="Times New Roman"/>
                <w:sz w:val="20"/>
                <w:szCs w:val="20"/>
              </w:rPr>
            </w:pPr>
            <w:r w:rsidRPr="00BE4A9C">
              <w:rPr>
                <w:rFonts w:ascii="Times New Roman" w:hAnsi="Times New Roman" w:cs="Times New Roman"/>
                <w:sz w:val="20"/>
                <w:szCs w:val="20"/>
              </w:rPr>
              <w:t xml:space="preserve">Letters of credit and guarantees under Article 96(2) of the  </w:t>
            </w:r>
            <w:r>
              <w:rPr>
                <w:rFonts w:ascii="Times New Roman" w:hAnsi="Times New Roman" w:cs="Times New Roman"/>
                <w:sz w:val="20"/>
                <w:szCs w:val="20"/>
              </w:rPr>
              <w:t>Directive 2009/138/EC</w:t>
            </w:r>
            <w:r w:rsidRPr="00BE4A9C">
              <w:rPr>
                <w:rFonts w:ascii="Times New Roman" w:hAnsi="Times New Roman" w:cs="Times New Roman"/>
                <w:sz w:val="20"/>
                <w:szCs w:val="20"/>
              </w:rPr>
              <w:t>– tier 2</w:t>
            </w:r>
          </w:p>
        </w:tc>
        <w:tc>
          <w:tcPr>
            <w:tcW w:w="4529" w:type="dxa"/>
            <w:hideMark/>
            <w:tcPrChange w:id="338" w:author="Author">
              <w:tcPr>
                <w:tcW w:w="4529" w:type="dxa"/>
                <w:gridSpan w:val="4"/>
                <w:hideMark/>
              </w:tcPr>
            </w:tcPrChange>
          </w:tcPr>
          <w:p w14:paraId="2A024BE3" w14:textId="0AB95E72" w:rsidR="00414E08" w:rsidRPr="00BE4A9C" w:rsidRDefault="00414E08" w:rsidP="00966224">
            <w:pPr>
              <w:rPr>
                <w:rFonts w:ascii="Times New Roman" w:hAnsi="Times New Roman" w:cs="Times New Roman"/>
                <w:sz w:val="20"/>
                <w:szCs w:val="20"/>
              </w:rPr>
            </w:pPr>
            <w:r w:rsidRPr="00BE4A9C">
              <w:rPr>
                <w:rFonts w:ascii="Times New Roman" w:hAnsi="Times New Roman" w:cs="Times New Roman"/>
                <w:sz w:val="20"/>
                <w:szCs w:val="20"/>
              </w:rPr>
              <w:t xml:space="preserve">This is the </w:t>
            </w:r>
            <w:del w:id="339" w:author="Author">
              <w:r w:rsidRPr="00BE4A9C" w:rsidDel="00966224">
                <w:rPr>
                  <w:rFonts w:ascii="Times New Roman" w:hAnsi="Times New Roman" w:cs="Times New Roman"/>
                  <w:sz w:val="20"/>
                  <w:szCs w:val="20"/>
                </w:rPr>
                <w:delText xml:space="preserve">total </w:delText>
              </w:r>
            </w:del>
            <w:r w:rsidRPr="00BE4A9C">
              <w:rPr>
                <w:rFonts w:ascii="Times New Roman" w:hAnsi="Times New Roman" w:cs="Times New Roman"/>
                <w:sz w:val="20"/>
                <w:szCs w:val="20"/>
              </w:rPr>
              <w:t xml:space="preserve">amount of letters of credit and guarantees that are held in trust for the benefit of insurance creditors by an independent trustee and provided by credit institutions authorised in accordance with </w:t>
            </w:r>
            <w:r>
              <w:rPr>
                <w:rFonts w:ascii="Times New Roman" w:hAnsi="Times New Roman" w:cs="Times New Roman"/>
                <w:sz w:val="20"/>
                <w:szCs w:val="20"/>
              </w:rPr>
              <w:t xml:space="preserve">Directive </w:t>
            </w:r>
            <w:r w:rsidRPr="00BE4A9C">
              <w:rPr>
                <w:rFonts w:ascii="Times New Roman" w:hAnsi="Times New Roman" w:cs="Times New Roman"/>
                <w:sz w:val="20"/>
                <w:szCs w:val="20"/>
              </w:rPr>
              <w:t>2006/48/EC that meet the criteria for Tier 2.</w:t>
            </w:r>
          </w:p>
        </w:tc>
      </w:tr>
      <w:tr w:rsidR="00414E08" w:rsidRPr="007B276A" w14:paraId="2A9F3B24" w14:textId="77777777" w:rsidTr="00BE4A9C">
        <w:trPr>
          <w:gridAfter w:val="1"/>
          <w:wAfter w:w="7" w:type="dxa"/>
          <w:trHeight w:val="1545"/>
        </w:trPr>
        <w:tc>
          <w:tcPr>
            <w:tcW w:w="1843" w:type="dxa"/>
            <w:gridSpan w:val="2"/>
            <w:hideMark/>
          </w:tcPr>
          <w:p w14:paraId="11DD4F68" w14:textId="6C182A59"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R0350/C0010</w:t>
            </w:r>
          </w:p>
          <w:p w14:paraId="723C14D5" w14:textId="77777777"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(A38)</w:t>
            </w:r>
          </w:p>
        </w:tc>
        <w:tc>
          <w:tcPr>
            <w:tcW w:w="2835" w:type="dxa"/>
            <w:hideMark/>
          </w:tcPr>
          <w:p w14:paraId="05F8173C" w14:textId="38CD1396" w:rsidR="00414E08" w:rsidRPr="00BE4A9C" w:rsidRDefault="00414E08" w:rsidP="00A20007">
            <w:pPr>
              <w:rPr>
                <w:rFonts w:ascii="Times New Roman" w:hAnsi="Times New Roman" w:cs="Times New Roman"/>
                <w:sz w:val="20"/>
                <w:szCs w:val="20"/>
              </w:rPr>
            </w:pPr>
            <w:r w:rsidRPr="00BE4A9C">
              <w:rPr>
                <w:rFonts w:ascii="Times New Roman" w:hAnsi="Times New Roman" w:cs="Times New Roman"/>
                <w:sz w:val="20"/>
                <w:szCs w:val="20"/>
              </w:rPr>
              <w:t xml:space="preserve">Letters of credit and guarantees other than under Article 96(2) of the  </w:t>
            </w:r>
            <w:r>
              <w:rPr>
                <w:rFonts w:ascii="Times New Roman" w:hAnsi="Times New Roman" w:cs="Times New Roman"/>
                <w:sz w:val="20"/>
                <w:szCs w:val="20"/>
              </w:rPr>
              <w:t>Directive 2009/138/EC</w:t>
            </w:r>
            <w:r w:rsidRPr="00BE4A9C">
              <w:rPr>
                <w:rFonts w:ascii="Times New Roman" w:hAnsi="Times New Roman" w:cs="Times New Roman"/>
                <w:sz w:val="20"/>
                <w:szCs w:val="20"/>
              </w:rPr>
              <w:t>- total</w:t>
            </w:r>
          </w:p>
        </w:tc>
        <w:tc>
          <w:tcPr>
            <w:tcW w:w="4529" w:type="dxa"/>
            <w:hideMark/>
          </w:tcPr>
          <w:p w14:paraId="19A002FC" w14:textId="0468F33D" w:rsidR="00414E08" w:rsidRPr="00BE4A9C" w:rsidRDefault="00414E08" w:rsidP="00966224">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letters of credit and guarantees that satisfy criteria for Tier 2 or Tier 3, other than those that are held in trust for the benefit of insurance creditors by an independent trustee and provided by credit institutions authorised in accordance with </w:t>
            </w:r>
            <w:r>
              <w:rPr>
                <w:rFonts w:ascii="Times New Roman" w:hAnsi="Times New Roman" w:cs="Times New Roman"/>
                <w:sz w:val="20"/>
                <w:szCs w:val="20"/>
              </w:rPr>
              <w:t xml:space="preserve">Directive </w:t>
            </w:r>
            <w:r w:rsidRPr="00BE4A9C">
              <w:rPr>
                <w:rFonts w:ascii="Times New Roman" w:hAnsi="Times New Roman" w:cs="Times New Roman"/>
                <w:sz w:val="20"/>
                <w:szCs w:val="20"/>
              </w:rPr>
              <w:t>2006/48/EC.</w:t>
            </w:r>
          </w:p>
        </w:tc>
      </w:tr>
      <w:tr w:rsidR="00414E08" w:rsidRPr="007B276A" w14:paraId="40BE0814" w14:textId="77777777" w:rsidTr="00BE4A9C">
        <w:trPr>
          <w:gridAfter w:val="1"/>
          <w:wAfter w:w="7" w:type="dxa"/>
          <w:trHeight w:val="1530"/>
        </w:trPr>
        <w:tc>
          <w:tcPr>
            <w:tcW w:w="1843" w:type="dxa"/>
            <w:gridSpan w:val="2"/>
            <w:hideMark/>
          </w:tcPr>
          <w:p w14:paraId="39AC9365" w14:textId="77605849"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R0350/C0040</w:t>
            </w:r>
          </w:p>
          <w:p w14:paraId="2C9F4FD3" w14:textId="77777777"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(C38)</w:t>
            </w:r>
          </w:p>
        </w:tc>
        <w:tc>
          <w:tcPr>
            <w:tcW w:w="2835" w:type="dxa"/>
            <w:hideMark/>
          </w:tcPr>
          <w:p w14:paraId="76C62C16" w14:textId="4468CE59" w:rsidR="00414E08" w:rsidRPr="00BE4A9C" w:rsidRDefault="00414E08" w:rsidP="00A20007">
            <w:pPr>
              <w:rPr>
                <w:rFonts w:ascii="Times New Roman" w:hAnsi="Times New Roman" w:cs="Times New Roman"/>
                <w:sz w:val="20"/>
                <w:szCs w:val="20"/>
              </w:rPr>
            </w:pPr>
            <w:r w:rsidRPr="00BE4A9C">
              <w:rPr>
                <w:rFonts w:ascii="Times New Roman" w:hAnsi="Times New Roman" w:cs="Times New Roman"/>
                <w:sz w:val="20"/>
                <w:szCs w:val="20"/>
              </w:rPr>
              <w:t xml:space="preserve">Letters of credit and guarantees other than under Article 96(2) of the  </w:t>
            </w:r>
            <w:r>
              <w:rPr>
                <w:rFonts w:ascii="Times New Roman" w:hAnsi="Times New Roman" w:cs="Times New Roman"/>
                <w:sz w:val="20"/>
                <w:szCs w:val="20"/>
              </w:rPr>
              <w:t>Directive 2009/138/EC</w:t>
            </w:r>
            <w:r w:rsidRPr="00BE4A9C">
              <w:rPr>
                <w:rFonts w:ascii="Times New Roman" w:hAnsi="Times New Roman" w:cs="Times New Roman"/>
                <w:sz w:val="20"/>
                <w:szCs w:val="20"/>
              </w:rPr>
              <w:t xml:space="preserve"> – tier 2</w:t>
            </w:r>
          </w:p>
        </w:tc>
        <w:tc>
          <w:tcPr>
            <w:tcW w:w="4529" w:type="dxa"/>
            <w:hideMark/>
          </w:tcPr>
          <w:p w14:paraId="2B96516A" w14:textId="49482B00" w:rsidR="00414E08" w:rsidRPr="00BE4A9C" w:rsidRDefault="00414E08" w:rsidP="00966224">
            <w:pPr>
              <w:rPr>
                <w:rFonts w:ascii="Times New Roman" w:hAnsi="Times New Roman" w:cs="Times New Roman"/>
                <w:sz w:val="20"/>
                <w:szCs w:val="20"/>
              </w:rPr>
            </w:pPr>
            <w:r w:rsidRPr="00BE4A9C">
              <w:rPr>
                <w:rFonts w:ascii="Times New Roman" w:hAnsi="Times New Roman" w:cs="Times New Roman"/>
                <w:sz w:val="20"/>
                <w:szCs w:val="20"/>
              </w:rPr>
              <w:t xml:space="preserve">This is the </w:t>
            </w:r>
            <w:del w:id="340" w:author="Author">
              <w:r w:rsidRPr="00BE4A9C" w:rsidDel="00966224">
                <w:rPr>
                  <w:rFonts w:ascii="Times New Roman" w:hAnsi="Times New Roman" w:cs="Times New Roman"/>
                  <w:sz w:val="20"/>
                  <w:szCs w:val="20"/>
                </w:rPr>
                <w:delText xml:space="preserve">total </w:delText>
              </w:r>
            </w:del>
            <w:r w:rsidRPr="00BE4A9C">
              <w:rPr>
                <w:rFonts w:ascii="Times New Roman" w:hAnsi="Times New Roman" w:cs="Times New Roman"/>
                <w:sz w:val="20"/>
                <w:szCs w:val="20"/>
              </w:rPr>
              <w:t xml:space="preserve">amount of letters of credit and guarantees that meet the criteria for Tier 2, other than those which are held in trust for the benefit of insurance creditors by an independent trustee and provided by credit institutions authorised in accordance with </w:t>
            </w:r>
            <w:r>
              <w:rPr>
                <w:rFonts w:ascii="Times New Roman" w:hAnsi="Times New Roman" w:cs="Times New Roman"/>
                <w:sz w:val="20"/>
                <w:szCs w:val="20"/>
              </w:rPr>
              <w:t xml:space="preserve">Directive </w:t>
            </w:r>
            <w:r w:rsidRPr="00BE4A9C">
              <w:rPr>
                <w:rFonts w:ascii="Times New Roman" w:hAnsi="Times New Roman" w:cs="Times New Roman"/>
                <w:sz w:val="20"/>
                <w:szCs w:val="20"/>
              </w:rPr>
              <w:t>2006/48/EC</w:t>
            </w:r>
            <w:r>
              <w:rPr>
                <w:rFonts w:ascii="Times New Roman" w:hAnsi="Times New Roman" w:cs="Times New Roman"/>
                <w:sz w:val="20"/>
                <w:szCs w:val="20"/>
              </w:rPr>
              <w:t>.</w:t>
            </w:r>
            <w:r w:rsidRPr="00BE4A9C">
              <w:rPr>
                <w:rFonts w:ascii="Times New Roman" w:hAnsi="Times New Roman" w:cs="Times New Roman"/>
                <w:sz w:val="20"/>
                <w:szCs w:val="20"/>
              </w:rPr>
              <w:t xml:space="preserve"> </w:t>
            </w:r>
          </w:p>
        </w:tc>
      </w:tr>
      <w:tr w:rsidR="00414E08" w:rsidRPr="007B276A" w14:paraId="15E78DF1" w14:textId="77777777" w:rsidTr="00BE4A9C">
        <w:trPr>
          <w:gridAfter w:val="1"/>
          <w:wAfter w:w="7" w:type="dxa"/>
          <w:trHeight w:val="1545"/>
        </w:trPr>
        <w:tc>
          <w:tcPr>
            <w:tcW w:w="1843" w:type="dxa"/>
            <w:gridSpan w:val="2"/>
            <w:hideMark/>
          </w:tcPr>
          <w:p w14:paraId="5548C66C" w14:textId="11642CDE"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R0350/C0050</w:t>
            </w:r>
          </w:p>
          <w:p w14:paraId="63F1114C" w14:textId="77777777"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(D38)</w:t>
            </w:r>
          </w:p>
        </w:tc>
        <w:tc>
          <w:tcPr>
            <w:tcW w:w="2835" w:type="dxa"/>
            <w:hideMark/>
          </w:tcPr>
          <w:p w14:paraId="32317850" w14:textId="48472098" w:rsidR="00414E08" w:rsidRPr="00BE4A9C" w:rsidRDefault="00414E08" w:rsidP="00A20007">
            <w:pPr>
              <w:rPr>
                <w:rFonts w:ascii="Times New Roman" w:hAnsi="Times New Roman" w:cs="Times New Roman"/>
                <w:sz w:val="20"/>
                <w:szCs w:val="20"/>
              </w:rPr>
            </w:pPr>
            <w:r w:rsidRPr="00BE4A9C">
              <w:rPr>
                <w:rFonts w:ascii="Times New Roman" w:hAnsi="Times New Roman" w:cs="Times New Roman"/>
                <w:sz w:val="20"/>
                <w:szCs w:val="20"/>
              </w:rPr>
              <w:t xml:space="preserve">Letters of credit and guarantees other than under Article 96(2) of the  </w:t>
            </w:r>
            <w:r>
              <w:rPr>
                <w:rFonts w:ascii="Times New Roman" w:hAnsi="Times New Roman" w:cs="Times New Roman"/>
                <w:sz w:val="20"/>
                <w:szCs w:val="20"/>
              </w:rPr>
              <w:t>Directive 2009/138/EC</w:t>
            </w:r>
            <w:r w:rsidRPr="00BE4A9C">
              <w:rPr>
                <w:rFonts w:ascii="Times New Roman" w:hAnsi="Times New Roman" w:cs="Times New Roman"/>
                <w:sz w:val="20"/>
                <w:szCs w:val="20"/>
              </w:rPr>
              <w:t>– tier 3</w:t>
            </w:r>
          </w:p>
        </w:tc>
        <w:tc>
          <w:tcPr>
            <w:tcW w:w="4529" w:type="dxa"/>
            <w:hideMark/>
          </w:tcPr>
          <w:p w14:paraId="2EE15786" w14:textId="2053B29D"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 xml:space="preserve">This is the </w:t>
            </w:r>
            <w:del w:id="341" w:author="Author">
              <w:r w:rsidRPr="00BE4A9C" w:rsidDel="000D2C19">
                <w:rPr>
                  <w:rFonts w:ascii="Times New Roman" w:hAnsi="Times New Roman" w:cs="Times New Roman"/>
                  <w:sz w:val="20"/>
                  <w:szCs w:val="20"/>
                </w:rPr>
                <w:delText xml:space="preserve">total </w:delText>
              </w:r>
            </w:del>
            <w:r w:rsidRPr="00BE4A9C">
              <w:rPr>
                <w:rFonts w:ascii="Times New Roman" w:hAnsi="Times New Roman" w:cs="Times New Roman"/>
                <w:sz w:val="20"/>
                <w:szCs w:val="20"/>
              </w:rPr>
              <w:t xml:space="preserve">amount of letters of credit and guarantees that meet the criteria for Tier 3, other than those which are held in trust for the benefit of insurance creditors by an independent trustee and provided by credit institutions authorised in accordance with </w:t>
            </w:r>
            <w:r>
              <w:rPr>
                <w:rFonts w:ascii="Times New Roman" w:hAnsi="Times New Roman" w:cs="Times New Roman"/>
                <w:sz w:val="20"/>
                <w:szCs w:val="20"/>
              </w:rPr>
              <w:t xml:space="preserve">Directive </w:t>
            </w:r>
            <w:r w:rsidRPr="00BE4A9C">
              <w:rPr>
                <w:rFonts w:ascii="Times New Roman" w:hAnsi="Times New Roman" w:cs="Times New Roman"/>
                <w:sz w:val="20"/>
                <w:szCs w:val="20"/>
              </w:rPr>
              <w:t>2006/48/EC</w:t>
            </w:r>
            <w:del w:id="342" w:author="Author">
              <w:r w:rsidRPr="00BE4A9C" w:rsidDel="001C72AE">
                <w:rPr>
                  <w:rFonts w:ascii="Times New Roman" w:hAnsi="Times New Roman" w:cs="Times New Roman"/>
                  <w:sz w:val="20"/>
                  <w:szCs w:val="20"/>
                </w:rPr>
                <w:delText xml:space="preserve"> </w:delText>
              </w:r>
            </w:del>
            <w:r w:rsidRPr="00BE4A9C">
              <w:rPr>
                <w:rFonts w:ascii="Times New Roman" w:hAnsi="Times New Roman" w:cs="Times New Roman"/>
                <w:sz w:val="20"/>
                <w:szCs w:val="20"/>
              </w:rPr>
              <w:t>.</w:t>
            </w:r>
          </w:p>
        </w:tc>
      </w:tr>
      <w:tr w:rsidR="00414E08" w:rsidRPr="007B276A" w14:paraId="1AAB5CC4" w14:textId="77777777" w:rsidTr="005A1F89">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43" w:author="Author">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gridAfter w:val="1"/>
          <w:wAfter w:w="7" w:type="dxa"/>
          <w:trHeight w:val="1905"/>
          <w:trPrChange w:id="344" w:author="Author">
            <w:trPr>
              <w:gridBefore w:val="3"/>
              <w:gridAfter w:val="1"/>
              <w:wAfter w:w="7" w:type="dxa"/>
              <w:trHeight w:val="1770"/>
            </w:trPr>
          </w:trPrChange>
        </w:trPr>
        <w:tc>
          <w:tcPr>
            <w:tcW w:w="1843" w:type="dxa"/>
            <w:gridSpan w:val="2"/>
            <w:hideMark/>
            <w:tcPrChange w:id="345" w:author="Author">
              <w:tcPr>
                <w:tcW w:w="1843" w:type="dxa"/>
                <w:gridSpan w:val="3"/>
                <w:hideMark/>
              </w:tcPr>
            </w:tcPrChange>
          </w:tcPr>
          <w:p w14:paraId="6F3D1D5B" w14:textId="1E2CEE37"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R0360/C0010</w:t>
            </w:r>
          </w:p>
          <w:p w14:paraId="169C1EDA" w14:textId="77777777"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(A39)</w:t>
            </w:r>
          </w:p>
        </w:tc>
        <w:tc>
          <w:tcPr>
            <w:tcW w:w="2835" w:type="dxa"/>
            <w:hideMark/>
            <w:tcPrChange w:id="346" w:author="Author">
              <w:tcPr>
                <w:tcW w:w="2835" w:type="dxa"/>
                <w:gridSpan w:val="3"/>
                <w:hideMark/>
              </w:tcPr>
            </w:tcPrChange>
          </w:tcPr>
          <w:p w14:paraId="7E584F28" w14:textId="79E7FD3C" w:rsidR="00414E08" w:rsidRPr="00BE4A9C" w:rsidRDefault="00414E08" w:rsidP="00A20007">
            <w:pPr>
              <w:rPr>
                <w:rFonts w:ascii="Times New Roman" w:hAnsi="Times New Roman" w:cs="Times New Roman"/>
                <w:sz w:val="20"/>
                <w:szCs w:val="20"/>
              </w:rPr>
            </w:pPr>
            <w:r w:rsidRPr="00BE4A9C">
              <w:rPr>
                <w:rFonts w:ascii="Times New Roman" w:hAnsi="Times New Roman" w:cs="Times New Roman"/>
                <w:sz w:val="20"/>
                <w:szCs w:val="20"/>
              </w:rPr>
              <w:t xml:space="preserve">Supplementary members calls under first subparagraph of Article 96(3) of the  </w:t>
            </w:r>
            <w:r>
              <w:rPr>
                <w:rFonts w:ascii="Times New Roman" w:hAnsi="Times New Roman" w:cs="Times New Roman"/>
                <w:sz w:val="20"/>
                <w:szCs w:val="20"/>
              </w:rPr>
              <w:t>Directive 2009/138/EC</w:t>
            </w:r>
            <w:r w:rsidRPr="00BE4A9C">
              <w:rPr>
                <w:rFonts w:ascii="Times New Roman" w:hAnsi="Times New Roman" w:cs="Times New Roman"/>
                <w:sz w:val="20"/>
                <w:szCs w:val="20"/>
              </w:rPr>
              <w:t>- total</w:t>
            </w:r>
          </w:p>
        </w:tc>
        <w:tc>
          <w:tcPr>
            <w:tcW w:w="4529" w:type="dxa"/>
            <w:hideMark/>
            <w:tcPrChange w:id="347" w:author="Author">
              <w:tcPr>
                <w:tcW w:w="4529" w:type="dxa"/>
                <w:gridSpan w:val="4"/>
                <w:hideMark/>
              </w:tcPr>
            </w:tcPrChange>
          </w:tcPr>
          <w:p w14:paraId="1CE1BA0E" w14:textId="387BBB45"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any future claims which mutual or mutual-type associations of ship owners with variable contributions solely insuring risks listed in classes 6, 12 and 17 in Part A of Annex I may have against their members by way of a call for supplementary contributions, within the following 12 months. </w:t>
            </w:r>
          </w:p>
        </w:tc>
      </w:tr>
      <w:tr w:rsidR="00414E08" w:rsidRPr="007B276A" w14:paraId="73BDFA8F" w14:textId="77777777" w:rsidTr="00BE4A9C">
        <w:trPr>
          <w:gridAfter w:val="1"/>
          <w:wAfter w:w="7" w:type="dxa"/>
          <w:trHeight w:val="1845"/>
        </w:trPr>
        <w:tc>
          <w:tcPr>
            <w:tcW w:w="1843" w:type="dxa"/>
            <w:gridSpan w:val="2"/>
            <w:hideMark/>
          </w:tcPr>
          <w:p w14:paraId="3B128F17" w14:textId="7DCC0AC6"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R0360/C0040</w:t>
            </w:r>
          </w:p>
          <w:p w14:paraId="52082E8F" w14:textId="77777777"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(C39)</w:t>
            </w:r>
          </w:p>
        </w:tc>
        <w:tc>
          <w:tcPr>
            <w:tcW w:w="2835" w:type="dxa"/>
            <w:hideMark/>
          </w:tcPr>
          <w:p w14:paraId="1EEF0F8C" w14:textId="58A3750C" w:rsidR="00414E08" w:rsidRPr="00BE4A9C" w:rsidRDefault="00414E08" w:rsidP="00A20007">
            <w:pPr>
              <w:rPr>
                <w:rFonts w:ascii="Times New Roman" w:hAnsi="Times New Roman" w:cs="Times New Roman"/>
                <w:sz w:val="20"/>
                <w:szCs w:val="20"/>
              </w:rPr>
            </w:pPr>
            <w:r w:rsidRPr="00BE4A9C">
              <w:rPr>
                <w:rFonts w:ascii="Times New Roman" w:hAnsi="Times New Roman" w:cs="Times New Roman"/>
                <w:sz w:val="20"/>
                <w:szCs w:val="20"/>
              </w:rPr>
              <w:t xml:space="preserve">Supplementary members calls under first subparagraph of Article 96(3) of the  </w:t>
            </w:r>
            <w:r>
              <w:rPr>
                <w:rFonts w:ascii="Times New Roman" w:hAnsi="Times New Roman" w:cs="Times New Roman"/>
                <w:sz w:val="20"/>
                <w:szCs w:val="20"/>
              </w:rPr>
              <w:t>Directive 2009/138/EC</w:t>
            </w:r>
            <w:r w:rsidRPr="00BE4A9C">
              <w:rPr>
                <w:rFonts w:ascii="Times New Roman" w:hAnsi="Times New Roman" w:cs="Times New Roman"/>
                <w:sz w:val="20"/>
                <w:szCs w:val="20"/>
              </w:rPr>
              <w:t xml:space="preserve"> – tier 2</w:t>
            </w:r>
          </w:p>
        </w:tc>
        <w:tc>
          <w:tcPr>
            <w:tcW w:w="4529" w:type="dxa"/>
            <w:hideMark/>
          </w:tcPr>
          <w:p w14:paraId="54344167" w14:textId="47C18371" w:rsidR="00414E08" w:rsidRPr="00BE4A9C" w:rsidRDefault="00414E08" w:rsidP="000D2C19">
            <w:pPr>
              <w:rPr>
                <w:rFonts w:ascii="Times New Roman" w:hAnsi="Times New Roman" w:cs="Times New Roman"/>
                <w:sz w:val="20"/>
                <w:szCs w:val="20"/>
              </w:rPr>
            </w:pPr>
            <w:r w:rsidRPr="00BE4A9C">
              <w:rPr>
                <w:rFonts w:ascii="Times New Roman" w:hAnsi="Times New Roman" w:cs="Times New Roman"/>
                <w:sz w:val="20"/>
                <w:szCs w:val="20"/>
              </w:rPr>
              <w:t xml:space="preserve">This is the </w:t>
            </w:r>
            <w:del w:id="348" w:author="Author">
              <w:r w:rsidRPr="00BE4A9C" w:rsidDel="000D2C19">
                <w:rPr>
                  <w:rFonts w:ascii="Times New Roman" w:hAnsi="Times New Roman" w:cs="Times New Roman"/>
                  <w:sz w:val="20"/>
                  <w:szCs w:val="20"/>
                </w:rPr>
                <w:delText xml:space="preserve">total </w:delText>
              </w:r>
            </w:del>
            <w:r w:rsidRPr="00BE4A9C">
              <w:rPr>
                <w:rFonts w:ascii="Times New Roman" w:hAnsi="Times New Roman" w:cs="Times New Roman"/>
                <w:sz w:val="20"/>
                <w:szCs w:val="20"/>
              </w:rPr>
              <w:t>amount of any future claims which mutual or mutual-type associations of ship</w:t>
            </w:r>
            <w:r>
              <w:rPr>
                <w:rFonts w:ascii="Times New Roman" w:hAnsi="Times New Roman" w:cs="Times New Roman"/>
                <w:sz w:val="20"/>
                <w:szCs w:val="20"/>
              </w:rPr>
              <w:t xml:space="preserve"> </w:t>
            </w:r>
            <w:r w:rsidRPr="00BE4A9C">
              <w:rPr>
                <w:rFonts w:ascii="Times New Roman" w:hAnsi="Times New Roman" w:cs="Times New Roman"/>
                <w:sz w:val="20"/>
                <w:szCs w:val="20"/>
              </w:rPr>
              <w:t>owners with variable contributions solely insuring risks listed in classes 6, 12 and 17 in Part A of Annex I may have against their members by way of a call for supplementary contributions, within the following 12 months</w:t>
            </w:r>
            <w:ins w:id="349" w:author="Author">
              <w:del w:id="350" w:author="Author">
                <w:r w:rsidDel="007959A4">
                  <w:rPr>
                    <w:rFonts w:ascii="Times New Roman" w:hAnsi="Times New Roman" w:cs="Times New Roman"/>
                    <w:sz w:val="20"/>
                    <w:szCs w:val="20"/>
                  </w:rPr>
                  <w:delText xml:space="preserve"> </w:delText>
                </w:r>
                <w:r w:rsidRPr="0073170E" w:rsidDel="007959A4">
                  <w:rPr>
                    <w:rFonts w:ascii="Times New Roman" w:hAnsi="Times New Roman" w:cs="Times New Roman"/>
                    <w:sz w:val="20"/>
                    <w:szCs w:val="20"/>
                  </w:rPr>
                  <w:delText>– tier 2</w:delText>
                </w:r>
              </w:del>
              <w:r w:rsidR="007959A4">
                <w:rPr>
                  <w:rFonts w:ascii="Times New Roman" w:hAnsi="Times New Roman" w:cs="Times New Roman"/>
                  <w:sz w:val="20"/>
                  <w:szCs w:val="20"/>
                </w:rPr>
                <w:t>.</w:t>
              </w:r>
            </w:ins>
          </w:p>
        </w:tc>
      </w:tr>
      <w:tr w:rsidR="00414E08" w:rsidRPr="007B276A" w14:paraId="63ABBBF4" w14:textId="77777777" w:rsidTr="00BE4A9C">
        <w:trPr>
          <w:gridAfter w:val="1"/>
          <w:wAfter w:w="7" w:type="dxa"/>
          <w:trHeight w:val="1830"/>
        </w:trPr>
        <w:tc>
          <w:tcPr>
            <w:tcW w:w="1843" w:type="dxa"/>
            <w:gridSpan w:val="2"/>
            <w:hideMark/>
          </w:tcPr>
          <w:p w14:paraId="5A42409A" w14:textId="1FA97258"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R0370/C0010</w:t>
            </w:r>
          </w:p>
          <w:p w14:paraId="3AB52924" w14:textId="77777777"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(A40)</w:t>
            </w:r>
          </w:p>
        </w:tc>
        <w:tc>
          <w:tcPr>
            <w:tcW w:w="2835" w:type="dxa"/>
            <w:hideMark/>
          </w:tcPr>
          <w:p w14:paraId="52F811B5" w14:textId="65991469" w:rsidR="00414E08" w:rsidRPr="00BE4A9C" w:rsidRDefault="00414E08" w:rsidP="00A20007">
            <w:pPr>
              <w:rPr>
                <w:rFonts w:ascii="Times New Roman" w:hAnsi="Times New Roman" w:cs="Times New Roman"/>
                <w:sz w:val="20"/>
                <w:szCs w:val="20"/>
              </w:rPr>
            </w:pPr>
            <w:r w:rsidRPr="00BE4A9C">
              <w:rPr>
                <w:rFonts w:ascii="Times New Roman" w:hAnsi="Times New Roman" w:cs="Times New Roman"/>
                <w:sz w:val="20"/>
                <w:szCs w:val="20"/>
              </w:rPr>
              <w:t xml:space="preserve">Supplementary members calls - other than under first subparagraph of Article 96(3) of the  </w:t>
            </w:r>
            <w:r>
              <w:rPr>
                <w:rFonts w:ascii="Times New Roman" w:hAnsi="Times New Roman" w:cs="Times New Roman"/>
                <w:sz w:val="20"/>
                <w:szCs w:val="20"/>
              </w:rPr>
              <w:t>Directive 2009/138/EC</w:t>
            </w:r>
          </w:p>
        </w:tc>
        <w:tc>
          <w:tcPr>
            <w:tcW w:w="4529" w:type="dxa"/>
            <w:hideMark/>
          </w:tcPr>
          <w:p w14:paraId="11CC3F79" w14:textId="327AC9AC"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any future claims which mutual or mutual-type associations with variable contributions may have against their members by way of a call for supplementary contributions, within the following 12 months, other than those described in the first subparagraph of Art. 96(3) of the </w:t>
            </w:r>
            <w:r>
              <w:rPr>
                <w:rFonts w:ascii="Times New Roman" w:hAnsi="Times New Roman" w:cs="Times New Roman"/>
                <w:sz w:val="20"/>
                <w:szCs w:val="20"/>
              </w:rPr>
              <w:t>Directive 2009/138/EC</w:t>
            </w:r>
            <w:r w:rsidRPr="00BE4A9C">
              <w:rPr>
                <w:rFonts w:ascii="Times New Roman" w:hAnsi="Times New Roman" w:cs="Times New Roman"/>
                <w:sz w:val="20"/>
                <w:szCs w:val="20"/>
              </w:rPr>
              <w:t xml:space="preserve">. </w:t>
            </w:r>
          </w:p>
        </w:tc>
      </w:tr>
      <w:tr w:rsidR="00414E08" w:rsidRPr="007B276A" w14:paraId="13FF805F" w14:textId="77777777" w:rsidTr="00BE4A9C">
        <w:trPr>
          <w:gridAfter w:val="1"/>
          <w:wAfter w:w="7" w:type="dxa"/>
          <w:trHeight w:val="1815"/>
        </w:trPr>
        <w:tc>
          <w:tcPr>
            <w:tcW w:w="1843" w:type="dxa"/>
            <w:gridSpan w:val="2"/>
            <w:hideMark/>
          </w:tcPr>
          <w:p w14:paraId="4E5665EB" w14:textId="2B9798D0"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R0370/C0040</w:t>
            </w:r>
          </w:p>
          <w:p w14:paraId="6390BFE3" w14:textId="77777777"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(C40)</w:t>
            </w:r>
          </w:p>
        </w:tc>
        <w:tc>
          <w:tcPr>
            <w:tcW w:w="2835" w:type="dxa"/>
            <w:hideMark/>
          </w:tcPr>
          <w:p w14:paraId="431E474C" w14:textId="039A2DD7" w:rsidR="00414E08" w:rsidRPr="00BE4A9C" w:rsidRDefault="00414E08" w:rsidP="00A20007">
            <w:pPr>
              <w:rPr>
                <w:rFonts w:ascii="Times New Roman" w:hAnsi="Times New Roman" w:cs="Times New Roman"/>
                <w:sz w:val="20"/>
                <w:szCs w:val="20"/>
              </w:rPr>
            </w:pPr>
            <w:r w:rsidRPr="00BE4A9C">
              <w:rPr>
                <w:rFonts w:ascii="Times New Roman" w:hAnsi="Times New Roman" w:cs="Times New Roman"/>
                <w:sz w:val="20"/>
                <w:szCs w:val="20"/>
              </w:rPr>
              <w:t xml:space="preserve">Supplementary members calls - other than under first subparagraph of Article 96(3) of the  </w:t>
            </w:r>
            <w:r>
              <w:rPr>
                <w:rFonts w:ascii="Times New Roman" w:hAnsi="Times New Roman" w:cs="Times New Roman"/>
                <w:sz w:val="20"/>
                <w:szCs w:val="20"/>
              </w:rPr>
              <w:t>Directive 2009/138/EC</w:t>
            </w:r>
            <w:r w:rsidRPr="00BE4A9C">
              <w:rPr>
                <w:rFonts w:ascii="Times New Roman" w:hAnsi="Times New Roman" w:cs="Times New Roman"/>
                <w:sz w:val="20"/>
                <w:szCs w:val="20"/>
              </w:rPr>
              <w:t xml:space="preserve"> – tier 2</w:t>
            </w:r>
          </w:p>
        </w:tc>
        <w:tc>
          <w:tcPr>
            <w:tcW w:w="4529" w:type="dxa"/>
            <w:hideMark/>
          </w:tcPr>
          <w:p w14:paraId="7BA214A9" w14:textId="67984BA5" w:rsidR="00414E08" w:rsidRPr="00BE4A9C" w:rsidRDefault="00414E08" w:rsidP="002254BE">
            <w:pPr>
              <w:rPr>
                <w:rFonts w:ascii="Times New Roman" w:hAnsi="Times New Roman" w:cs="Times New Roman"/>
                <w:sz w:val="20"/>
                <w:szCs w:val="20"/>
              </w:rPr>
            </w:pPr>
            <w:r w:rsidRPr="00BE4A9C">
              <w:rPr>
                <w:rFonts w:ascii="Times New Roman" w:hAnsi="Times New Roman" w:cs="Times New Roman"/>
                <w:sz w:val="20"/>
                <w:szCs w:val="20"/>
              </w:rPr>
              <w:t xml:space="preserve">This is the </w:t>
            </w:r>
            <w:del w:id="351" w:author="Author">
              <w:r w:rsidRPr="00BE4A9C" w:rsidDel="00C71399">
                <w:rPr>
                  <w:rFonts w:ascii="Times New Roman" w:hAnsi="Times New Roman" w:cs="Times New Roman"/>
                  <w:sz w:val="20"/>
                  <w:szCs w:val="20"/>
                </w:rPr>
                <w:delText xml:space="preserve">total </w:delText>
              </w:r>
            </w:del>
            <w:ins w:id="352" w:author="Author">
              <w:r>
                <w:rPr>
                  <w:rFonts w:ascii="Times New Roman" w:hAnsi="Times New Roman" w:cs="Times New Roman"/>
                  <w:sz w:val="20"/>
                  <w:szCs w:val="20"/>
                </w:rPr>
                <w:t>amount</w:t>
              </w:r>
              <w:r w:rsidRPr="00BE4A9C">
                <w:rPr>
                  <w:rFonts w:ascii="Times New Roman" w:hAnsi="Times New Roman" w:cs="Times New Roman"/>
                  <w:sz w:val="20"/>
                  <w:szCs w:val="20"/>
                </w:rPr>
                <w:t xml:space="preserve"> </w:t>
              </w:r>
            </w:ins>
            <w:r w:rsidRPr="00BE4A9C">
              <w:rPr>
                <w:rFonts w:ascii="Times New Roman" w:hAnsi="Times New Roman" w:cs="Times New Roman"/>
                <w:sz w:val="20"/>
                <w:szCs w:val="20"/>
              </w:rPr>
              <w:t>of any future claims which mutual or mutual-type associations of with variable contributions may have against their members by way of a call for supplementary contributions within the following 12 months, other than those described in the first subparagraph of Art. 96(3) of the</w:t>
            </w:r>
            <w:del w:id="353" w:author="Author">
              <w:r w:rsidRPr="00BE4A9C" w:rsidDel="002254BE">
                <w:rPr>
                  <w:rFonts w:ascii="Times New Roman" w:hAnsi="Times New Roman" w:cs="Times New Roman"/>
                  <w:sz w:val="20"/>
                  <w:szCs w:val="20"/>
                </w:rPr>
                <w:delText xml:space="preserve"> </w:delText>
              </w:r>
            </w:del>
            <w:r w:rsidRPr="00BE4A9C">
              <w:rPr>
                <w:rFonts w:ascii="Times New Roman" w:hAnsi="Times New Roman" w:cs="Times New Roman"/>
                <w:sz w:val="20"/>
                <w:szCs w:val="20"/>
              </w:rPr>
              <w:t xml:space="preserve"> </w:t>
            </w:r>
            <w:r>
              <w:rPr>
                <w:rFonts w:ascii="Times New Roman" w:hAnsi="Times New Roman" w:cs="Times New Roman"/>
                <w:sz w:val="20"/>
                <w:szCs w:val="20"/>
              </w:rPr>
              <w:t xml:space="preserve">Directive </w:t>
            </w:r>
            <w:r w:rsidRPr="00BE4A9C">
              <w:rPr>
                <w:rFonts w:ascii="Times New Roman" w:hAnsi="Times New Roman" w:cs="Times New Roman"/>
                <w:sz w:val="20"/>
                <w:szCs w:val="20"/>
              </w:rPr>
              <w:t>2009/138/</w:t>
            </w:r>
            <w:r w:rsidRPr="007B276A">
              <w:rPr>
                <w:rFonts w:ascii="Times New Roman" w:hAnsi="Times New Roman" w:cs="Times New Roman"/>
                <w:sz w:val="20"/>
                <w:szCs w:val="20"/>
              </w:rPr>
              <w:t>EC that</w:t>
            </w:r>
            <w:r w:rsidRPr="00BE4A9C">
              <w:rPr>
                <w:rFonts w:ascii="Times New Roman" w:hAnsi="Times New Roman" w:cs="Times New Roman"/>
                <w:sz w:val="20"/>
                <w:szCs w:val="20"/>
              </w:rPr>
              <w:t xml:space="preserve"> meet the criteria for Tier 2.</w:t>
            </w:r>
          </w:p>
        </w:tc>
      </w:tr>
      <w:tr w:rsidR="00414E08" w:rsidRPr="007B276A" w14:paraId="52197C2C" w14:textId="77777777" w:rsidTr="00BE4A9C">
        <w:trPr>
          <w:gridAfter w:val="1"/>
          <w:wAfter w:w="7" w:type="dxa"/>
          <w:trHeight w:val="1845"/>
        </w:trPr>
        <w:tc>
          <w:tcPr>
            <w:tcW w:w="1843" w:type="dxa"/>
            <w:gridSpan w:val="2"/>
            <w:hideMark/>
          </w:tcPr>
          <w:p w14:paraId="4BEC826B" w14:textId="44568292"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R0370/C0050</w:t>
            </w:r>
          </w:p>
          <w:p w14:paraId="4B542EC4" w14:textId="77777777"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(D40)</w:t>
            </w:r>
          </w:p>
        </w:tc>
        <w:tc>
          <w:tcPr>
            <w:tcW w:w="2835" w:type="dxa"/>
            <w:hideMark/>
          </w:tcPr>
          <w:p w14:paraId="7793049E" w14:textId="35962107" w:rsidR="00414E08" w:rsidRPr="00BE4A9C" w:rsidRDefault="00414E08" w:rsidP="00696660">
            <w:pPr>
              <w:rPr>
                <w:rFonts w:ascii="Times New Roman" w:hAnsi="Times New Roman" w:cs="Times New Roman"/>
                <w:sz w:val="20"/>
                <w:szCs w:val="20"/>
              </w:rPr>
            </w:pPr>
            <w:r w:rsidRPr="00BE4A9C">
              <w:rPr>
                <w:rFonts w:ascii="Times New Roman" w:hAnsi="Times New Roman" w:cs="Times New Roman"/>
                <w:sz w:val="20"/>
                <w:szCs w:val="20"/>
              </w:rPr>
              <w:t xml:space="preserve">Supplementary members calls - other than under first subparagraph of Article 96(3) of the </w:t>
            </w:r>
            <w:r>
              <w:rPr>
                <w:rFonts w:ascii="Times New Roman" w:hAnsi="Times New Roman" w:cs="Times New Roman"/>
                <w:sz w:val="20"/>
                <w:szCs w:val="20"/>
              </w:rPr>
              <w:t>Directive 2009/138/EC</w:t>
            </w:r>
            <w:r w:rsidRPr="00BE4A9C">
              <w:rPr>
                <w:rFonts w:ascii="Times New Roman" w:hAnsi="Times New Roman" w:cs="Times New Roman"/>
                <w:sz w:val="20"/>
                <w:szCs w:val="20"/>
              </w:rPr>
              <w:t xml:space="preserve"> – tier 3</w:t>
            </w:r>
          </w:p>
        </w:tc>
        <w:tc>
          <w:tcPr>
            <w:tcW w:w="4529" w:type="dxa"/>
            <w:hideMark/>
          </w:tcPr>
          <w:p w14:paraId="5E25256C" w14:textId="48643704" w:rsidR="00414E08" w:rsidRPr="00BE4A9C" w:rsidRDefault="00414E08" w:rsidP="00C71399">
            <w:pPr>
              <w:rPr>
                <w:rFonts w:ascii="Times New Roman" w:hAnsi="Times New Roman" w:cs="Times New Roman"/>
                <w:sz w:val="20"/>
                <w:szCs w:val="20"/>
              </w:rPr>
            </w:pPr>
            <w:del w:id="354" w:author="Author">
              <w:r w:rsidRPr="00BE4A9C" w:rsidDel="00C71399">
                <w:rPr>
                  <w:rFonts w:ascii="Times New Roman" w:hAnsi="Times New Roman" w:cs="Times New Roman"/>
                  <w:sz w:val="20"/>
                  <w:szCs w:val="20"/>
                </w:rPr>
                <w:delText xml:space="preserve"> </w:delText>
              </w:r>
            </w:del>
            <w:r w:rsidRPr="00BE4A9C">
              <w:rPr>
                <w:rFonts w:ascii="Times New Roman" w:hAnsi="Times New Roman" w:cs="Times New Roman"/>
                <w:sz w:val="20"/>
                <w:szCs w:val="20"/>
              </w:rPr>
              <w:t xml:space="preserve">This is the </w:t>
            </w:r>
            <w:del w:id="355" w:author="Author">
              <w:r w:rsidRPr="00BE4A9C" w:rsidDel="00C71399">
                <w:rPr>
                  <w:rFonts w:ascii="Times New Roman" w:hAnsi="Times New Roman" w:cs="Times New Roman"/>
                  <w:sz w:val="20"/>
                  <w:szCs w:val="20"/>
                </w:rPr>
                <w:delText xml:space="preserve">total </w:delText>
              </w:r>
            </w:del>
            <w:ins w:id="356" w:author="Author">
              <w:r>
                <w:rPr>
                  <w:rFonts w:ascii="Times New Roman" w:hAnsi="Times New Roman" w:cs="Times New Roman"/>
                  <w:sz w:val="20"/>
                  <w:szCs w:val="20"/>
                </w:rPr>
                <w:t>amount</w:t>
              </w:r>
              <w:r w:rsidRPr="00BE4A9C">
                <w:rPr>
                  <w:rFonts w:ascii="Times New Roman" w:hAnsi="Times New Roman" w:cs="Times New Roman"/>
                  <w:sz w:val="20"/>
                  <w:szCs w:val="20"/>
                </w:rPr>
                <w:t xml:space="preserve"> </w:t>
              </w:r>
            </w:ins>
            <w:r w:rsidRPr="00BE4A9C">
              <w:rPr>
                <w:rFonts w:ascii="Times New Roman" w:hAnsi="Times New Roman" w:cs="Times New Roman"/>
                <w:sz w:val="20"/>
                <w:szCs w:val="20"/>
              </w:rPr>
              <w:t xml:space="preserve">of any future claims which mutual or mutual-type associations with variable contributions may have against their members by way of a call for supplementary contributions within the following 12 months, other than those described in the first subparagraph of Art. 96(3) of the Framework </w:t>
            </w:r>
            <w:r>
              <w:rPr>
                <w:rFonts w:ascii="Times New Roman" w:hAnsi="Times New Roman" w:cs="Times New Roman"/>
                <w:sz w:val="20"/>
                <w:szCs w:val="20"/>
              </w:rPr>
              <w:t>Directive 2009/138/EC</w:t>
            </w:r>
            <w:r w:rsidRPr="00BE4A9C">
              <w:rPr>
                <w:rFonts w:ascii="Times New Roman" w:hAnsi="Times New Roman" w:cs="Times New Roman"/>
                <w:sz w:val="20"/>
                <w:szCs w:val="20"/>
              </w:rPr>
              <w:t xml:space="preserve"> </w:t>
            </w:r>
            <w:r w:rsidRPr="007B276A">
              <w:rPr>
                <w:rFonts w:ascii="Times New Roman" w:hAnsi="Times New Roman" w:cs="Times New Roman"/>
                <w:sz w:val="20"/>
                <w:szCs w:val="20"/>
              </w:rPr>
              <w:t>that meets</w:t>
            </w:r>
            <w:r w:rsidRPr="00BE4A9C">
              <w:rPr>
                <w:rFonts w:ascii="Times New Roman" w:hAnsi="Times New Roman" w:cs="Times New Roman"/>
                <w:sz w:val="20"/>
                <w:szCs w:val="20"/>
              </w:rPr>
              <w:t xml:space="preserve"> the criteria for Tier 3.</w:t>
            </w:r>
          </w:p>
        </w:tc>
      </w:tr>
      <w:tr w:rsidR="00414E08" w:rsidRPr="00923EEB" w14:paraId="4B350754" w14:textId="77777777" w:rsidTr="00BE4A9C">
        <w:trPr>
          <w:trHeight w:val="913"/>
        </w:trPr>
        <w:tc>
          <w:tcPr>
            <w:tcW w:w="1843" w:type="dxa"/>
            <w:gridSpan w:val="2"/>
            <w:shd w:val="clear" w:color="auto" w:fill="auto"/>
          </w:tcPr>
          <w:p w14:paraId="44AAD6EF"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R0380/C0010</w:t>
            </w:r>
          </w:p>
          <w:p w14:paraId="69046F54"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(A41)</w:t>
            </w:r>
          </w:p>
        </w:tc>
        <w:tc>
          <w:tcPr>
            <w:tcW w:w="2835" w:type="dxa"/>
            <w:shd w:val="clear" w:color="auto" w:fill="auto"/>
          </w:tcPr>
          <w:p w14:paraId="6A2FE7EB"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Non available ancillary own funds at group level – total</w:t>
            </w:r>
          </w:p>
        </w:tc>
        <w:tc>
          <w:tcPr>
            <w:tcW w:w="4536" w:type="dxa"/>
            <w:gridSpan w:val="2"/>
            <w:shd w:val="clear" w:color="auto" w:fill="auto"/>
          </w:tcPr>
          <w:p w14:paraId="36ADF8F8" w14:textId="7C2A0274" w:rsidR="00414E08" w:rsidRPr="00923EEB" w:rsidRDefault="00414E08" w:rsidP="00BE4A9C">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amount of ancillary own funds which are deemed non-available as defined in Article 222(2)-(5) of the </w:t>
            </w:r>
            <w:r>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414E08" w:rsidRPr="00923EEB" w14:paraId="63A275FE" w14:textId="77777777" w:rsidTr="00BE4A9C">
        <w:trPr>
          <w:trHeight w:val="1054"/>
        </w:trPr>
        <w:tc>
          <w:tcPr>
            <w:tcW w:w="1843" w:type="dxa"/>
            <w:gridSpan w:val="2"/>
            <w:shd w:val="clear" w:color="auto" w:fill="auto"/>
          </w:tcPr>
          <w:p w14:paraId="4C66F50F"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R0380/C0040</w:t>
            </w:r>
          </w:p>
          <w:p w14:paraId="24D42E99" w14:textId="77777777" w:rsidR="00414E08" w:rsidRPr="00923EEB" w:rsidDel="003658E1"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(C41)</w:t>
            </w:r>
          </w:p>
        </w:tc>
        <w:tc>
          <w:tcPr>
            <w:tcW w:w="2835" w:type="dxa"/>
            <w:shd w:val="clear" w:color="auto" w:fill="auto"/>
          </w:tcPr>
          <w:p w14:paraId="7B0C5781"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Non available ancillary own funds at group level – tier 2</w:t>
            </w:r>
          </w:p>
        </w:tc>
        <w:tc>
          <w:tcPr>
            <w:tcW w:w="4536" w:type="dxa"/>
            <w:gridSpan w:val="2"/>
            <w:shd w:val="clear" w:color="auto" w:fill="auto"/>
          </w:tcPr>
          <w:p w14:paraId="2385EB59" w14:textId="07CF7912" w:rsidR="00414E08" w:rsidRPr="00923EEB" w:rsidRDefault="00414E08" w:rsidP="000040C3">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amount of ancillary own funds which are deemed non-available as defined in Article 222(2)-(5) of the </w:t>
            </w:r>
            <w:r>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2.</w:t>
            </w:r>
          </w:p>
        </w:tc>
      </w:tr>
      <w:tr w:rsidR="00414E08" w:rsidRPr="00923EEB" w14:paraId="71AF002C" w14:textId="77777777" w:rsidTr="00BE4A9C">
        <w:trPr>
          <w:trHeight w:val="1112"/>
        </w:trPr>
        <w:tc>
          <w:tcPr>
            <w:tcW w:w="1843" w:type="dxa"/>
            <w:gridSpan w:val="2"/>
            <w:shd w:val="clear" w:color="auto" w:fill="auto"/>
          </w:tcPr>
          <w:p w14:paraId="6A95881C"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R0380/C0050</w:t>
            </w:r>
          </w:p>
          <w:p w14:paraId="05937729" w14:textId="77777777" w:rsidR="00414E08" w:rsidRPr="00923EEB" w:rsidDel="003658E1"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(D41)</w:t>
            </w:r>
          </w:p>
        </w:tc>
        <w:tc>
          <w:tcPr>
            <w:tcW w:w="2835" w:type="dxa"/>
            <w:shd w:val="clear" w:color="auto" w:fill="auto"/>
          </w:tcPr>
          <w:p w14:paraId="054F2355"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Non available ancillary own funds at group level – tier 3</w:t>
            </w:r>
          </w:p>
        </w:tc>
        <w:tc>
          <w:tcPr>
            <w:tcW w:w="4536" w:type="dxa"/>
            <w:gridSpan w:val="2"/>
            <w:shd w:val="clear" w:color="auto" w:fill="auto"/>
          </w:tcPr>
          <w:p w14:paraId="480B39A3" w14:textId="4B94B630"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amount of ancillary own funds which are deemed non-available as defined in Article 222(2)-(5) of the </w:t>
            </w:r>
            <w:r>
              <w:rPr>
                <w:rFonts w:ascii="Times New Roman" w:hAnsi="Times New Roman" w:cs="Times New Roman"/>
                <w:sz w:val="20"/>
                <w:szCs w:val="20"/>
              </w:rPr>
              <w:t>Directive 2009/138/EC</w:t>
            </w:r>
            <w:r w:rsidRPr="00923EEB">
              <w:rPr>
                <w:rFonts w:ascii="Times New Roman" w:hAnsi="Times New Roman" w:cs="Times New Roman"/>
                <w:sz w:val="20"/>
                <w:szCs w:val="20"/>
              </w:rPr>
              <w:t xml:space="preserve"> that meet the criteria for Tier 3.</w:t>
            </w:r>
          </w:p>
        </w:tc>
      </w:tr>
      <w:tr w:rsidR="00414E08" w:rsidRPr="007B276A" w14:paraId="69A3686C" w14:textId="77777777" w:rsidTr="00BE4A9C">
        <w:trPr>
          <w:gridAfter w:val="1"/>
          <w:wAfter w:w="7" w:type="dxa"/>
          <w:trHeight w:val="734"/>
        </w:trPr>
        <w:tc>
          <w:tcPr>
            <w:tcW w:w="1843" w:type="dxa"/>
            <w:gridSpan w:val="2"/>
            <w:hideMark/>
          </w:tcPr>
          <w:p w14:paraId="36BD78F4" w14:textId="57795BAC"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R0390/C0010</w:t>
            </w:r>
          </w:p>
          <w:p w14:paraId="1DD601BC" w14:textId="77777777"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(A42)</w:t>
            </w:r>
          </w:p>
        </w:tc>
        <w:tc>
          <w:tcPr>
            <w:tcW w:w="2835" w:type="dxa"/>
            <w:hideMark/>
          </w:tcPr>
          <w:p w14:paraId="360D3BA6" w14:textId="77777777"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Other ancillary own funds - total</w:t>
            </w:r>
          </w:p>
        </w:tc>
        <w:tc>
          <w:tcPr>
            <w:tcW w:w="4529" w:type="dxa"/>
            <w:hideMark/>
          </w:tcPr>
          <w:p w14:paraId="4BB13DF9" w14:textId="286E5D6B"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This is the total amount of other ancillary own funds.</w:t>
            </w:r>
          </w:p>
        </w:tc>
      </w:tr>
      <w:tr w:rsidR="00414E08" w:rsidRPr="007B276A" w14:paraId="450F55B9" w14:textId="77777777" w:rsidTr="00BE4A9C">
        <w:trPr>
          <w:gridAfter w:val="1"/>
          <w:wAfter w:w="7" w:type="dxa"/>
          <w:trHeight w:val="771"/>
        </w:trPr>
        <w:tc>
          <w:tcPr>
            <w:tcW w:w="1843" w:type="dxa"/>
            <w:gridSpan w:val="2"/>
            <w:hideMark/>
          </w:tcPr>
          <w:p w14:paraId="3CE9F7D0" w14:textId="2D029229"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R0390/C0040</w:t>
            </w:r>
          </w:p>
          <w:p w14:paraId="76D4B4B6" w14:textId="77777777"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(C42)</w:t>
            </w:r>
          </w:p>
        </w:tc>
        <w:tc>
          <w:tcPr>
            <w:tcW w:w="2835" w:type="dxa"/>
            <w:hideMark/>
          </w:tcPr>
          <w:p w14:paraId="59259543" w14:textId="77777777"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Other ancillary own funds – tier 2</w:t>
            </w:r>
          </w:p>
        </w:tc>
        <w:tc>
          <w:tcPr>
            <w:tcW w:w="4529" w:type="dxa"/>
            <w:hideMark/>
          </w:tcPr>
          <w:p w14:paraId="11DC21F4" w14:textId="479F6B5F" w:rsidR="00414E08" w:rsidRPr="00BE4A9C" w:rsidRDefault="00414E08" w:rsidP="00E66B4F">
            <w:pPr>
              <w:rPr>
                <w:rFonts w:ascii="Times New Roman" w:hAnsi="Times New Roman" w:cs="Times New Roman"/>
                <w:sz w:val="20"/>
                <w:szCs w:val="20"/>
              </w:rPr>
            </w:pPr>
            <w:del w:id="357" w:author="Author">
              <w:r w:rsidRPr="00BE4A9C" w:rsidDel="00C71399">
                <w:rPr>
                  <w:rFonts w:ascii="Times New Roman" w:hAnsi="Times New Roman" w:cs="Times New Roman"/>
                  <w:sz w:val="20"/>
                  <w:szCs w:val="20"/>
                </w:rPr>
                <w:delText xml:space="preserve"> </w:delText>
              </w:r>
            </w:del>
            <w:r w:rsidRPr="00BE4A9C">
              <w:rPr>
                <w:rFonts w:ascii="Times New Roman" w:hAnsi="Times New Roman" w:cs="Times New Roman"/>
                <w:sz w:val="20"/>
                <w:szCs w:val="20"/>
              </w:rPr>
              <w:t>This is the amount of other ancillary own funds that meet criteria for Tier 2.</w:t>
            </w:r>
          </w:p>
        </w:tc>
      </w:tr>
      <w:tr w:rsidR="00414E08" w:rsidRPr="007B276A" w14:paraId="268E04EC" w14:textId="77777777" w:rsidTr="00BE4A9C">
        <w:trPr>
          <w:gridAfter w:val="1"/>
          <w:wAfter w:w="7" w:type="dxa"/>
          <w:trHeight w:val="771"/>
        </w:trPr>
        <w:tc>
          <w:tcPr>
            <w:tcW w:w="1843" w:type="dxa"/>
            <w:gridSpan w:val="2"/>
            <w:hideMark/>
          </w:tcPr>
          <w:p w14:paraId="78586A01" w14:textId="5F0420AC"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R0390/C0050</w:t>
            </w:r>
          </w:p>
          <w:p w14:paraId="72E7935C" w14:textId="77777777"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(D42)</w:t>
            </w:r>
          </w:p>
        </w:tc>
        <w:tc>
          <w:tcPr>
            <w:tcW w:w="2835" w:type="dxa"/>
            <w:hideMark/>
          </w:tcPr>
          <w:p w14:paraId="390D18F3" w14:textId="77777777"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Other ancillary own funds – tier 3</w:t>
            </w:r>
          </w:p>
        </w:tc>
        <w:tc>
          <w:tcPr>
            <w:tcW w:w="4529" w:type="dxa"/>
            <w:hideMark/>
          </w:tcPr>
          <w:p w14:paraId="4682E4BD" w14:textId="49E6E9F6" w:rsidR="00414E08" w:rsidRPr="00BE4A9C" w:rsidRDefault="00414E08" w:rsidP="00E66B4F">
            <w:pPr>
              <w:rPr>
                <w:rFonts w:ascii="Times New Roman" w:hAnsi="Times New Roman" w:cs="Times New Roman"/>
                <w:sz w:val="20"/>
                <w:szCs w:val="20"/>
              </w:rPr>
            </w:pPr>
            <w:del w:id="358" w:author="Author">
              <w:r w:rsidRPr="00BE4A9C" w:rsidDel="00C71399">
                <w:rPr>
                  <w:rFonts w:ascii="Times New Roman" w:hAnsi="Times New Roman" w:cs="Times New Roman"/>
                  <w:sz w:val="20"/>
                  <w:szCs w:val="20"/>
                </w:rPr>
                <w:delText xml:space="preserve"> </w:delText>
              </w:r>
            </w:del>
            <w:r w:rsidRPr="00BE4A9C">
              <w:rPr>
                <w:rFonts w:ascii="Times New Roman" w:hAnsi="Times New Roman" w:cs="Times New Roman"/>
                <w:sz w:val="20"/>
                <w:szCs w:val="20"/>
              </w:rPr>
              <w:t>This is the amount of other ancillary own funds that meet criteria for Tier 3.</w:t>
            </w:r>
          </w:p>
        </w:tc>
      </w:tr>
      <w:tr w:rsidR="00414E08" w:rsidRPr="007B276A" w14:paraId="5DC1D6FC" w14:textId="77777777" w:rsidTr="00BE4A9C">
        <w:trPr>
          <w:gridAfter w:val="1"/>
          <w:wAfter w:w="7" w:type="dxa"/>
          <w:trHeight w:val="683"/>
        </w:trPr>
        <w:tc>
          <w:tcPr>
            <w:tcW w:w="1843" w:type="dxa"/>
            <w:gridSpan w:val="2"/>
            <w:hideMark/>
          </w:tcPr>
          <w:p w14:paraId="315F988B" w14:textId="7E4FCD87"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R0400/C0010</w:t>
            </w:r>
          </w:p>
          <w:p w14:paraId="3B6BD8EC" w14:textId="77777777"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(A43)</w:t>
            </w:r>
          </w:p>
        </w:tc>
        <w:tc>
          <w:tcPr>
            <w:tcW w:w="2835" w:type="dxa"/>
            <w:hideMark/>
          </w:tcPr>
          <w:p w14:paraId="336DBA10" w14:textId="568CBE96" w:rsidR="00414E08" w:rsidRPr="00BE4A9C" w:rsidRDefault="00414E08" w:rsidP="00675571">
            <w:pPr>
              <w:rPr>
                <w:rFonts w:ascii="Times New Roman" w:hAnsi="Times New Roman" w:cs="Times New Roman"/>
                <w:sz w:val="20"/>
                <w:szCs w:val="20"/>
              </w:rPr>
            </w:pPr>
            <w:r w:rsidRPr="00BE4A9C">
              <w:rPr>
                <w:rFonts w:ascii="Times New Roman" w:hAnsi="Times New Roman" w:cs="Times New Roman"/>
                <w:sz w:val="20"/>
                <w:szCs w:val="20"/>
              </w:rPr>
              <w:t xml:space="preserve">Total ancillary own funds </w:t>
            </w:r>
          </w:p>
        </w:tc>
        <w:tc>
          <w:tcPr>
            <w:tcW w:w="4529" w:type="dxa"/>
            <w:hideMark/>
          </w:tcPr>
          <w:p w14:paraId="1387D9F9" w14:textId="46DD9997" w:rsidR="00414E08" w:rsidRPr="00BE4A9C" w:rsidRDefault="00414E08">
            <w:pPr>
              <w:rPr>
                <w:rFonts w:ascii="Times New Roman" w:hAnsi="Times New Roman" w:cs="Times New Roman"/>
                <w:sz w:val="20"/>
                <w:szCs w:val="20"/>
              </w:rPr>
            </w:pPr>
            <w:r w:rsidRPr="00BE4A9C">
              <w:rPr>
                <w:rFonts w:ascii="Times New Roman" w:hAnsi="Times New Roman" w:cs="Times New Roman"/>
                <w:sz w:val="20"/>
                <w:szCs w:val="20"/>
              </w:rPr>
              <w:t>This is the total amount of ancillary own fund items.</w:t>
            </w:r>
          </w:p>
        </w:tc>
      </w:tr>
      <w:tr w:rsidR="00414E08" w:rsidRPr="007B276A" w14:paraId="3A76EC97" w14:textId="77777777" w:rsidTr="00BE4A9C">
        <w:trPr>
          <w:gridAfter w:val="1"/>
          <w:wAfter w:w="7" w:type="dxa"/>
          <w:trHeight w:val="706"/>
        </w:trPr>
        <w:tc>
          <w:tcPr>
            <w:tcW w:w="1843" w:type="dxa"/>
            <w:gridSpan w:val="2"/>
            <w:tcBorders>
              <w:bottom w:val="single" w:sz="4" w:space="0" w:color="auto"/>
            </w:tcBorders>
            <w:hideMark/>
          </w:tcPr>
          <w:p w14:paraId="70615DDB" w14:textId="3E5A0607"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R0400/C0040</w:t>
            </w:r>
          </w:p>
          <w:p w14:paraId="625A925E" w14:textId="77777777"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(C43)</w:t>
            </w:r>
          </w:p>
        </w:tc>
        <w:tc>
          <w:tcPr>
            <w:tcW w:w="2835" w:type="dxa"/>
            <w:tcBorders>
              <w:bottom w:val="single" w:sz="4" w:space="0" w:color="auto"/>
            </w:tcBorders>
            <w:hideMark/>
          </w:tcPr>
          <w:p w14:paraId="47AE0B12" w14:textId="1EA62205" w:rsidR="00414E08" w:rsidRPr="00BE4A9C" w:rsidRDefault="00414E08" w:rsidP="00675571">
            <w:pPr>
              <w:rPr>
                <w:rFonts w:ascii="Times New Roman" w:hAnsi="Times New Roman" w:cs="Times New Roman"/>
                <w:sz w:val="20"/>
                <w:szCs w:val="20"/>
              </w:rPr>
            </w:pPr>
            <w:r w:rsidRPr="00BE4A9C">
              <w:rPr>
                <w:rFonts w:ascii="Times New Roman" w:hAnsi="Times New Roman" w:cs="Times New Roman"/>
                <w:sz w:val="20"/>
                <w:szCs w:val="20"/>
              </w:rPr>
              <w:t>Total ancillary own funds tier 2</w:t>
            </w:r>
          </w:p>
        </w:tc>
        <w:tc>
          <w:tcPr>
            <w:tcW w:w="4529" w:type="dxa"/>
            <w:tcBorders>
              <w:bottom w:val="single" w:sz="4" w:space="0" w:color="auto"/>
            </w:tcBorders>
            <w:hideMark/>
          </w:tcPr>
          <w:p w14:paraId="7AEB9318" w14:textId="354A677A" w:rsidR="00414E08" w:rsidRPr="00BE4A9C" w:rsidRDefault="00414E08" w:rsidP="00CF2629">
            <w:pPr>
              <w:rPr>
                <w:rFonts w:ascii="Times New Roman" w:hAnsi="Times New Roman" w:cs="Times New Roman"/>
                <w:sz w:val="20"/>
                <w:szCs w:val="20"/>
              </w:rPr>
            </w:pPr>
            <w:r w:rsidRPr="00BE4A9C">
              <w:rPr>
                <w:rFonts w:ascii="Times New Roman" w:hAnsi="Times New Roman" w:cs="Times New Roman"/>
                <w:sz w:val="20"/>
                <w:szCs w:val="20"/>
              </w:rPr>
              <w:t xml:space="preserve">This is the </w:t>
            </w:r>
            <w:del w:id="359" w:author="Author">
              <w:r w:rsidRPr="00BE4A9C" w:rsidDel="00CF2629">
                <w:rPr>
                  <w:rFonts w:ascii="Times New Roman" w:hAnsi="Times New Roman" w:cs="Times New Roman"/>
                  <w:sz w:val="20"/>
                  <w:szCs w:val="20"/>
                </w:rPr>
                <w:delText xml:space="preserve">total </w:delText>
              </w:r>
            </w:del>
            <w:r w:rsidRPr="00BE4A9C">
              <w:rPr>
                <w:rFonts w:ascii="Times New Roman" w:hAnsi="Times New Roman" w:cs="Times New Roman"/>
                <w:sz w:val="20"/>
                <w:szCs w:val="20"/>
              </w:rPr>
              <w:t xml:space="preserve">amount of ancillary own fund items </w:t>
            </w:r>
            <w:del w:id="360" w:author="Author">
              <w:r w:rsidRPr="00BE4A9C" w:rsidDel="00C71399">
                <w:rPr>
                  <w:rFonts w:ascii="Times New Roman" w:hAnsi="Times New Roman" w:cs="Times New Roman"/>
                  <w:sz w:val="20"/>
                  <w:szCs w:val="20"/>
                </w:rPr>
                <w:delText xml:space="preserve"> </w:delText>
              </w:r>
            </w:del>
            <w:r w:rsidRPr="00BE4A9C">
              <w:rPr>
                <w:rFonts w:ascii="Times New Roman" w:hAnsi="Times New Roman" w:cs="Times New Roman"/>
                <w:sz w:val="20"/>
                <w:szCs w:val="20"/>
              </w:rPr>
              <w:t xml:space="preserve">that meet the criteria for Tier 2. </w:t>
            </w:r>
          </w:p>
        </w:tc>
      </w:tr>
      <w:tr w:rsidR="00414E08" w:rsidRPr="007B276A" w14:paraId="4F71B2FD" w14:textId="77777777" w:rsidTr="00BE4A9C">
        <w:trPr>
          <w:gridAfter w:val="1"/>
          <w:wAfter w:w="7" w:type="dxa"/>
          <w:trHeight w:val="675"/>
        </w:trPr>
        <w:tc>
          <w:tcPr>
            <w:tcW w:w="1843" w:type="dxa"/>
            <w:gridSpan w:val="2"/>
            <w:tcBorders>
              <w:bottom w:val="single" w:sz="4" w:space="0" w:color="auto"/>
            </w:tcBorders>
            <w:hideMark/>
          </w:tcPr>
          <w:p w14:paraId="7F5F33D8" w14:textId="09156D27"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R0400/C0050</w:t>
            </w:r>
          </w:p>
          <w:p w14:paraId="0254E141" w14:textId="77777777" w:rsidR="00414E08" w:rsidRPr="00BE4A9C" w:rsidRDefault="00414E08" w:rsidP="00BE4A9C">
            <w:pPr>
              <w:spacing w:after="0"/>
              <w:rPr>
                <w:rFonts w:ascii="Times New Roman" w:hAnsi="Times New Roman" w:cs="Times New Roman"/>
                <w:sz w:val="20"/>
                <w:szCs w:val="20"/>
              </w:rPr>
            </w:pPr>
            <w:r w:rsidRPr="00BE4A9C">
              <w:rPr>
                <w:rFonts w:ascii="Times New Roman" w:hAnsi="Times New Roman" w:cs="Times New Roman"/>
                <w:sz w:val="20"/>
                <w:szCs w:val="20"/>
              </w:rPr>
              <w:t>(D43)</w:t>
            </w:r>
          </w:p>
        </w:tc>
        <w:tc>
          <w:tcPr>
            <w:tcW w:w="2835" w:type="dxa"/>
            <w:tcBorders>
              <w:bottom w:val="single" w:sz="4" w:space="0" w:color="auto"/>
            </w:tcBorders>
            <w:hideMark/>
          </w:tcPr>
          <w:p w14:paraId="0D5230CA" w14:textId="78B87522" w:rsidR="00414E08" w:rsidRPr="00BE4A9C" w:rsidRDefault="00414E08" w:rsidP="00C63E3F">
            <w:pPr>
              <w:rPr>
                <w:rFonts w:ascii="Times New Roman" w:hAnsi="Times New Roman" w:cs="Times New Roman"/>
                <w:sz w:val="20"/>
                <w:szCs w:val="20"/>
              </w:rPr>
            </w:pPr>
            <w:r w:rsidRPr="00BE4A9C">
              <w:rPr>
                <w:rFonts w:ascii="Times New Roman" w:hAnsi="Times New Roman" w:cs="Times New Roman"/>
                <w:sz w:val="20"/>
                <w:szCs w:val="20"/>
              </w:rPr>
              <w:t xml:space="preserve">Total ancillary own funds – tier 3 </w:t>
            </w:r>
          </w:p>
        </w:tc>
        <w:tc>
          <w:tcPr>
            <w:tcW w:w="4529" w:type="dxa"/>
            <w:tcBorders>
              <w:bottom w:val="single" w:sz="4" w:space="0" w:color="auto"/>
            </w:tcBorders>
            <w:hideMark/>
          </w:tcPr>
          <w:p w14:paraId="25267560" w14:textId="027090C3" w:rsidR="00414E08" w:rsidRPr="00BE4A9C" w:rsidRDefault="00414E08" w:rsidP="00CF2629">
            <w:pPr>
              <w:rPr>
                <w:rFonts w:ascii="Times New Roman" w:hAnsi="Times New Roman" w:cs="Times New Roman"/>
                <w:sz w:val="20"/>
                <w:szCs w:val="20"/>
              </w:rPr>
            </w:pPr>
            <w:r w:rsidRPr="00BE4A9C">
              <w:rPr>
                <w:rFonts w:ascii="Times New Roman" w:hAnsi="Times New Roman" w:cs="Times New Roman"/>
                <w:sz w:val="20"/>
                <w:szCs w:val="20"/>
              </w:rPr>
              <w:t xml:space="preserve">This is the </w:t>
            </w:r>
            <w:del w:id="361" w:author="Author">
              <w:r w:rsidRPr="00BE4A9C" w:rsidDel="00CF2629">
                <w:rPr>
                  <w:rFonts w:ascii="Times New Roman" w:hAnsi="Times New Roman" w:cs="Times New Roman"/>
                  <w:sz w:val="20"/>
                  <w:szCs w:val="20"/>
                </w:rPr>
                <w:delText xml:space="preserve">total </w:delText>
              </w:r>
            </w:del>
            <w:r w:rsidRPr="00BE4A9C">
              <w:rPr>
                <w:rFonts w:ascii="Times New Roman" w:hAnsi="Times New Roman" w:cs="Times New Roman"/>
                <w:sz w:val="20"/>
                <w:szCs w:val="20"/>
              </w:rPr>
              <w:t xml:space="preserve">amount of ancillary own fund items </w:t>
            </w:r>
            <w:del w:id="362" w:author="Author">
              <w:r w:rsidRPr="00BE4A9C" w:rsidDel="00C71399">
                <w:rPr>
                  <w:rFonts w:ascii="Times New Roman" w:hAnsi="Times New Roman" w:cs="Times New Roman"/>
                  <w:sz w:val="20"/>
                  <w:szCs w:val="20"/>
                </w:rPr>
                <w:delText xml:space="preserve"> </w:delText>
              </w:r>
            </w:del>
            <w:r w:rsidRPr="00BE4A9C">
              <w:rPr>
                <w:rFonts w:ascii="Times New Roman" w:hAnsi="Times New Roman" w:cs="Times New Roman"/>
                <w:sz w:val="20"/>
                <w:szCs w:val="20"/>
              </w:rPr>
              <w:t xml:space="preserve">that meet the criteria for Tier 3. </w:t>
            </w:r>
          </w:p>
        </w:tc>
      </w:tr>
      <w:tr w:rsidR="00414E08" w:rsidRPr="00923EEB" w14:paraId="7CF5CAD5" w14:textId="77777777" w:rsidTr="00BE4A9C">
        <w:trPr>
          <w:trHeight w:val="565"/>
        </w:trPr>
        <w:tc>
          <w:tcPr>
            <w:tcW w:w="9214" w:type="dxa"/>
            <w:gridSpan w:val="5"/>
            <w:tcBorders>
              <w:top w:val="nil"/>
              <w:left w:val="nil"/>
              <w:bottom w:val="single" w:sz="4" w:space="0" w:color="auto"/>
              <w:right w:val="nil"/>
            </w:tcBorders>
            <w:shd w:val="clear" w:color="auto" w:fill="auto"/>
          </w:tcPr>
          <w:p w14:paraId="3CD786F2" w14:textId="77777777" w:rsidR="00414E08" w:rsidRPr="00923EEB" w:rsidRDefault="00414E08" w:rsidP="005E07E8">
            <w:pPr>
              <w:spacing w:after="0"/>
              <w:rPr>
                <w:rFonts w:ascii="Times New Roman" w:hAnsi="Times New Roman" w:cs="Times New Roman"/>
                <w:b/>
                <w:bCs/>
                <w:sz w:val="20"/>
                <w:szCs w:val="20"/>
              </w:rPr>
            </w:pPr>
            <w:r w:rsidRPr="00923EEB">
              <w:rPr>
                <w:rFonts w:ascii="Times New Roman" w:hAnsi="Times New Roman" w:cs="Times New Roman"/>
                <w:b/>
                <w:bCs/>
                <w:sz w:val="20"/>
                <w:szCs w:val="20"/>
              </w:rPr>
              <w:t>Own funds of other financial sectors</w:t>
            </w:r>
          </w:p>
          <w:p w14:paraId="6F11123E" w14:textId="3360B68D"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b/>
                <w:bCs/>
                <w:sz w:val="20"/>
                <w:szCs w:val="20"/>
              </w:rPr>
              <w:t>The following items  are applicable also in case of D&amp;A and combination of methods</w:t>
            </w:r>
          </w:p>
        </w:tc>
      </w:tr>
      <w:tr w:rsidR="00414E08" w:rsidRPr="00923EEB" w14:paraId="09126EE3" w14:textId="77777777" w:rsidTr="00BE4A9C">
        <w:trPr>
          <w:trHeight w:val="1020"/>
        </w:trPr>
        <w:tc>
          <w:tcPr>
            <w:tcW w:w="1843" w:type="dxa"/>
            <w:gridSpan w:val="2"/>
            <w:tcBorders>
              <w:top w:val="single" w:sz="4" w:space="0" w:color="auto"/>
            </w:tcBorders>
            <w:shd w:val="clear" w:color="auto" w:fill="auto"/>
          </w:tcPr>
          <w:p w14:paraId="7C734662"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R0410/C0010</w:t>
            </w:r>
          </w:p>
          <w:p w14:paraId="6D602B4A" w14:textId="77777777"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(A45)</w:t>
            </w:r>
          </w:p>
        </w:tc>
        <w:tc>
          <w:tcPr>
            <w:tcW w:w="2835" w:type="dxa"/>
            <w:tcBorders>
              <w:top w:val="single" w:sz="4" w:space="0" w:color="auto"/>
            </w:tcBorders>
            <w:shd w:val="clear" w:color="auto" w:fill="auto"/>
          </w:tcPr>
          <w:p w14:paraId="1D69A24E" w14:textId="7A76D5E2" w:rsidR="00414E08" w:rsidRPr="00923EEB" w:rsidRDefault="00414E08" w:rsidP="000040C3">
            <w:pPr>
              <w:spacing w:after="0"/>
              <w:rPr>
                <w:rFonts w:ascii="Times New Roman" w:hAnsi="Times New Roman" w:cs="Times New Roman"/>
                <w:sz w:val="20"/>
                <w:szCs w:val="20"/>
              </w:rPr>
            </w:pPr>
            <w:r w:rsidRPr="00923EEB">
              <w:rPr>
                <w:rFonts w:ascii="Times New Roman" w:hAnsi="Times New Roman" w:cs="Times New Roman"/>
                <w:sz w:val="20"/>
                <w:szCs w:val="20"/>
              </w:rPr>
              <w:t>Credit institutions, investment firms, financial institutions,</w:t>
            </w:r>
            <w:r w:rsidRPr="00923EEB">
              <w:rPr>
                <w:rFonts w:ascii="Times New Roman" w:hAnsi="Times New Roman" w:cs="Times New Roman"/>
                <w:sz w:val="20"/>
                <w:szCs w:val="20"/>
                <w:lang w:val="en-US" w:eastAsia="it-IT"/>
              </w:rPr>
              <w:t xml:space="preserve"> alternative investment fund managers, UCITS management companies</w:t>
            </w:r>
            <w:ins w:id="363" w:author="Author">
              <w:r w:rsidR="009B3111">
                <w:rPr>
                  <w:rFonts w:ascii="Times New Roman" w:hAnsi="Times New Roman" w:cs="Times New Roman"/>
                  <w:sz w:val="20"/>
                  <w:szCs w:val="20"/>
                  <w:lang w:val="en-US" w:eastAsia="it-IT"/>
                </w:rPr>
                <w:t xml:space="preserve"> - total</w:t>
              </w:r>
            </w:ins>
          </w:p>
        </w:tc>
        <w:tc>
          <w:tcPr>
            <w:tcW w:w="4536" w:type="dxa"/>
            <w:gridSpan w:val="2"/>
            <w:tcBorders>
              <w:top w:val="single" w:sz="4" w:space="0" w:color="auto"/>
            </w:tcBorders>
            <w:shd w:val="clear" w:color="auto" w:fill="auto"/>
          </w:tcPr>
          <w:p w14:paraId="78845DE1" w14:textId="415B6CA7" w:rsidR="00414E08" w:rsidRPr="00923EEB" w:rsidRDefault="00414E08" w:rsidP="00DD3101">
            <w:pPr>
              <w:spacing w:after="0"/>
              <w:rPr>
                <w:rFonts w:ascii="Times New Roman" w:hAnsi="Times New Roman" w:cs="Times New Roman"/>
                <w:sz w:val="20"/>
                <w:szCs w:val="20"/>
              </w:rPr>
            </w:pPr>
            <w:ins w:id="364" w:author="Author">
              <w:r>
                <w:rPr>
                  <w:rFonts w:ascii="Times New Roman" w:hAnsi="Times New Roman" w:cs="Times New Roman"/>
                  <w:sz w:val="20"/>
                  <w:szCs w:val="20"/>
                </w:rPr>
                <w:t xml:space="preserve">Total of </w:t>
              </w:r>
            </w:ins>
            <w:del w:id="365" w:author="Author">
              <w:r w:rsidRPr="00923EEB" w:rsidDel="00CF2629">
                <w:rPr>
                  <w:rFonts w:ascii="Times New Roman" w:hAnsi="Times New Roman" w:cs="Times New Roman"/>
                  <w:sz w:val="20"/>
                  <w:szCs w:val="20"/>
                </w:rPr>
                <w:delText>O</w:delText>
              </w:r>
            </w:del>
            <w:ins w:id="366" w:author="Author">
              <w:r>
                <w:rPr>
                  <w:rFonts w:ascii="Times New Roman" w:hAnsi="Times New Roman" w:cs="Times New Roman"/>
                  <w:sz w:val="20"/>
                  <w:szCs w:val="20"/>
                </w:rPr>
                <w:t>o</w:t>
              </w:r>
            </w:ins>
            <w:r w:rsidRPr="00923EEB">
              <w:rPr>
                <w:rFonts w:ascii="Times New Roman" w:hAnsi="Times New Roman" w:cs="Times New Roman"/>
                <w:sz w:val="20"/>
                <w:szCs w:val="20"/>
              </w:rPr>
              <w:t>wn funds in credit institutions, investment firms, financial institutions,</w:t>
            </w:r>
            <w:r w:rsidRPr="00923EEB">
              <w:rPr>
                <w:rFonts w:ascii="Times New Roman" w:hAnsi="Times New Roman" w:cs="Times New Roman"/>
                <w:sz w:val="20"/>
                <w:szCs w:val="20"/>
                <w:lang w:val="en-US" w:eastAsia="it-IT"/>
              </w:rPr>
              <w:t xml:space="preserve"> alternative investment fund managers, UCITS management companies already net of any relevant Intragroup Transaction. Those items should be also deducted of any non-available own funds according to the relevant </w:t>
            </w:r>
            <w:del w:id="367" w:author="Author">
              <w:r w:rsidRPr="00923EEB" w:rsidDel="00CF2629">
                <w:rPr>
                  <w:rFonts w:ascii="Times New Roman" w:hAnsi="Times New Roman" w:cs="Times New Roman"/>
                  <w:sz w:val="20"/>
                  <w:szCs w:val="20"/>
                  <w:lang w:val="en-US" w:eastAsia="it-IT"/>
                </w:rPr>
                <w:delText xml:space="preserve"> </w:delText>
              </w:r>
            </w:del>
            <w:proofErr w:type="spellStart"/>
            <w:r w:rsidRPr="00923EEB">
              <w:rPr>
                <w:rFonts w:ascii="Times New Roman" w:hAnsi="Times New Roman" w:cs="Times New Roman"/>
                <w:sz w:val="20"/>
                <w:szCs w:val="20"/>
                <w:lang w:val="en-US" w:eastAsia="it-IT"/>
              </w:rPr>
              <w:t>sectoral</w:t>
            </w:r>
            <w:proofErr w:type="spellEnd"/>
            <w:r w:rsidRPr="00923EEB">
              <w:rPr>
                <w:rFonts w:ascii="Times New Roman" w:hAnsi="Times New Roman" w:cs="Times New Roman"/>
                <w:sz w:val="20"/>
                <w:szCs w:val="20"/>
                <w:lang w:val="en-US" w:eastAsia="it-IT"/>
              </w:rPr>
              <w:t xml:space="preserve"> rules and deducted of own funds </w:t>
            </w:r>
            <w:r w:rsidRPr="00923EEB">
              <w:rPr>
                <w:rFonts w:ascii="Times New Roman" w:hAnsi="Times New Roman" w:cs="Times New Roman"/>
                <w:sz w:val="20"/>
                <w:szCs w:val="20"/>
              </w:rPr>
              <w:t xml:space="preserve">according to art. 228 (paragraphs </w:t>
            </w:r>
            <w:del w:id="368" w:author="Author">
              <w:r w:rsidRPr="00923EEB" w:rsidDel="00DD3101">
                <w:rPr>
                  <w:rFonts w:ascii="Times New Roman" w:hAnsi="Times New Roman" w:cs="Times New Roman"/>
                  <w:sz w:val="20"/>
                  <w:szCs w:val="20"/>
                </w:rPr>
                <w:delText>1 and</w:delText>
              </w:r>
            </w:del>
            <w:r w:rsidRPr="00923EEB">
              <w:rPr>
                <w:rFonts w:ascii="Times New Roman" w:hAnsi="Times New Roman" w:cs="Times New Roman"/>
                <w:sz w:val="20"/>
                <w:szCs w:val="20"/>
              </w:rPr>
              <w:t xml:space="preserve"> 2) of the </w:t>
            </w:r>
            <w:r>
              <w:rPr>
                <w:rFonts w:ascii="Times New Roman" w:hAnsi="Times New Roman" w:cs="Times New Roman"/>
                <w:sz w:val="20"/>
                <w:szCs w:val="20"/>
              </w:rPr>
              <w:t>Directive 2009/138/EC</w:t>
            </w:r>
            <w:r w:rsidRPr="00923EEB">
              <w:rPr>
                <w:rFonts w:ascii="Times New Roman" w:hAnsi="Times New Roman" w:cs="Times New Roman"/>
                <w:sz w:val="20"/>
                <w:szCs w:val="20"/>
                <w:lang w:val="en-US" w:eastAsia="it-IT"/>
              </w:rPr>
              <w:t xml:space="preserve">. </w:t>
            </w:r>
          </w:p>
        </w:tc>
      </w:tr>
      <w:tr w:rsidR="00876E49" w:rsidRPr="00923EEB" w14:paraId="03AC967C" w14:textId="77777777" w:rsidTr="00BE4A9C">
        <w:trPr>
          <w:trHeight w:val="1020"/>
          <w:ins w:id="369" w:author="Author"/>
        </w:trPr>
        <w:tc>
          <w:tcPr>
            <w:tcW w:w="1843" w:type="dxa"/>
            <w:gridSpan w:val="2"/>
            <w:tcBorders>
              <w:top w:val="single" w:sz="4" w:space="0" w:color="auto"/>
            </w:tcBorders>
            <w:shd w:val="clear" w:color="auto" w:fill="auto"/>
          </w:tcPr>
          <w:p w14:paraId="53BAD157" w14:textId="06F8782D" w:rsidR="00876E49" w:rsidRPr="00923EEB" w:rsidRDefault="00876E49" w:rsidP="00876E49">
            <w:pPr>
              <w:spacing w:after="0"/>
              <w:rPr>
                <w:ins w:id="370" w:author="Author"/>
                <w:rFonts w:ascii="Times New Roman" w:hAnsi="Times New Roman" w:cs="Times New Roman"/>
                <w:sz w:val="20"/>
                <w:szCs w:val="20"/>
              </w:rPr>
            </w:pPr>
            <w:ins w:id="371" w:author="Author">
              <w:r>
                <w:rPr>
                  <w:rFonts w:ascii="Times New Roman" w:hAnsi="Times New Roman" w:cs="Times New Roman"/>
                  <w:sz w:val="20"/>
                  <w:szCs w:val="20"/>
                </w:rPr>
                <w:t>R0410/C002</w:t>
              </w:r>
              <w:r w:rsidRPr="00923EEB">
                <w:rPr>
                  <w:rFonts w:ascii="Times New Roman" w:hAnsi="Times New Roman" w:cs="Times New Roman"/>
                  <w:sz w:val="20"/>
                  <w:szCs w:val="20"/>
                </w:rPr>
                <w:t>0</w:t>
              </w:r>
            </w:ins>
          </w:p>
          <w:p w14:paraId="71D46EB2" w14:textId="3A4B5914" w:rsidR="00876E49" w:rsidRPr="00923EEB" w:rsidRDefault="00876E49" w:rsidP="00876E49">
            <w:pPr>
              <w:spacing w:after="0"/>
              <w:rPr>
                <w:ins w:id="372" w:author="Author"/>
                <w:rFonts w:ascii="Times New Roman" w:hAnsi="Times New Roman" w:cs="Times New Roman"/>
                <w:sz w:val="20"/>
                <w:szCs w:val="20"/>
              </w:rPr>
            </w:pPr>
          </w:p>
        </w:tc>
        <w:tc>
          <w:tcPr>
            <w:tcW w:w="2835" w:type="dxa"/>
            <w:tcBorders>
              <w:top w:val="single" w:sz="4" w:space="0" w:color="auto"/>
            </w:tcBorders>
            <w:shd w:val="clear" w:color="auto" w:fill="auto"/>
          </w:tcPr>
          <w:p w14:paraId="7DA7A496" w14:textId="124DC40C" w:rsidR="00876E49" w:rsidRPr="00923EEB" w:rsidRDefault="00876E49" w:rsidP="000040C3">
            <w:pPr>
              <w:spacing w:after="0"/>
              <w:rPr>
                <w:ins w:id="373" w:author="Author"/>
                <w:rFonts w:ascii="Times New Roman" w:hAnsi="Times New Roman" w:cs="Times New Roman"/>
                <w:sz w:val="20"/>
                <w:szCs w:val="20"/>
              </w:rPr>
            </w:pPr>
            <w:ins w:id="374" w:author="Author">
              <w:r w:rsidRPr="00923EEB">
                <w:rPr>
                  <w:rFonts w:ascii="Times New Roman" w:hAnsi="Times New Roman" w:cs="Times New Roman"/>
                  <w:sz w:val="20"/>
                  <w:szCs w:val="20"/>
                </w:rPr>
                <w:t>Credit institutions, investment firms, financial institutions,</w:t>
              </w:r>
              <w:r w:rsidRPr="00923EEB">
                <w:rPr>
                  <w:rFonts w:ascii="Times New Roman" w:hAnsi="Times New Roman" w:cs="Times New Roman"/>
                  <w:sz w:val="20"/>
                  <w:szCs w:val="20"/>
                  <w:lang w:val="en-US" w:eastAsia="it-IT"/>
                </w:rPr>
                <w:t xml:space="preserve"> alternative investment fund managers, UCITS management companies</w:t>
              </w:r>
              <w:r>
                <w:rPr>
                  <w:rFonts w:ascii="Times New Roman" w:hAnsi="Times New Roman" w:cs="Times New Roman"/>
                  <w:sz w:val="20"/>
                  <w:szCs w:val="20"/>
                  <w:lang w:val="en-US" w:eastAsia="it-IT"/>
                </w:rPr>
                <w:t xml:space="preserve"> – Tier 1 unrestricted</w:t>
              </w:r>
            </w:ins>
          </w:p>
        </w:tc>
        <w:tc>
          <w:tcPr>
            <w:tcW w:w="4536" w:type="dxa"/>
            <w:gridSpan w:val="2"/>
            <w:tcBorders>
              <w:top w:val="single" w:sz="4" w:space="0" w:color="auto"/>
            </w:tcBorders>
            <w:shd w:val="clear" w:color="auto" w:fill="auto"/>
          </w:tcPr>
          <w:p w14:paraId="407E533E" w14:textId="681FA5A7" w:rsidR="00876E49" w:rsidRDefault="00876E49" w:rsidP="00DD3101">
            <w:pPr>
              <w:spacing w:after="0"/>
              <w:rPr>
                <w:ins w:id="375" w:author="Author"/>
                <w:rFonts w:ascii="Times New Roman" w:hAnsi="Times New Roman" w:cs="Times New Roman"/>
                <w:sz w:val="20"/>
                <w:szCs w:val="20"/>
                <w:lang w:val="en-US" w:eastAsia="it-IT"/>
              </w:rPr>
            </w:pPr>
            <w:ins w:id="376" w:author="Author">
              <w:r>
                <w:rPr>
                  <w:rFonts w:ascii="Times New Roman" w:hAnsi="Times New Roman" w:cs="Times New Roman"/>
                  <w:sz w:val="20"/>
                  <w:szCs w:val="20"/>
                </w:rPr>
                <w:t>O</w:t>
              </w:r>
              <w:r w:rsidRPr="00923EEB">
                <w:rPr>
                  <w:rFonts w:ascii="Times New Roman" w:hAnsi="Times New Roman" w:cs="Times New Roman"/>
                  <w:sz w:val="20"/>
                  <w:szCs w:val="20"/>
                </w:rPr>
                <w:t>wn funds in credit institutions, investment firms, financial institutions,</w:t>
              </w:r>
              <w:r w:rsidRPr="00923EEB">
                <w:rPr>
                  <w:rFonts w:ascii="Times New Roman" w:hAnsi="Times New Roman" w:cs="Times New Roman"/>
                  <w:sz w:val="20"/>
                  <w:szCs w:val="20"/>
                  <w:lang w:val="en-US" w:eastAsia="it-IT"/>
                </w:rPr>
                <w:t xml:space="preserve"> alternative investment fund managers, UCITS management companies already net of any r</w:t>
              </w:r>
              <w:r>
                <w:rPr>
                  <w:rFonts w:ascii="Times New Roman" w:hAnsi="Times New Roman" w:cs="Times New Roman"/>
                  <w:sz w:val="20"/>
                  <w:szCs w:val="20"/>
                  <w:lang w:val="en-US" w:eastAsia="it-IT"/>
                </w:rPr>
                <w:t>elevant Intragroup Transaction – tier 1 unrestricted</w:t>
              </w:r>
              <w:r w:rsidR="002254BE">
                <w:rPr>
                  <w:rFonts w:ascii="Times New Roman" w:hAnsi="Times New Roman" w:cs="Times New Roman"/>
                  <w:sz w:val="20"/>
                  <w:szCs w:val="20"/>
                  <w:lang w:val="en-US" w:eastAsia="it-IT"/>
                </w:rPr>
                <w:t>.</w:t>
              </w:r>
            </w:ins>
          </w:p>
          <w:p w14:paraId="589AF8FE" w14:textId="77777777" w:rsidR="002254BE" w:rsidRDefault="002254BE" w:rsidP="00DD3101">
            <w:pPr>
              <w:spacing w:after="0"/>
              <w:rPr>
                <w:ins w:id="377" w:author="Author"/>
                <w:rFonts w:ascii="Times New Roman" w:hAnsi="Times New Roman" w:cs="Times New Roman"/>
                <w:sz w:val="20"/>
                <w:szCs w:val="20"/>
                <w:lang w:val="en-US" w:eastAsia="it-IT"/>
              </w:rPr>
            </w:pPr>
          </w:p>
          <w:p w14:paraId="23620D7F" w14:textId="2DDD3AB7" w:rsidR="00876E49" w:rsidRDefault="00876E49" w:rsidP="00876E49">
            <w:pPr>
              <w:spacing w:after="0"/>
              <w:rPr>
                <w:ins w:id="378" w:author="Author"/>
                <w:rFonts w:ascii="Times New Roman" w:hAnsi="Times New Roman" w:cs="Times New Roman"/>
                <w:sz w:val="20"/>
                <w:szCs w:val="20"/>
              </w:rPr>
            </w:pPr>
            <w:ins w:id="379" w:author="Author">
              <w:r w:rsidRPr="00923EEB">
                <w:rPr>
                  <w:rFonts w:ascii="Times New Roman" w:hAnsi="Times New Roman" w:cs="Times New Roman"/>
                  <w:sz w:val="20"/>
                  <w:szCs w:val="20"/>
                  <w:lang w:val="en-US" w:eastAsia="it-IT"/>
                </w:rPr>
                <w:t xml:space="preserve">Those items should be also deducted of any non-available own funds according to the relevant </w:t>
              </w:r>
              <w:proofErr w:type="spellStart"/>
              <w:r w:rsidRPr="00923EEB">
                <w:rPr>
                  <w:rFonts w:ascii="Times New Roman" w:hAnsi="Times New Roman" w:cs="Times New Roman"/>
                  <w:sz w:val="20"/>
                  <w:szCs w:val="20"/>
                  <w:lang w:val="en-US" w:eastAsia="it-IT"/>
                </w:rPr>
                <w:t>sectoral</w:t>
              </w:r>
              <w:proofErr w:type="spellEnd"/>
              <w:r w:rsidRPr="00923EEB">
                <w:rPr>
                  <w:rFonts w:ascii="Times New Roman" w:hAnsi="Times New Roman" w:cs="Times New Roman"/>
                  <w:sz w:val="20"/>
                  <w:szCs w:val="20"/>
                  <w:lang w:val="en-US" w:eastAsia="it-IT"/>
                </w:rPr>
                <w:t xml:space="preserve"> rules and deducted of own funds </w:t>
              </w:r>
              <w:r w:rsidRPr="00923EEB">
                <w:rPr>
                  <w:rFonts w:ascii="Times New Roman" w:hAnsi="Times New Roman" w:cs="Times New Roman"/>
                  <w:sz w:val="20"/>
                  <w:szCs w:val="20"/>
                </w:rPr>
                <w:t>according to art. 228 (</w:t>
              </w:r>
              <w:proofErr w:type="gramStart"/>
              <w:r w:rsidRPr="00923EEB">
                <w:rPr>
                  <w:rFonts w:ascii="Times New Roman" w:hAnsi="Times New Roman" w:cs="Times New Roman"/>
                  <w:sz w:val="20"/>
                  <w:szCs w:val="20"/>
                </w:rPr>
                <w:t>paragraphs  2</w:t>
              </w:r>
              <w:proofErr w:type="gramEnd"/>
              <w:r w:rsidRPr="00923EEB">
                <w:rPr>
                  <w:rFonts w:ascii="Times New Roman" w:hAnsi="Times New Roman" w:cs="Times New Roman"/>
                  <w:sz w:val="20"/>
                  <w:szCs w:val="20"/>
                </w:rPr>
                <w:t xml:space="preserve">) of the </w:t>
              </w:r>
              <w:r>
                <w:rPr>
                  <w:rFonts w:ascii="Times New Roman" w:hAnsi="Times New Roman" w:cs="Times New Roman"/>
                  <w:sz w:val="20"/>
                  <w:szCs w:val="20"/>
                </w:rPr>
                <w:t>Directive 2009/138/EC</w:t>
              </w:r>
              <w:r>
                <w:rPr>
                  <w:rFonts w:ascii="Times New Roman" w:hAnsi="Times New Roman" w:cs="Times New Roman"/>
                  <w:sz w:val="20"/>
                  <w:szCs w:val="20"/>
                  <w:lang w:val="en-US" w:eastAsia="it-IT"/>
                </w:rPr>
                <w:t>.</w:t>
              </w:r>
            </w:ins>
          </w:p>
        </w:tc>
      </w:tr>
      <w:tr w:rsidR="00876E49" w:rsidRPr="00923EEB" w14:paraId="234B027E" w14:textId="77777777" w:rsidTr="00BE4A9C">
        <w:trPr>
          <w:trHeight w:val="1020"/>
          <w:ins w:id="380" w:author="Author"/>
        </w:trPr>
        <w:tc>
          <w:tcPr>
            <w:tcW w:w="1843" w:type="dxa"/>
            <w:gridSpan w:val="2"/>
            <w:shd w:val="clear" w:color="auto" w:fill="auto"/>
          </w:tcPr>
          <w:p w14:paraId="0E1333AA" w14:textId="4C4F125F" w:rsidR="00876E49" w:rsidRPr="00923EEB" w:rsidRDefault="006B3EF1" w:rsidP="00876E49">
            <w:pPr>
              <w:spacing w:after="0"/>
              <w:rPr>
                <w:ins w:id="381" w:author="Author"/>
                <w:rFonts w:ascii="Times New Roman" w:hAnsi="Times New Roman" w:cs="Times New Roman"/>
                <w:sz w:val="20"/>
                <w:szCs w:val="20"/>
              </w:rPr>
            </w:pPr>
            <w:ins w:id="382" w:author="Author">
              <w:r>
                <w:rPr>
                  <w:rFonts w:ascii="Times New Roman" w:hAnsi="Times New Roman" w:cs="Times New Roman"/>
                  <w:sz w:val="20"/>
                  <w:szCs w:val="20"/>
                </w:rPr>
                <w:t>R0410/C003</w:t>
              </w:r>
              <w:r w:rsidR="00876E49" w:rsidRPr="00923EEB">
                <w:rPr>
                  <w:rFonts w:ascii="Times New Roman" w:hAnsi="Times New Roman" w:cs="Times New Roman"/>
                  <w:sz w:val="20"/>
                  <w:szCs w:val="20"/>
                </w:rPr>
                <w:t>0</w:t>
              </w:r>
            </w:ins>
          </w:p>
          <w:p w14:paraId="57C65B26" w14:textId="77777777" w:rsidR="00876E49" w:rsidRPr="00923EEB" w:rsidRDefault="00876E49" w:rsidP="000040C3">
            <w:pPr>
              <w:spacing w:after="0"/>
              <w:rPr>
                <w:ins w:id="383" w:author="Author"/>
                <w:rFonts w:ascii="Times New Roman" w:hAnsi="Times New Roman" w:cs="Times New Roman"/>
                <w:sz w:val="20"/>
                <w:szCs w:val="20"/>
              </w:rPr>
            </w:pPr>
          </w:p>
        </w:tc>
        <w:tc>
          <w:tcPr>
            <w:tcW w:w="2835" w:type="dxa"/>
            <w:shd w:val="clear" w:color="auto" w:fill="auto"/>
          </w:tcPr>
          <w:p w14:paraId="6FA3A38F" w14:textId="4FF14ADF" w:rsidR="00876E49" w:rsidRPr="00923EEB" w:rsidRDefault="00876E49" w:rsidP="00876E49">
            <w:pPr>
              <w:spacing w:after="0"/>
              <w:rPr>
                <w:ins w:id="384" w:author="Author"/>
                <w:rFonts w:ascii="Times New Roman" w:hAnsi="Times New Roman" w:cs="Times New Roman"/>
                <w:sz w:val="20"/>
                <w:szCs w:val="20"/>
              </w:rPr>
            </w:pPr>
            <w:ins w:id="385" w:author="Author">
              <w:r w:rsidRPr="00923EEB">
                <w:rPr>
                  <w:rFonts w:ascii="Times New Roman" w:hAnsi="Times New Roman" w:cs="Times New Roman"/>
                  <w:sz w:val="20"/>
                  <w:szCs w:val="20"/>
                </w:rPr>
                <w:t>Credit institutions, investment firms, financial institutions,</w:t>
              </w:r>
              <w:r w:rsidRPr="00923EEB">
                <w:rPr>
                  <w:rFonts w:ascii="Times New Roman" w:hAnsi="Times New Roman" w:cs="Times New Roman"/>
                  <w:sz w:val="20"/>
                  <w:szCs w:val="20"/>
                  <w:lang w:val="en-US" w:eastAsia="it-IT"/>
                </w:rPr>
                <w:t xml:space="preserve"> alternative investment fund managers, UCITS management companies</w:t>
              </w:r>
              <w:r>
                <w:rPr>
                  <w:rFonts w:ascii="Times New Roman" w:hAnsi="Times New Roman" w:cs="Times New Roman"/>
                  <w:sz w:val="20"/>
                  <w:szCs w:val="20"/>
                  <w:lang w:val="en-US" w:eastAsia="it-IT"/>
                </w:rPr>
                <w:t xml:space="preserve"> – Tier 1 restricted</w:t>
              </w:r>
            </w:ins>
          </w:p>
        </w:tc>
        <w:tc>
          <w:tcPr>
            <w:tcW w:w="4536" w:type="dxa"/>
            <w:gridSpan w:val="2"/>
            <w:shd w:val="clear" w:color="auto" w:fill="auto"/>
          </w:tcPr>
          <w:p w14:paraId="690BB716" w14:textId="112889A5" w:rsidR="00876E49" w:rsidRDefault="00876E49" w:rsidP="00876E49">
            <w:pPr>
              <w:spacing w:after="0"/>
              <w:rPr>
                <w:ins w:id="386" w:author="Author"/>
                <w:rFonts w:ascii="Times New Roman" w:hAnsi="Times New Roman" w:cs="Times New Roman"/>
                <w:sz w:val="20"/>
                <w:szCs w:val="20"/>
                <w:lang w:val="en-US" w:eastAsia="it-IT"/>
              </w:rPr>
            </w:pPr>
            <w:ins w:id="387" w:author="Author">
              <w:r>
                <w:rPr>
                  <w:rFonts w:ascii="Times New Roman" w:hAnsi="Times New Roman" w:cs="Times New Roman"/>
                  <w:sz w:val="20"/>
                  <w:szCs w:val="20"/>
                </w:rPr>
                <w:t>O</w:t>
              </w:r>
              <w:r w:rsidRPr="00923EEB">
                <w:rPr>
                  <w:rFonts w:ascii="Times New Roman" w:hAnsi="Times New Roman" w:cs="Times New Roman"/>
                  <w:sz w:val="20"/>
                  <w:szCs w:val="20"/>
                </w:rPr>
                <w:t>wn funds in credit institutions, investment firms, financial institutions,</w:t>
              </w:r>
              <w:r w:rsidRPr="00923EEB">
                <w:rPr>
                  <w:rFonts w:ascii="Times New Roman" w:hAnsi="Times New Roman" w:cs="Times New Roman"/>
                  <w:sz w:val="20"/>
                  <w:szCs w:val="20"/>
                  <w:lang w:val="en-US" w:eastAsia="it-IT"/>
                </w:rPr>
                <w:t xml:space="preserve"> alternative investment fund managers, UCITS management companies already net of any r</w:t>
              </w:r>
              <w:r>
                <w:rPr>
                  <w:rFonts w:ascii="Times New Roman" w:hAnsi="Times New Roman" w:cs="Times New Roman"/>
                  <w:sz w:val="20"/>
                  <w:szCs w:val="20"/>
                  <w:lang w:val="en-US" w:eastAsia="it-IT"/>
                </w:rPr>
                <w:t>elevant Intragroup Transaction – tier 1 restricted</w:t>
              </w:r>
              <w:r w:rsidR="002254BE">
                <w:rPr>
                  <w:rFonts w:ascii="Times New Roman" w:hAnsi="Times New Roman" w:cs="Times New Roman"/>
                  <w:sz w:val="20"/>
                  <w:szCs w:val="20"/>
                  <w:lang w:val="en-US" w:eastAsia="it-IT"/>
                </w:rPr>
                <w:t>.</w:t>
              </w:r>
            </w:ins>
          </w:p>
          <w:p w14:paraId="1080A826" w14:textId="77777777" w:rsidR="002254BE" w:rsidRDefault="002254BE" w:rsidP="00876E49">
            <w:pPr>
              <w:spacing w:after="0"/>
              <w:rPr>
                <w:ins w:id="388" w:author="Author"/>
                <w:rFonts w:ascii="Times New Roman" w:hAnsi="Times New Roman" w:cs="Times New Roman"/>
                <w:sz w:val="20"/>
                <w:szCs w:val="20"/>
                <w:lang w:val="en-US" w:eastAsia="it-IT"/>
              </w:rPr>
            </w:pPr>
          </w:p>
          <w:p w14:paraId="73C68E38" w14:textId="017BC70C" w:rsidR="00876E49" w:rsidRDefault="00876E49" w:rsidP="00CF2629">
            <w:pPr>
              <w:spacing w:after="0"/>
              <w:rPr>
                <w:ins w:id="389" w:author="Author"/>
                <w:rFonts w:ascii="Times New Roman" w:hAnsi="Times New Roman" w:cs="Times New Roman"/>
                <w:sz w:val="20"/>
                <w:szCs w:val="20"/>
              </w:rPr>
            </w:pPr>
            <w:ins w:id="390" w:author="Author">
              <w:r w:rsidRPr="00923EEB">
                <w:rPr>
                  <w:rFonts w:ascii="Times New Roman" w:hAnsi="Times New Roman" w:cs="Times New Roman"/>
                  <w:sz w:val="20"/>
                  <w:szCs w:val="20"/>
                  <w:lang w:val="en-US" w:eastAsia="it-IT"/>
                </w:rPr>
                <w:t xml:space="preserve">Those items should be also deducted of any non-available own funds according to the relevant </w:t>
              </w:r>
              <w:proofErr w:type="spellStart"/>
              <w:r w:rsidRPr="00923EEB">
                <w:rPr>
                  <w:rFonts w:ascii="Times New Roman" w:hAnsi="Times New Roman" w:cs="Times New Roman"/>
                  <w:sz w:val="20"/>
                  <w:szCs w:val="20"/>
                  <w:lang w:val="en-US" w:eastAsia="it-IT"/>
                </w:rPr>
                <w:t>sectoral</w:t>
              </w:r>
              <w:proofErr w:type="spellEnd"/>
              <w:r w:rsidRPr="00923EEB">
                <w:rPr>
                  <w:rFonts w:ascii="Times New Roman" w:hAnsi="Times New Roman" w:cs="Times New Roman"/>
                  <w:sz w:val="20"/>
                  <w:szCs w:val="20"/>
                  <w:lang w:val="en-US" w:eastAsia="it-IT"/>
                </w:rPr>
                <w:t xml:space="preserve"> rules and deducted of own funds </w:t>
              </w:r>
              <w:r w:rsidRPr="00923EEB">
                <w:rPr>
                  <w:rFonts w:ascii="Times New Roman" w:hAnsi="Times New Roman" w:cs="Times New Roman"/>
                  <w:sz w:val="20"/>
                  <w:szCs w:val="20"/>
                </w:rPr>
                <w:t>according to art. 228 (</w:t>
              </w:r>
              <w:proofErr w:type="gramStart"/>
              <w:r w:rsidRPr="00923EEB">
                <w:rPr>
                  <w:rFonts w:ascii="Times New Roman" w:hAnsi="Times New Roman" w:cs="Times New Roman"/>
                  <w:sz w:val="20"/>
                  <w:szCs w:val="20"/>
                </w:rPr>
                <w:t>paragraphs  2</w:t>
              </w:r>
              <w:proofErr w:type="gramEnd"/>
              <w:r w:rsidRPr="00923EEB">
                <w:rPr>
                  <w:rFonts w:ascii="Times New Roman" w:hAnsi="Times New Roman" w:cs="Times New Roman"/>
                  <w:sz w:val="20"/>
                  <w:szCs w:val="20"/>
                </w:rPr>
                <w:t xml:space="preserve">) of the </w:t>
              </w:r>
              <w:r>
                <w:rPr>
                  <w:rFonts w:ascii="Times New Roman" w:hAnsi="Times New Roman" w:cs="Times New Roman"/>
                  <w:sz w:val="20"/>
                  <w:szCs w:val="20"/>
                </w:rPr>
                <w:t>Directive 2009/138/EC</w:t>
              </w:r>
              <w:r>
                <w:rPr>
                  <w:rFonts w:ascii="Times New Roman" w:hAnsi="Times New Roman" w:cs="Times New Roman"/>
                  <w:sz w:val="20"/>
                  <w:szCs w:val="20"/>
                  <w:lang w:val="en-US" w:eastAsia="it-IT"/>
                </w:rPr>
                <w:t>.</w:t>
              </w:r>
            </w:ins>
          </w:p>
        </w:tc>
      </w:tr>
      <w:tr w:rsidR="00876E49" w:rsidRPr="00923EEB" w14:paraId="7E0E3BE5" w14:textId="77777777" w:rsidTr="00BE4A9C">
        <w:trPr>
          <w:trHeight w:val="1020"/>
          <w:ins w:id="391" w:author="Author"/>
        </w:trPr>
        <w:tc>
          <w:tcPr>
            <w:tcW w:w="1843" w:type="dxa"/>
            <w:gridSpan w:val="2"/>
            <w:shd w:val="clear" w:color="auto" w:fill="auto"/>
          </w:tcPr>
          <w:p w14:paraId="7EF2BA09" w14:textId="32BF60EB" w:rsidR="00876E49" w:rsidRPr="00923EEB" w:rsidRDefault="006B3EF1" w:rsidP="00876E49">
            <w:pPr>
              <w:spacing w:after="0"/>
              <w:rPr>
                <w:ins w:id="392" w:author="Author"/>
                <w:rFonts w:ascii="Times New Roman" w:hAnsi="Times New Roman" w:cs="Times New Roman"/>
                <w:sz w:val="20"/>
                <w:szCs w:val="20"/>
              </w:rPr>
            </w:pPr>
            <w:ins w:id="393" w:author="Author">
              <w:r>
                <w:rPr>
                  <w:rFonts w:ascii="Times New Roman" w:hAnsi="Times New Roman" w:cs="Times New Roman"/>
                  <w:sz w:val="20"/>
                  <w:szCs w:val="20"/>
                </w:rPr>
                <w:t>R0410/C004</w:t>
              </w:r>
              <w:r w:rsidR="00876E49" w:rsidRPr="00923EEB">
                <w:rPr>
                  <w:rFonts w:ascii="Times New Roman" w:hAnsi="Times New Roman" w:cs="Times New Roman"/>
                  <w:sz w:val="20"/>
                  <w:szCs w:val="20"/>
                </w:rPr>
                <w:t>0</w:t>
              </w:r>
            </w:ins>
          </w:p>
          <w:p w14:paraId="4E95F4FB" w14:textId="77777777" w:rsidR="00876E49" w:rsidRPr="00923EEB" w:rsidRDefault="00876E49" w:rsidP="000040C3">
            <w:pPr>
              <w:spacing w:after="0"/>
              <w:rPr>
                <w:ins w:id="394" w:author="Author"/>
                <w:rFonts w:ascii="Times New Roman" w:hAnsi="Times New Roman" w:cs="Times New Roman"/>
                <w:sz w:val="20"/>
                <w:szCs w:val="20"/>
              </w:rPr>
            </w:pPr>
          </w:p>
        </w:tc>
        <w:tc>
          <w:tcPr>
            <w:tcW w:w="2835" w:type="dxa"/>
            <w:shd w:val="clear" w:color="auto" w:fill="auto"/>
          </w:tcPr>
          <w:p w14:paraId="69E41A1F" w14:textId="7AB5A1FF" w:rsidR="00876E49" w:rsidRPr="00923EEB" w:rsidRDefault="00876E49" w:rsidP="00876E49">
            <w:pPr>
              <w:spacing w:after="0"/>
              <w:rPr>
                <w:ins w:id="395" w:author="Author"/>
                <w:rFonts w:ascii="Times New Roman" w:hAnsi="Times New Roman" w:cs="Times New Roman"/>
                <w:sz w:val="20"/>
                <w:szCs w:val="20"/>
              </w:rPr>
            </w:pPr>
            <w:ins w:id="396" w:author="Author">
              <w:r w:rsidRPr="00923EEB">
                <w:rPr>
                  <w:rFonts w:ascii="Times New Roman" w:hAnsi="Times New Roman" w:cs="Times New Roman"/>
                  <w:sz w:val="20"/>
                  <w:szCs w:val="20"/>
                </w:rPr>
                <w:t>Credit institutions, investment firms, financial institutions,</w:t>
              </w:r>
              <w:r w:rsidRPr="00923EEB">
                <w:rPr>
                  <w:rFonts w:ascii="Times New Roman" w:hAnsi="Times New Roman" w:cs="Times New Roman"/>
                  <w:sz w:val="20"/>
                  <w:szCs w:val="20"/>
                  <w:lang w:val="en-US" w:eastAsia="it-IT"/>
                </w:rPr>
                <w:t xml:space="preserve"> alternative investment fund managers, UCITS management companies</w:t>
              </w:r>
              <w:r>
                <w:rPr>
                  <w:rFonts w:ascii="Times New Roman" w:hAnsi="Times New Roman" w:cs="Times New Roman"/>
                  <w:sz w:val="20"/>
                  <w:szCs w:val="20"/>
                  <w:lang w:val="en-US" w:eastAsia="it-IT"/>
                </w:rPr>
                <w:t xml:space="preserve"> – Tier 2</w:t>
              </w:r>
            </w:ins>
          </w:p>
        </w:tc>
        <w:tc>
          <w:tcPr>
            <w:tcW w:w="4536" w:type="dxa"/>
            <w:gridSpan w:val="2"/>
            <w:shd w:val="clear" w:color="auto" w:fill="auto"/>
          </w:tcPr>
          <w:p w14:paraId="3706CBFB" w14:textId="5D739795" w:rsidR="00876E49" w:rsidRDefault="00876E49" w:rsidP="00876E49">
            <w:pPr>
              <w:spacing w:after="0"/>
              <w:rPr>
                <w:ins w:id="397" w:author="Author"/>
                <w:rFonts w:ascii="Times New Roman" w:hAnsi="Times New Roman" w:cs="Times New Roman"/>
                <w:sz w:val="20"/>
                <w:szCs w:val="20"/>
                <w:lang w:val="en-US" w:eastAsia="it-IT"/>
              </w:rPr>
            </w:pPr>
            <w:ins w:id="398" w:author="Author">
              <w:r>
                <w:rPr>
                  <w:rFonts w:ascii="Times New Roman" w:hAnsi="Times New Roman" w:cs="Times New Roman"/>
                  <w:sz w:val="20"/>
                  <w:szCs w:val="20"/>
                </w:rPr>
                <w:t>O</w:t>
              </w:r>
              <w:r w:rsidRPr="00923EEB">
                <w:rPr>
                  <w:rFonts w:ascii="Times New Roman" w:hAnsi="Times New Roman" w:cs="Times New Roman"/>
                  <w:sz w:val="20"/>
                  <w:szCs w:val="20"/>
                </w:rPr>
                <w:t>wn funds in credit institutions, investment firms, financial institutions,</w:t>
              </w:r>
              <w:r w:rsidRPr="00923EEB">
                <w:rPr>
                  <w:rFonts w:ascii="Times New Roman" w:hAnsi="Times New Roman" w:cs="Times New Roman"/>
                  <w:sz w:val="20"/>
                  <w:szCs w:val="20"/>
                  <w:lang w:val="en-US" w:eastAsia="it-IT"/>
                </w:rPr>
                <w:t xml:space="preserve"> alternative investment fund managers, </w:t>
              </w:r>
              <w:proofErr w:type="gramStart"/>
              <w:r w:rsidRPr="00923EEB">
                <w:rPr>
                  <w:rFonts w:ascii="Times New Roman" w:hAnsi="Times New Roman" w:cs="Times New Roman"/>
                  <w:sz w:val="20"/>
                  <w:szCs w:val="20"/>
                  <w:lang w:val="en-US" w:eastAsia="it-IT"/>
                </w:rPr>
                <w:t>UCITS</w:t>
              </w:r>
              <w:proofErr w:type="gramEnd"/>
              <w:r w:rsidRPr="00923EEB">
                <w:rPr>
                  <w:rFonts w:ascii="Times New Roman" w:hAnsi="Times New Roman" w:cs="Times New Roman"/>
                  <w:sz w:val="20"/>
                  <w:szCs w:val="20"/>
                  <w:lang w:val="en-US" w:eastAsia="it-IT"/>
                </w:rPr>
                <w:t xml:space="preserve"> management companies already net of any r</w:t>
              </w:r>
              <w:r>
                <w:rPr>
                  <w:rFonts w:ascii="Times New Roman" w:hAnsi="Times New Roman" w:cs="Times New Roman"/>
                  <w:sz w:val="20"/>
                  <w:szCs w:val="20"/>
                  <w:lang w:val="en-US" w:eastAsia="it-IT"/>
                </w:rPr>
                <w:t>elevant Intragroup Transaction – tier 2</w:t>
              </w:r>
              <w:r w:rsidR="002254BE">
                <w:rPr>
                  <w:rFonts w:ascii="Times New Roman" w:hAnsi="Times New Roman" w:cs="Times New Roman"/>
                  <w:sz w:val="20"/>
                  <w:szCs w:val="20"/>
                  <w:lang w:val="en-US" w:eastAsia="it-IT"/>
                </w:rPr>
                <w:t>.</w:t>
              </w:r>
            </w:ins>
          </w:p>
          <w:p w14:paraId="72F5EA2A" w14:textId="77777777" w:rsidR="002254BE" w:rsidRDefault="002254BE" w:rsidP="00876E49">
            <w:pPr>
              <w:spacing w:after="0"/>
              <w:rPr>
                <w:ins w:id="399" w:author="Author"/>
                <w:rFonts w:ascii="Times New Roman" w:hAnsi="Times New Roman" w:cs="Times New Roman"/>
                <w:sz w:val="20"/>
                <w:szCs w:val="20"/>
                <w:lang w:val="en-US" w:eastAsia="it-IT"/>
              </w:rPr>
            </w:pPr>
          </w:p>
          <w:p w14:paraId="6ECB0867" w14:textId="1ACC2611" w:rsidR="00876E49" w:rsidRDefault="00876E49" w:rsidP="00CF2629">
            <w:pPr>
              <w:spacing w:after="0"/>
              <w:rPr>
                <w:ins w:id="400" w:author="Author"/>
                <w:rFonts w:ascii="Times New Roman" w:hAnsi="Times New Roman" w:cs="Times New Roman"/>
                <w:sz w:val="20"/>
                <w:szCs w:val="20"/>
              </w:rPr>
            </w:pPr>
            <w:ins w:id="401" w:author="Author">
              <w:r w:rsidRPr="00923EEB">
                <w:rPr>
                  <w:rFonts w:ascii="Times New Roman" w:hAnsi="Times New Roman" w:cs="Times New Roman"/>
                  <w:sz w:val="20"/>
                  <w:szCs w:val="20"/>
                  <w:lang w:val="en-US" w:eastAsia="it-IT"/>
                </w:rPr>
                <w:t xml:space="preserve">Those items should be also deducted of any non-available own funds according to the relevant </w:t>
              </w:r>
              <w:proofErr w:type="spellStart"/>
              <w:r w:rsidRPr="00923EEB">
                <w:rPr>
                  <w:rFonts w:ascii="Times New Roman" w:hAnsi="Times New Roman" w:cs="Times New Roman"/>
                  <w:sz w:val="20"/>
                  <w:szCs w:val="20"/>
                  <w:lang w:val="en-US" w:eastAsia="it-IT"/>
                </w:rPr>
                <w:t>sectoral</w:t>
              </w:r>
              <w:proofErr w:type="spellEnd"/>
              <w:r w:rsidRPr="00923EEB">
                <w:rPr>
                  <w:rFonts w:ascii="Times New Roman" w:hAnsi="Times New Roman" w:cs="Times New Roman"/>
                  <w:sz w:val="20"/>
                  <w:szCs w:val="20"/>
                  <w:lang w:val="en-US" w:eastAsia="it-IT"/>
                </w:rPr>
                <w:t xml:space="preserve"> rules and deducted of own funds </w:t>
              </w:r>
              <w:r w:rsidRPr="00923EEB">
                <w:rPr>
                  <w:rFonts w:ascii="Times New Roman" w:hAnsi="Times New Roman" w:cs="Times New Roman"/>
                  <w:sz w:val="20"/>
                  <w:szCs w:val="20"/>
                </w:rPr>
                <w:t>according to art. 228 (</w:t>
              </w:r>
              <w:proofErr w:type="gramStart"/>
              <w:r w:rsidRPr="00923EEB">
                <w:rPr>
                  <w:rFonts w:ascii="Times New Roman" w:hAnsi="Times New Roman" w:cs="Times New Roman"/>
                  <w:sz w:val="20"/>
                  <w:szCs w:val="20"/>
                </w:rPr>
                <w:t>paragraphs  2</w:t>
              </w:r>
              <w:proofErr w:type="gramEnd"/>
              <w:r w:rsidRPr="00923EEB">
                <w:rPr>
                  <w:rFonts w:ascii="Times New Roman" w:hAnsi="Times New Roman" w:cs="Times New Roman"/>
                  <w:sz w:val="20"/>
                  <w:szCs w:val="20"/>
                </w:rPr>
                <w:t xml:space="preserve">) of the </w:t>
              </w:r>
              <w:r>
                <w:rPr>
                  <w:rFonts w:ascii="Times New Roman" w:hAnsi="Times New Roman" w:cs="Times New Roman"/>
                  <w:sz w:val="20"/>
                  <w:szCs w:val="20"/>
                </w:rPr>
                <w:t>Directive 2009/138/EC</w:t>
              </w:r>
              <w:r>
                <w:rPr>
                  <w:rFonts w:ascii="Times New Roman" w:hAnsi="Times New Roman" w:cs="Times New Roman"/>
                  <w:sz w:val="20"/>
                  <w:szCs w:val="20"/>
                  <w:lang w:val="en-US" w:eastAsia="it-IT"/>
                </w:rPr>
                <w:t>.</w:t>
              </w:r>
            </w:ins>
          </w:p>
        </w:tc>
      </w:tr>
      <w:tr w:rsidR="00876E49" w:rsidRPr="00923EEB" w14:paraId="13F90268" w14:textId="77777777" w:rsidTr="00BE4A9C">
        <w:trPr>
          <w:trHeight w:val="1020"/>
        </w:trPr>
        <w:tc>
          <w:tcPr>
            <w:tcW w:w="1843" w:type="dxa"/>
            <w:gridSpan w:val="2"/>
            <w:shd w:val="clear" w:color="auto" w:fill="auto"/>
          </w:tcPr>
          <w:p w14:paraId="2334AE8B" w14:textId="5F254272" w:rsidR="00876E49" w:rsidRPr="00923EEB" w:rsidRDefault="00876E49" w:rsidP="000040C3">
            <w:pPr>
              <w:spacing w:after="0"/>
              <w:rPr>
                <w:rFonts w:ascii="Times New Roman" w:hAnsi="Times New Roman" w:cs="Times New Roman"/>
                <w:sz w:val="20"/>
                <w:szCs w:val="20"/>
              </w:rPr>
            </w:pPr>
            <w:r w:rsidRPr="00923EEB">
              <w:rPr>
                <w:rFonts w:ascii="Times New Roman" w:hAnsi="Times New Roman" w:cs="Times New Roman"/>
                <w:sz w:val="20"/>
                <w:szCs w:val="20"/>
              </w:rPr>
              <w:t>R0420/C0010</w:t>
            </w:r>
          </w:p>
          <w:p w14:paraId="3718C730" w14:textId="77777777" w:rsidR="00876E49" w:rsidRPr="00923EEB" w:rsidRDefault="00876E49" w:rsidP="000040C3">
            <w:pPr>
              <w:spacing w:after="0"/>
              <w:rPr>
                <w:rFonts w:ascii="Times New Roman" w:hAnsi="Times New Roman" w:cs="Times New Roman"/>
                <w:sz w:val="20"/>
                <w:szCs w:val="20"/>
              </w:rPr>
            </w:pPr>
            <w:r w:rsidRPr="00923EEB">
              <w:rPr>
                <w:rFonts w:ascii="Times New Roman" w:hAnsi="Times New Roman" w:cs="Times New Roman"/>
                <w:sz w:val="20"/>
                <w:szCs w:val="20"/>
              </w:rPr>
              <w:t>(A45A)</w:t>
            </w:r>
          </w:p>
        </w:tc>
        <w:tc>
          <w:tcPr>
            <w:tcW w:w="2835" w:type="dxa"/>
            <w:shd w:val="clear" w:color="auto" w:fill="auto"/>
          </w:tcPr>
          <w:p w14:paraId="4C9E5B39" w14:textId="02831986" w:rsidR="00876E49" w:rsidRPr="00923EEB" w:rsidRDefault="00876E49" w:rsidP="000040C3">
            <w:pPr>
              <w:spacing w:after="0"/>
              <w:rPr>
                <w:rFonts w:ascii="Times New Roman" w:hAnsi="Times New Roman" w:cs="Times New Roman"/>
                <w:sz w:val="20"/>
                <w:szCs w:val="20"/>
              </w:rPr>
            </w:pPr>
            <w:r w:rsidRPr="00923EEB">
              <w:rPr>
                <w:rFonts w:ascii="Times New Roman" w:hAnsi="Times New Roman" w:cs="Times New Roman"/>
                <w:sz w:val="20"/>
                <w:szCs w:val="20"/>
              </w:rPr>
              <w:t>Institutions for occupational retirement provision</w:t>
            </w:r>
            <w:ins w:id="402" w:author="Author">
              <w:r w:rsidR="009B3111">
                <w:rPr>
                  <w:rFonts w:ascii="Times New Roman" w:hAnsi="Times New Roman" w:cs="Times New Roman"/>
                  <w:sz w:val="20"/>
                  <w:szCs w:val="20"/>
                </w:rPr>
                <w:t xml:space="preserve"> - total</w:t>
              </w:r>
            </w:ins>
          </w:p>
        </w:tc>
        <w:tc>
          <w:tcPr>
            <w:tcW w:w="4536" w:type="dxa"/>
            <w:gridSpan w:val="2"/>
            <w:shd w:val="clear" w:color="auto" w:fill="auto"/>
          </w:tcPr>
          <w:p w14:paraId="721E6AED" w14:textId="740E1B5B" w:rsidR="00876E49" w:rsidRPr="00923EEB" w:rsidRDefault="00876E49" w:rsidP="00CF2629">
            <w:pPr>
              <w:spacing w:after="0"/>
              <w:rPr>
                <w:rFonts w:ascii="Times New Roman" w:hAnsi="Times New Roman" w:cs="Times New Roman"/>
                <w:sz w:val="20"/>
                <w:szCs w:val="20"/>
              </w:rPr>
            </w:pPr>
            <w:ins w:id="403" w:author="Author">
              <w:r>
                <w:rPr>
                  <w:rFonts w:ascii="Times New Roman" w:hAnsi="Times New Roman" w:cs="Times New Roman"/>
                  <w:sz w:val="20"/>
                  <w:szCs w:val="20"/>
                </w:rPr>
                <w:t xml:space="preserve">Total of </w:t>
              </w:r>
            </w:ins>
            <w:del w:id="404" w:author="Author">
              <w:r w:rsidRPr="00923EEB" w:rsidDel="00CF2629">
                <w:rPr>
                  <w:rFonts w:ascii="Times New Roman" w:hAnsi="Times New Roman" w:cs="Times New Roman"/>
                  <w:sz w:val="20"/>
                  <w:szCs w:val="20"/>
                </w:rPr>
                <w:delText>O</w:delText>
              </w:r>
            </w:del>
            <w:ins w:id="405" w:author="Author">
              <w:r>
                <w:rPr>
                  <w:rFonts w:ascii="Times New Roman" w:hAnsi="Times New Roman" w:cs="Times New Roman"/>
                  <w:sz w:val="20"/>
                  <w:szCs w:val="20"/>
                </w:rPr>
                <w:t>o</w:t>
              </w:r>
            </w:ins>
            <w:r w:rsidRPr="00923EEB">
              <w:rPr>
                <w:rFonts w:ascii="Times New Roman" w:hAnsi="Times New Roman" w:cs="Times New Roman"/>
                <w:sz w:val="20"/>
                <w:szCs w:val="20"/>
              </w:rPr>
              <w:t xml:space="preserve">wn funds in institutions for occupational retirement provision, </w:t>
            </w:r>
            <w:r w:rsidRPr="00923EEB">
              <w:rPr>
                <w:rFonts w:ascii="Times New Roman" w:hAnsi="Times New Roman" w:cs="Times New Roman"/>
                <w:sz w:val="20"/>
                <w:szCs w:val="20"/>
                <w:lang w:val="en-US" w:eastAsia="it-IT"/>
              </w:rPr>
              <w:t xml:space="preserve">already net of any relevant Intragroup Transaction. Those items should be also deducted of any non-available own funds according to the relevant </w:t>
            </w:r>
            <w:proofErr w:type="spellStart"/>
            <w:r w:rsidRPr="00923EEB">
              <w:rPr>
                <w:rFonts w:ascii="Times New Roman" w:hAnsi="Times New Roman" w:cs="Times New Roman"/>
                <w:sz w:val="20"/>
                <w:szCs w:val="20"/>
                <w:lang w:val="en-US" w:eastAsia="it-IT"/>
              </w:rPr>
              <w:t>sectoral</w:t>
            </w:r>
            <w:proofErr w:type="spellEnd"/>
            <w:r w:rsidRPr="00923EEB">
              <w:rPr>
                <w:rFonts w:ascii="Times New Roman" w:hAnsi="Times New Roman" w:cs="Times New Roman"/>
                <w:sz w:val="20"/>
                <w:szCs w:val="20"/>
                <w:lang w:val="en-US" w:eastAsia="it-IT"/>
              </w:rPr>
              <w:t xml:space="preserve"> rules and deducted of own funds </w:t>
            </w:r>
            <w:r w:rsidRPr="00923EEB">
              <w:rPr>
                <w:rFonts w:ascii="Times New Roman" w:hAnsi="Times New Roman" w:cs="Times New Roman"/>
                <w:sz w:val="20"/>
                <w:szCs w:val="20"/>
              </w:rPr>
              <w:t xml:space="preserve">according to art. 228 (paragraphs </w:t>
            </w:r>
            <w:del w:id="406" w:author="Author">
              <w:r w:rsidRPr="00923EEB" w:rsidDel="002B294D">
                <w:rPr>
                  <w:rFonts w:ascii="Times New Roman" w:hAnsi="Times New Roman" w:cs="Times New Roman"/>
                  <w:sz w:val="20"/>
                  <w:szCs w:val="20"/>
                </w:rPr>
                <w:delText>1 and</w:delText>
              </w:r>
            </w:del>
            <w:r w:rsidRPr="00923EEB">
              <w:rPr>
                <w:rFonts w:ascii="Times New Roman" w:hAnsi="Times New Roman" w:cs="Times New Roman"/>
                <w:sz w:val="20"/>
                <w:szCs w:val="20"/>
              </w:rPr>
              <w:t xml:space="preserve"> 2) of the </w:t>
            </w:r>
            <w:r>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9B3111" w:rsidRPr="00923EEB" w14:paraId="6A91FB8D" w14:textId="77777777" w:rsidTr="00BE4A9C">
        <w:trPr>
          <w:trHeight w:val="1020"/>
          <w:ins w:id="407" w:author="Author"/>
        </w:trPr>
        <w:tc>
          <w:tcPr>
            <w:tcW w:w="1843" w:type="dxa"/>
            <w:gridSpan w:val="2"/>
            <w:shd w:val="clear" w:color="auto" w:fill="auto"/>
          </w:tcPr>
          <w:p w14:paraId="27EA2DB4" w14:textId="14B6D036" w:rsidR="009B3111" w:rsidRPr="00923EEB" w:rsidRDefault="009B3111" w:rsidP="000040C3">
            <w:pPr>
              <w:spacing w:after="0"/>
              <w:rPr>
                <w:ins w:id="408" w:author="Author"/>
                <w:rFonts w:ascii="Times New Roman" w:hAnsi="Times New Roman" w:cs="Times New Roman"/>
                <w:sz w:val="20"/>
                <w:szCs w:val="20"/>
              </w:rPr>
            </w:pPr>
            <w:ins w:id="409" w:author="Author">
              <w:r w:rsidRPr="00923EEB">
                <w:rPr>
                  <w:rFonts w:ascii="Times New Roman" w:hAnsi="Times New Roman" w:cs="Times New Roman"/>
                  <w:sz w:val="20"/>
                  <w:szCs w:val="20"/>
                </w:rPr>
                <w:t>R0420/C00</w:t>
              </w:r>
              <w:r>
                <w:rPr>
                  <w:rFonts w:ascii="Times New Roman" w:hAnsi="Times New Roman" w:cs="Times New Roman"/>
                  <w:sz w:val="20"/>
                  <w:szCs w:val="20"/>
                </w:rPr>
                <w:t>20</w:t>
              </w:r>
            </w:ins>
          </w:p>
        </w:tc>
        <w:tc>
          <w:tcPr>
            <w:tcW w:w="2835" w:type="dxa"/>
            <w:shd w:val="clear" w:color="auto" w:fill="auto"/>
          </w:tcPr>
          <w:p w14:paraId="5DE807AA" w14:textId="54FE628A" w:rsidR="009B3111" w:rsidRPr="00923EEB" w:rsidRDefault="009B3111" w:rsidP="000040C3">
            <w:pPr>
              <w:spacing w:after="0"/>
              <w:rPr>
                <w:ins w:id="410" w:author="Author"/>
                <w:rFonts w:ascii="Times New Roman" w:hAnsi="Times New Roman" w:cs="Times New Roman"/>
                <w:sz w:val="20"/>
                <w:szCs w:val="20"/>
              </w:rPr>
            </w:pPr>
            <w:ins w:id="411" w:author="Author">
              <w:r w:rsidRPr="00923EEB">
                <w:rPr>
                  <w:rFonts w:ascii="Times New Roman" w:hAnsi="Times New Roman" w:cs="Times New Roman"/>
                  <w:sz w:val="20"/>
                  <w:szCs w:val="20"/>
                </w:rPr>
                <w:t>Institutions for occupational retirement provision</w:t>
              </w:r>
              <w:r>
                <w:rPr>
                  <w:rFonts w:ascii="Times New Roman" w:hAnsi="Times New Roman" w:cs="Times New Roman"/>
                  <w:sz w:val="20"/>
                  <w:szCs w:val="20"/>
                </w:rPr>
                <w:t xml:space="preserve"> –tier 1 unrestricted</w:t>
              </w:r>
            </w:ins>
          </w:p>
        </w:tc>
        <w:tc>
          <w:tcPr>
            <w:tcW w:w="4536" w:type="dxa"/>
            <w:gridSpan w:val="2"/>
            <w:shd w:val="clear" w:color="auto" w:fill="auto"/>
          </w:tcPr>
          <w:p w14:paraId="387A48A7" w14:textId="142EE93D" w:rsidR="009B3111" w:rsidRDefault="009B3111" w:rsidP="00CF2629">
            <w:pPr>
              <w:spacing w:after="0"/>
              <w:rPr>
                <w:ins w:id="412" w:author="Author"/>
                <w:rFonts w:ascii="Times New Roman" w:hAnsi="Times New Roman" w:cs="Times New Roman"/>
                <w:sz w:val="20"/>
                <w:szCs w:val="20"/>
                <w:lang w:val="en-US" w:eastAsia="it-IT"/>
              </w:rPr>
            </w:pPr>
            <w:ins w:id="413" w:author="Author">
              <w:r>
                <w:rPr>
                  <w:rFonts w:ascii="Times New Roman" w:hAnsi="Times New Roman" w:cs="Times New Roman"/>
                  <w:sz w:val="20"/>
                  <w:szCs w:val="20"/>
                </w:rPr>
                <w:t>O</w:t>
              </w:r>
              <w:r w:rsidRPr="00923EEB">
                <w:rPr>
                  <w:rFonts w:ascii="Times New Roman" w:hAnsi="Times New Roman" w:cs="Times New Roman"/>
                  <w:sz w:val="20"/>
                  <w:szCs w:val="20"/>
                </w:rPr>
                <w:t xml:space="preserve">wn funds in institutions for occupational retirement provision, </w:t>
              </w:r>
              <w:r w:rsidRPr="00923EEB">
                <w:rPr>
                  <w:rFonts w:ascii="Times New Roman" w:hAnsi="Times New Roman" w:cs="Times New Roman"/>
                  <w:sz w:val="20"/>
                  <w:szCs w:val="20"/>
                  <w:lang w:val="en-US" w:eastAsia="it-IT"/>
                </w:rPr>
                <w:t xml:space="preserve">already net of any </w:t>
              </w:r>
              <w:r>
                <w:rPr>
                  <w:rFonts w:ascii="Times New Roman" w:hAnsi="Times New Roman" w:cs="Times New Roman"/>
                  <w:sz w:val="20"/>
                  <w:szCs w:val="20"/>
                  <w:lang w:val="en-US" w:eastAsia="it-IT"/>
                </w:rPr>
                <w:t>relevant Intragroup Transaction- tier 1 unrestricted.</w:t>
              </w:r>
            </w:ins>
          </w:p>
          <w:p w14:paraId="297AE438" w14:textId="464203B6" w:rsidR="009B3111" w:rsidRDefault="009B3111" w:rsidP="00CF2629">
            <w:pPr>
              <w:spacing w:after="0"/>
              <w:rPr>
                <w:ins w:id="414" w:author="Author"/>
                <w:rFonts w:ascii="Times New Roman" w:hAnsi="Times New Roman" w:cs="Times New Roman"/>
                <w:sz w:val="20"/>
                <w:szCs w:val="20"/>
              </w:rPr>
            </w:pPr>
            <w:ins w:id="415" w:author="Author">
              <w:r w:rsidRPr="00923EEB">
                <w:rPr>
                  <w:rFonts w:ascii="Times New Roman" w:hAnsi="Times New Roman" w:cs="Times New Roman"/>
                  <w:sz w:val="20"/>
                  <w:szCs w:val="20"/>
                  <w:lang w:val="en-US" w:eastAsia="it-IT"/>
                </w:rPr>
                <w:t xml:space="preserve"> Those items should be also deducted of any non-available own funds according to the relevant </w:t>
              </w:r>
              <w:proofErr w:type="spellStart"/>
              <w:r w:rsidRPr="00923EEB">
                <w:rPr>
                  <w:rFonts w:ascii="Times New Roman" w:hAnsi="Times New Roman" w:cs="Times New Roman"/>
                  <w:sz w:val="20"/>
                  <w:szCs w:val="20"/>
                  <w:lang w:val="en-US" w:eastAsia="it-IT"/>
                </w:rPr>
                <w:t>sectoral</w:t>
              </w:r>
              <w:proofErr w:type="spellEnd"/>
              <w:r w:rsidRPr="00923EEB">
                <w:rPr>
                  <w:rFonts w:ascii="Times New Roman" w:hAnsi="Times New Roman" w:cs="Times New Roman"/>
                  <w:sz w:val="20"/>
                  <w:szCs w:val="20"/>
                  <w:lang w:val="en-US" w:eastAsia="it-IT"/>
                </w:rPr>
                <w:t xml:space="preserve"> rules and deducted of own funds </w:t>
              </w:r>
              <w:r w:rsidRPr="00923EEB">
                <w:rPr>
                  <w:rFonts w:ascii="Times New Roman" w:hAnsi="Times New Roman" w:cs="Times New Roman"/>
                  <w:sz w:val="20"/>
                  <w:szCs w:val="20"/>
                </w:rPr>
                <w:t xml:space="preserve">according to art. 228 (paragraphs  2) of the </w:t>
              </w:r>
              <w:r>
                <w:rPr>
                  <w:rFonts w:ascii="Times New Roman" w:hAnsi="Times New Roman" w:cs="Times New Roman"/>
                  <w:sz w:val="20"/>
                  <w:szCs w:val="20"/>
                </w:rPr>
                <w:t>Directive 2009/138/EC</w:t>
              </w:r>
            </w:ins>
          </w:p>
        </w:tc>
      </w:tr>
      <w:tr w:rsidR="009B3111" w:rsidRPr="00923EEB" w14:paraId="65876E7B" w14:textId="77777777" w:rsidTr="00BE4A9C">
        <w:trPr>
          <w:trHeight w:val="1020"/>
          <w:ins w:id="416" w:author="Author"/>
        </w:trPr>
        <w:tc>
          <w:tcPr>
            <w:tcW w:w="1843" w:type="dxa"/>
            <w:gridSpan w:val="2"/>
            <w:tcBorders>
              <w:bottom w:val="single" w:sz="4" w:space="0" w:color="auto"/>
            </w:tcBorders>
            <w:shd w:val="clear" w:color="auto" w:fill="auto"/>
          </w:tcPr>
          <w:p w14:paraId="4869304F" w14:textId="61DF77A8" w:rsidR="009B3111" w:rsidRPr="00923EEB" w:rsidRDefault="009B3111" w:rsidP="009B3111">
            <w:pPr>
              <w:spacing w:after="0"/>
              <w:rPr>
                <w:ins w:id="417" w:author="Author"/>
                <w:rFonts w:ascii="Times New Roman" w:hAnsi="Times New Roman" w:cs="Times New Roman"/>
                <w:sz w:val="20"/>
                <w:szCs w:val="20"/>
              </w:rPr>
            </w:pPr>
            <w:ins w:id="418" w:author="Author">
              <w:r w:rsidRPr="00923EEB">
                <w:rPr>
                  <w:rFonts w:ascii="Times New Roman" w:hAnsi="Times New Roman" w:cs="Times New Roman"/>
                  <w:sz w:val="20"/>
                  <w:szCs w:val="20"/>
                </w:rPr>
                <w:t>R0420/C00</w:t>
              </w:r>
              <w:r>
                <w:rPr>
                  <w:rFonts w:ascii="Times New Roman" w:hAnsi="Times New Roman" w:cs="Times New Roman"/>
                  <w:sz w:val="20"/>
                  <w:szCs w:val="20"/>
                </w:rPr>
                <w:t>30</w:t>
              </w:r>
            </w:ins>
          </w:p>
        </w:tc>
        <w:tc>
          <w:tcPr>
            <w:tcW w:w="2835" w:type="dxa"/>
            <w:tcBorders>
              <w:bottom w:val="single" w:sz="4" w:space="0" w:color="auto"/>
            </w:tcBorders>
            <w:shd w:val="clear" w:color="auto" w:fill="auto"/>
          </w:tcPr>
          <w:p w14:paraId="066F0F3C" w14:textId="69C73C80" w:rsidR="009B3111" w:rsidRPr="00923EEB" w:rsidRDefault="009B3111" w:rsidP="000040C3">
            <w:pPr>
              <w:spacing w:after="0"/>
              <w:rPr>
                <w:ins w:id="419" w:author="Author"/>
                <w:rFonts w:ascii="Times New Roman" w:hAnsi="Times New Roman" w:cs="Times New Roman"/>
                <w:sz w:val="20"/>
                <w:szCs w:val="20"/>
              </w:rPr>
            </w:pPr>
            <w:ins w:id="420" w:author="Author">
              <w:r w:rsidRPr="00923EEB">
                <w:rPr>
                  <w:rFonts w:ascii="Times New Roman" w:hAnsi="Times New Roman" w:cs="Times New Roman"/>
                  <w:sz w:val="20"/>
                  <w:szCs w:val="20"/>
                </w:rPr>
                <w:t>Institutions for occupational retirement provision</w:t>
              </w:r>
              <w:r>
                <w:rPr>
                  <w:rFonts w:ascii="Times New Roman" w:hAnsi="Times New Roman" w:cs="Times New Roman"/>
                  <w:sz w:val="20"/>
                  <w:szCs w:val="20"/>
                </w:rPr>
                <w:t xml:space="preserve"> –tier 1 r</w:t>
              </w:r>
              <w:r w:rsidR="002F3184">
                <w:rPr>
                  <w:rFonts w:ascii="Times New Roman" w:hAnsi="Times New Roman" w:cs="Times New Roman"/>
                  <w:sz w:val="20"/>
                  <w:szCs w:val="20"/>
                </w:rPr>
                <w:t>e</w:t>
              </w:r>
              <w:r>
                <w:rPr>
                  <w:rFonts w:ascii="Times New Roman" w:hAnsi="Times New Roman" w:cs="Times New Roman"/>
                  <w:sz w:val="20"/>
                  <w:szCs w:val="20"/>
                </w:rPr>
                <w:t>stricted</w:t>
              </w:r>
            </w:ins>
          </w:p>
        </w:tc>
        <w:tc>
          <w:tcPr>
            <w:tcW w:w="4536" w:type="dxa"/>
            <w:gridSpan w:val="2"/>
            <w:tcBorders>
              <w:bottom w:val="single" w:sz="4" w:space="0" w:color="auto"/>
            </w:tcBorders>
            <w:shd w:val="clear" w:color="auto" w:fill="auto"/>
          </w:tcPr>
          <w:p w14:paraId="5FE56D13" w14:textId="34985237" w:rsidR="009B3111" w:rsidRDefault="009B3111" w:rsidP="002A59B2">
            <w:pPr>
              <w:spacing w:after="0"/>
              <w:rPr>
                <w:ins w:id="421" w:author="Author"/>
                <w:rFonts w:ascii="Times New Roman" w:hAnsi="Times New Roman" w:cs="Times New Roman"/>
                <w:sz w:val="20"/>
                <w:szCs w:val="20"/>
                <w:lang w:val="en-US" w:eastAsia="it-IT"/>
              </w:rPr>
            </w:pPr>
            <w:ins w:id="422" w:author="Author">
              <w:r>
                <w:rPr>
                  <w:rFonts w:ascii="Times New Roman" w:hAnsi="Times New Roman" w:cs="Times New Roman"/>
                  <w:sz w:val="20"/>
                  <w:szCs w:val="20"/>
                </w:rPr>
                <w:t>O</w:t>
              </w:r>
              <w:r w:rsidRPr="00923EEB">
                <w:rPr>
                  <w:rFonts w:ascii="Times New Roman" w:hAnsi="Times New Roman" w:cs="Times New Roman"/>
                  <w:sz w:val="20"/>
                  <w:szCs w:val="20"/>
                </w:rPr>
                <w:t xml:space="preserve">wn funds in institutions for occupational retirement provision, </w:t>
              </w:r>
              <w:r w:rsidRPr="00923EEB">
                <w:rPr>
                  <w:rFonts w:ascii="Times New Roman" w:hAnsi="Times New Roman" w:cs="Times New Roman"/>
                  <w:sz w:val="20"/>
                  <w:szCs w:val="20"/>
                  <w:lang w:val="en-US" w:eastAsia="it-IT"/>
                </w:rPr>
                <w:t xml:space="preserve">already net of any </w:t>
              </w:r>
              <w:r>
                <w:rPr>
                  <w:rFonts w:ascii="Times New Roman" w:hAnsi="Times New Roman" w:cs="Times New Roman"/>
                  <w:sz w:val="20"/>
                  <w:szCs w:val="20"/>
                  <w:lang w:val="en-US" w:eastAsia="it-IT"/>
                </w:rPr>
                <w:t>relevant Intragroup Transaction- tier 1 restricted.</w:t>
              </w:r>
            </w:ins>
          </w:p>
          <w:p w14:paraId="6DA81DAD" w14:textId="7F9649DD" w:rsidR="009B3111" w:rsidRDefault="009B3111" w:rsidP="002B294D">
            <w:pPr>
              <w:spacing w:after="0"/>
              <w:rPr>
                <w:ins w:id="423" w:author="Author"/>
                <w:rFonts w:ascii="Times New Roman" w:hAnsi="Times New Roman" w:cs="Times New Roman"/>
                <w:sz w:val="20"/>
                <w:szCs w:val="20"/>
              </w:rPr>
            </w:pPr>
            <w:ins w:id="424" w:author="Author">
              <w:r w:rsidRPr="00923EEB">
                <w:rPr>
                  <w:rFonts w:ascii="Times New Roman" w:hAnsi="Times New Roman" w:cs="Times New Roman"/>
                  <w:sz w:val="20"/>
                  <w:szCs w:val="20"/>
                  <w:lang w:val="en-US" w:eastAsia="it-IT"/>
                </w:rPr>
                <w:t xml:space="preserve"> Those items should be also deducted of any non-available own funds according to the relevant </w:t>
              </w:r>
              <w:proofErr w:type="spellStart"/>
              <w:r w:rsidRPr="00923EEB">
                <w:rPr>
                  <w:rFonts w:ascii="Times New Roman" w:hAnsi="Times New Roman" w:cs="Times New Roman"/>
                  <w:sz w:val="20"/>
                  <w:szCs w:val="20"/>
                  <w:lang w:val="en-US" w:eastAsia="it-IT"/>
                </w:rPr>
                <w:t>sectoral</w:t>
              </w:r>
              <w:proofErr w:type="spellEnd"/>
              <w:r w:rsidRPr="00923EEB">
                <w:rPr>
                  <w:rFonts w:ascii="Times New Roman" w:hAnsi="Times New Roman" w:cs="Times New Roman"/>
                  <w:sz w:val="20"/>
                  <w:szCs w:val="20"/>
                  <w:lang w:val="en-US" w:eastAsia="it-IT"/>
                </w:rPr>
                <w:t xml:space="preserve"> rules and deducted of own funds </w:t>
              </w:r>
              <w:r w:rsidRPr="00923EEB">
                <w:rPr>
                  <w:rFonts w:ascii="Times New Roman" w:hAnsi="Times New Roman" w:cs="Times New Roman"/>
                  <w:sz w:val="20"/>
                  <w:szCs w:val="20"/>
                </w:rPr>
                <w:t xml:space="preserve">according to art. 228 (paragraphs  2) of the </w:t>
              </w:r>
              <w:r>
                <w:rPr>
                  <w:rFonts w:ascii="Times New Roman" w:hAnsi="Times New Roman" w:cs="Times New Roman"/>
                  <w:sz w:val="20"/>
                  <w:szCs w:val="20"/>
                </w:rPr>
                <w:t>Directive 2009/138/EC</w:t>
              </w:r>
            </w:ins>
          </w:p>
        </w:tc>
      </w:tr>
      <w:tr w:rsidR="009B3111" w:rsidRPr="00923EEB" w14:paraId="091E3E91" w14:textId="77777777" w:rsidTr="00BE4A9C">
        <w:trPr>
          <w:trHeight w:val="1020"/>
          <w:ins w:id="425" w:author="Author"/>
        </w:trPr>
        <w:tc>
          <w:tcPr>
            <w:tcW w:w="1843" w:type="dxa"/>
            <w:gridSpan w:val="2"/>
            <w:tcBorders>
              <w:bottom w:val="single" w:sz="4" w:space="0" w:color="auto"/>
            </w:tcBorders>
            <w:shd w:val="clear" w:color="auto" w:fill="auto"/>
          </w:tcPr>
          <w:p w14:paraId="44759E04" w14:textId="5ABB5F2C" w:rsidR="009B3111" w:rsidRPr="00923EEB" w:rsidRDefault="009B3111" w:rsidP="000040C3">
            <w:pPr>
              <w:spacing w:after="0"/>
              <w:rPr>
                <w:ins w:id="426" w:author="Author"/>
                <w:rFonts w:ascii="Times New Roman" w:hAnsi="Times New Roman" w:cs="Times New Roman"/>
                <w:sz w:val="20"/>
                <w:szCs w:val="20"/>
              </w:rPr>
            </w:pPr>
            <w:ins w:id="427" w:author="Author">
              <w:r w:rsidRPr="00923EEB">
                <w:rPr>
                  <w:rFonts w:ascii="Times New Roman" w:hAnsi="Times New Roman" w:cs="Times New Roman"/>
                  <w:sz w:val="20"/>
                  <w:szCs w:val="20"/>
                </w:rPr>
                <w:t>R0420/C00</w:t>
              </w:r>
              <w:r>
                <w:rPr>
                  <w:rFonts w:ascii="Times New Roman" w:hAnsi="Times New Roman" w:cs="Times New Roman"/>
                  <w:sz w:val="20"/>
                  <w:szCs w:val="20"/>
                </w:rPr>
                <w:t>40</w:t>
              </w:r>
            </w:ins>
          </w:p>
        </w:tc>
        <w:tc>
          <w:tcPr>
            <w:tcW w:w="2835" w:type="dxa"/>
            <w:tcBorders>
              <w:bottom w:val="single" w:sz="4" w:space="0" w:color="auto"/>
            </w:tcBorders>
            <w:shd w:val="clear" w:color="auto" w:fill="auto"/>
          </w:tcPr>
          <w:p w14:paraId="6F3BCDD3" w14:textId="7F60555C" w:rsidR="009B3111" w:rsidRPr="00923EEB" w:rsidRDefault="009B3111" w:rsidP="009B3111">
            <w:pPr>
              <w:spacing w:after="0"/>
              <w:rPr>
                <w:ins w:id="428" w:author="Author"/>
                <w:rFonts w:ascii="Times New Roman" w:hAnsi="Times New Roman" w:cs="Times New Roman"/>
                <w:sz w:val="20"/>
                <w:szCs w:val="20"/>
              </w:rPr>
            </w:pPr>
            <w:ins w:id="429" w:author="Author">
              <w:r w:rsidRPr="00923EEB">
                <w:rPr>
                  <w:rFonts w:ascii="Times New Roman" w:hAnsi="Times New Roman" w:cs="Times New Roman"/>
                  <w:sz w:val="20"/>
                  <w:szCs w:val="20"/>
                </w:rPr>
                <w:t>Institutions for occupational retirement provision</w:t>
              </w:r>
              <w:r>
                <w:rPr>
                  <w:rFonts w:ascii="Times New Roman" w:hAnsi="Times New Roman" w:cs="Times New Roman"/>
                  <w:sz w:val="20"/>
                  <w:szCs w:val="20"/>
                </w:rPr>
                <w:t xml:space="preserve"> –tier 2</w:t>
              </w:r>
            </w:ins>
          </w:p>
        </w:tc>
        <w:tc>
          <w:tcPr>
            <w:tcW w:w="4536" w:type="dxa"/>
            <w:gridSpan w:val="2"/>
            <w:tcBorders>
              <w:bottom w:val="single" w:sz="4" w:space="0" w:color="auto"/>
            </w:tcBorders>
            <w:shd w:val="clear" w:color="auto" w:fill="auto"/>
          </w:tcPr>
          <w:p w14:paraId="6C890620" w14:textId="7DBBD0FD" w:rsidR="009B3111" w:rsidRDefault="009B3111" w:rsidP="002A59B2">
            <w:pPr>
              <w:spacing w:after="0"/>
              <w:rPr>
                <w:ins w:id="430" w:author="Author"/>
                <w:rFonts w:ascii="Times New Roman" w:hAnsi="Times New Roman" w:cs="Times New Roman"/>
                <w:sz w:val="20"/>
                <w:szCs w:val="20"/>
                <w:lang w:val="en-US" w:eastAsia="it-IT"/>
              </w:rPr>
            </w:pPr>
            <w:ins w:id="431" w:author="Author">
              <w:r>
                <w:rPr>
                  <w:rFonts w:ascii="Times New Roman" w:hAnsi="Times New Roman" w:cs="Times New Roman"/>
                  <w:sz w:val="20"/>
                  <w:szCs w:val="20"/>
                </w:rPr>
                <w:t>O</w:t>
              </w:r>
              <w:r w:rsidRPr="00923EEB">
                <w:rPr>
                  <w:rFonts w:ascii="Times New Roman" w:hAnsi="Times New Roman" w:cs="Times New Roman"/>
                  <w:sz w:val="20"/>
                  <w:szCs w:val="20"/>
                </w:rPr>
                <w:t xml:space="preserve">wn funds in institutions for occupational retirement provision, </w:t>
              </w:r>
              <w:r w:rsidRPr="00923EEB">
                <w:rPr>
                  <w:rFonts w:ascii="Times New Roman" w:hAnsi="Times New Roman" w:cs="Times New Roman"/>
                  <w:sz w:val="20"/>
                  <w:szCs w:val="20"/>
                  <w:lang w:val="en-US" w:eastAsia="it-IT"/>
                </w:rPr>
                <w:t xml:space="preserve">already net of any </w:t>
              </w:r>
              <w:r>
                <w:rPr>
                  <w:rFonts w:ascii="Times New Roman" w:hAnsi="Times New Roman" w:cs="Times New Roman"/>
                  <w:sz w:val="20"/>
                  <w:szCs w:val="20"/>
                  <w:lang w:val="en-US" w:eastAsia="it-IT"/>
                </w:rPr>
                <w:t>relevant Intragroup Transaction- tier 2.</w:t>
              </w:r>
            </w:ins>
          </w:p>
          <w:p w14:paraId="645417B4" w14:textId="5FBCEC7D" w:rsidR="009B3111" w:rsidRDefault="009B3111" w:rsidP="002B294D">
            <w:pPr>
              <w:spacing w:after="0"/>
              <w:rPr>
                <w:ins w:id="432" w:author="Author"/>
                <w:rFonts w:ascii="Times New Roman" w:hAnsi="Times New Roman" w:cs="Times New Roman"/>
                <w:sz w:val="20"/>
                <w:szCs w:val="20"/>
              </w:rPr>
            </w:pPr>
            <w:ins w:id="433" w:author="Author">
              <w:r w:rsidRPr="00923EEB">
                <w:rPr>
                  <w:rFonts w:ascii="Times New Roman" w:hAnsi="Times New Roman" w:cs="Times New Roman"/>
                  <w:sz w:val="20"/>
                  <w:szCs w:val="20"/>
                  <w:lang w:val="en-US" w:eastAsia="it-IT"/>
                </w:rPr>
                <w:t xml:space="preserve"> Those items should be also deducted of any non-available own funds according to the relevant </w:t>
              </w:r>
              <w:proofErr w:type="spellStart"/>
              <w:r w:rsidRPr="00923EEB">
                <w:rPr>
                  <w:rFonts w:ascii="Times New Roman" w:hAnsi="Times New Roman" w:cs="Times New Roman"/>
                  <w:sz w:val="20"/>
                  <w:szCs w:val="20"/>
                  <w:lang w:val="en-US" w:eastAsia="it-IT"/>
                </w:rPr>
                <w:t>sectoral</w:t>
              </w:r>
              <w:proofErr w:type="spellEnd"/>
              <w:r w:rsidRPr="00923EEB">
                <w:rPr>
                  <w:rFonts w:ascii="Times New Roman" w:hAnsi="Times New Roman" w:cs="Times New Roman"/>
                  <w:sz w:val="20"/>
                  <w:szCs w:val="20"/>
                  <w:lang w:val="en-US" w:eastAsia="it-IT"/>
                </w:rPr>
                <w:t xml:space="preserve"> rules and deducted of own funds </w:t>
              </w:r>
              <w:r w:rsidRPr="00923EEB">
                <w:rPr>
                  <w:rFonts w:ascii="Times New Roman" w:hAnsi="Times New Roman" w:cs="Times New Roman"/>
                  <w:sz w:val="20"/>
                  <w:szCs w:val="20"/>
                </w:rPr>
                <w:t xml:space="preserve">according to art. 228 (paragraphs  2) of the </w:t>
              </w:r>
              <w:r>
                <w:rPr>
                  <w:rFonts w:ascii="Times New Roman" w:hAnsi="Times New Roman" w:cs="Times New Roman"/>
                  <w:sz w:val="20"/>
                  <w:szCs w:val="20"/>
                </w:rPr>
                <w:t>Directive 2009/138/EC</w:t>
              </w:r>
            </w:ins>
          </w:p>
        </w:tc>
      </w:tr>
      <w:tr w:rsidR="00747F9B" w:rsidRPr="00923EEB" w14:paraId="3A762CF0" w14:textId="77777777" w:rsidTr="00640A55">
        <w:trPr>
          <w:trHeight w:val="1020"/>
          <w:ins w:id="434" w:author="Author"/>
        </w:trPr>
        <w:tc>
          <w:tcPr>
            <w:tcW w:w="1843" w:type="dxa"/>
            <w:gridSpan w:val="2"/>
            <w:tcBorders>
              <w:bottom w:val="single" w:sz="4" w:space="0" w:color="auto"/>
            </w:tcBorders>
            <w:shd w:val="clear" w:color="auto" w:fill="auto"/>
          </w:tcPr>
          <w:p w14:paraId="6B3EF51B" w14:textId="488A63C4" w:rsidR="00747F9B" w:rsidRPr="00923EEB" w:rsidRDefault="00747F9B" w:rsidP="00640A55">
            <w:pPr>
              <w:spacing w:after="0"/>
              <w:rPr>
                <w:ins w:id="435" w:author="Author"/>
                <w:rFonts w:ascii="Times New Roman" w:hAnsi="Times New Roman" w:cs="Times New Roman"/>
                <w:sz w:val="20"/>
                <w:szCs w:val="20"/>
              </w:rPr>
            </w:pPr>
            <w:ins w:id="436" w:author="Author">
              <w:r w:rsidRPr="00923EEB">
                <w:rPr>
                  <w:rFonts w:ascii="Times New Roman" w:hAnsi="Times New Roman" w:cs="Times New Roman"/>
                  <w:sz w:val="20"/>
                  <w:szCs w:val="20"/>
                </w:rPr>
                <w:t>R0420/C00</w:t>
              </w:r>
              <w:r>
                <w:rPr>
                  <w:rFonts w:ascii="Times New Roman" w:hAnsi="Times New Roman" w:cs="Times New Roman"/>
                  <w:sz w:val="20"/>
                  <w:szCs w:val="20"/>
                </w:rPr>
                <w:t>50</w:t>
              </w:r>
            </w:ins>
          </w:p>
        </w:tc>
        <w:tc>
          <w:tcPr>
            <w:tcW w:w="2835" w:type="dxa"/>
            <w:tcBorders>
              <w:bottom w:val="single" w:sz="4" w:space="0" w:color="auto"/>
            </w:tcBorders>
            <w:shd w:val="clear" w:color="auto" w:fill="auto"/>
          </w:tcPr>
          <w:p w14:paraId="694E043E" w14:textId="3835A337" w:rsidR="00747F9B" w:rsidRPr="00923EEB" w:rsidRDefault="00747F9B" w:rsidP="00640A55">
            <w:pPr>
              <w:spacing w:after="0"/>
              <w:rPr>
                <w:ins w:id="437" w:author="Author"/>
                <w:rFonts w:ascii="Times New Roman" w:hAnsi="Times New Roman" w:cs="Times New Roman"/>
                <w:sz w:val="20"/>
                <w:szCs w:val="20"/>
              </w:rPr>
            </w:pPr>
            <w:ins w:id="438" w:author="Author">
              <w:r w:rsidRPr="00923EEB">
                <w:rPr>
                  <w:rFonts w:ascii="Times New Roman" w:hAnsi="Times New Roman" w:cs="Times New Roman"/>
                  <w:sz w:val="20"/>
                  <w:szCs w:val="20"/>
                </w:rPr>
                <w:t>Institutions for occupational retirement provision</w:t>
              </w:r>
              <w:r>
                <w:rPr>
                  <w:rFonts w:ascii="Times New Roman" w:hAnsi="Times New Roman" w:cs="Times New Roman"/>
                  <w:sz w:val="20"/>
                  <w:szCs w:val="20"/>
                </w:rPr>
                <w:t xml:space="preserve"> –tier 3</w:t>
              </w:r>
            </w:ins>
          </w:p>
        </w:tc>
        <w:tc>
          <w:tcPr>
            <w:tcW w:w="4536" w:type="dxa"/>
            <w:gridSpan w:val="2"/>
            <w:tcBorders>
              <w:bottom w:val="single" w:sz="4" w:space="0" w:color="auto"/>
            </w:tcBorders>
            <w:shd w:val="clear" w:color="auto" w:fill="auto"/>
          </w:tcPr>
          <w:p w14:paraId="7105ACE4" w14:textId="6AF31702" w:rsidR="00747F9B" w:rsidRDefault="00747F9B" w:rsidP="00640A55">
            <w:pPr>
              <w:spacing w:after="0"/>
              <w:rPr>
                <w:ins w:id="439" w:author="Author"/>
                <w:rFonts w:ascii="Times New Roman" w:hAnsi="Times New Roman" w:cs="Times New Roman"/>
                <w:sz w:val="20"/>
                <w:szCs w:val="20"/>
                <w:lang w:val="en-US" w:eastAsia="it-IT"/>
              </w:rPr>
            </w:pPr>
            <w:ins w:id="440" w:author="Author">
              <w:r>
                <w:rPr>
                  <w:rFonts w:ascii="Times New Roman" w:hAnsi="Times New Roman" w:cs="Times New Roman"/>
                  <w:sz w:val="20"/>
                  <w:szCs w:val="20"/>
                </w:rPr>
                <w:t>O</w:t>
              </w:r>
              <w:r w:rsidRPr="00923EEB">
                <w:rPr>
                  <w:rFonts w:ascii="Times New Roman" w:hAnsi="Times New Roman" w:cs="Times New Roman"/>
                  <w:sz w:val="20"/>
                  <w:szCs w:val="20"/>
                </w:rPr>
                <w:t xml:space="preserve">wn funds in institutions for occupational retirement provision, </w:t>
              </w:r>
              <w:r w:rsidRPr="00923EEB">
                <w:rPr>
                  <w:rFonts w:ascii="Times New Roman" w:hAnsi="Times New Roman" w:cs="Times New Roman"/>
                  <w:sz w:val="20"/>
                  <w:szCs w:val="20"/>
                  <w:lang w:val="en-US" w:eastAsia="it-IT"/>
                </w:rPr>
                <w:t xml:space="preserve">already net of any </w:t>
              </w:r>
              <w:r>
                <w:rPr>
                  <w:rFonts w:ascii="Times New Roman" w:hAnsi="Times New Roman" w:cs="Times New Roman"/>
                  <w:sz w:val="20"/>
                  <w:szCs w:val="20"/>
                  <w:lang w:val="en-US" w:eastAsia="it-IT"/>
                </w:rPr>
                <w:t>relevant Intragroup Transaction- tier 3.</w:t>
              </w:r>
            </w:ins>
          </w:p>
          <w:p w14:paraId="01C69607" w14:textId="77777777" w:rsidR="00747F9B" w:rsidRDefault="00747F9B" w:rsidP="00640A55">
            <w:pPr>
              <w:spacing w:after="0"/>
              <w:rPr>
                <w:ins w:id="441" w:author="Author"/>
                <w:rFonts w:ascii="Times New Roman" w:hAnsi="Times New Roman" w:cs="Times New Roman"/>
                <w:sz w:val="20"/>
                <w:szCs w:val="20"/>
              </w:rPr>
            </w:pPr>
            <w:ins w:id="442" w:author="Author">
              <w:r w:rsidRPr="00923EEB">
                <w:rPr>
                  <w:rFonts w:ascii="Times New Roman" w:hAnsi="Times New Roman" w:cs="Times New Roman"/>
                  <w:sz w:val="20"/>
                  <w:szCs w:val="20"/>
                  <w:lang w:val="en-US" w:eastAsia="it-IT"/>
                </w:rPr>
                <w:t xml:space="preserve"> Those items should be also deducted of any non-available own funds according to the relevant </w:t>
              </w:r>
              <w:proofErr w:type="spellStart"/>
              <w:r w:rsidRPr="00923EEB">
                <w:rPr>
                  <w:rFonts w:ascii="Times New Roman" w:hAnsi="Times New Roman" w:cs="Times New Roman"/>
                  <w:sz w:val="20"/>
                  <w:szCs w:val="20"/>
                  <w:lang w:val="en-US" w:eastAsia="it-IT"/>
                </w:rPr>
                <w:t>sectoral</w:t>
              </w:r>
              <w:proofErr w:type="spellEnd"/>
              <w:r w:rsidRPr="00923EEB">
                <w:rPr>
                  <w:rFonts w:ascii="Times New Roman" w:hAnsi="Times New Roman" w:cs="Times New Roman"/>
                  <w:sz w:val="20"/>
                  <w:szCs w:val="20"/>
                  <w:lang w:val="en-US" w:eastAsia="it-IT"/>
                </w:rPr>
                <w:t xml:space="preserve"> rules and deducted of own funds </w:t>
              </w:r>
              <w:r w:rsidRPr="00923EEB">
                <w:rPr>
                  <w:rFonts w:ascii="Times New Roman" w:hAnsi="Times New Roman" w:cs="Times New Roman"/>
                  <w:sz w:val="20"/>
                  <w:szCs w:val="20"/>
                </w:rPr>
                <w:t xml:space="preserve">according to art. 228 (paragraphs  2) of the </w:t>
              </w:r>
              <w:r>
                <w:rPr>
                  <w:rFonts w:ascii="Times New Roman" w:hAnsi="Times New Roman" w:cs="Times New Roman"/>
                  <w:sz w:val="20"/>
                  <w:szCs w:val="20"/>
                </w:rPr>
                <w:t>Directive 2009/138/EC</w:t>
              </w:r>
            </w:ins>
          </w:p>
        </w:tc>
      </w:tr>
      <w:tr w:rsidR="009B3111" w:rsidRPr="00923EEB" w14:paraId="62B89686" w14:textId="77777777" w:rsidTr="00BE4A9C">
        <w:trPr>
          <w:trHeight w:val="1020"/>
        </w:trPr>
        <w:tc>
          <w:tcPr>
            <w:tcW w:w="1843" w:type="dxa"/>
            <w:gridSpan w:val="2"/>
            <w:tcBorders>
              <w:bottom w:val="single" w:sz="4" w:space="0" w:color="auto"/>
            </w:tcBorders>
            <w:shd w:val="clear" w:color="auto" w:fill="auto"/>
          </w:tcPr>
          <w:p w14:paraId="52DE1072" w14:textId="77777777" w:rsidR="009B3111" w:rsidRPr="00923EEB" w:rsidRDefault="009B3111" w:rsidP="000040C3">
            <w:pPr>
              <w:spacing w:after="0"/>
              <w:rPr>
                <w:rFonts w:ascii="Times New Roman" w:hAnsi="Times New Roman" w:cs="Times New Roman"/>
                <w:sz w:val="20"/>
                <w:szCs w:val="20"/>
              </w:rPr>
            </w:pPr>
            <w:r w:rsidRPr="00923EEB">
              <w:rPr>
                <w:rFonts w:ascii="Times New Roman" w:hAnsi="Times New Roman" w:cs="Times New Roman"/>
                <w:sz w:val="20"/>
                <w:szCs w:val="20"/>
              </w:rPr>
              <w:t>R0430/C0010</w:t>
            </w:r>
          </w:p>
          <w:p w14:paraId="2C29B5E3" w14:textId="77777777" w:rsidR="009B3111" w:rsidRPr="00923EEB" w:rsidRDefault="009B3111" w:rsidP="000040C3">
            <w:pPr>
              <w:spacing w:after="0"/>
              <w:rPr>
                <w:rFonts w:ascii="Times New Roman" w:hAnsi="Times New Roman" w:cs="Times New Roman"/>
                <w:sz w:val="20"/>
                <w:szCs w:val="20"/>
              </w:rPr>
            </w:pPr>
            <w:r w:rsidRPr="00923EEB">
              <w:rPr>
                <w:rFonts w:ascii="Times New Roman" w:hAnsi="Times New Roman" w:cs="Times New Roman"/>
                <w:sz w:val="20"/>
                <w:szCs w:val="20"/>
              </w:rPr>
              <w:t>(A45B)</w:t>
            </w:r>
          </w:p>
        </w:tc>
        <w:tc>
          <w:tcPr>
            <w:tcW w:w="2835" w:type="dxa"/>
            <w:tcBorders>
              <w:bottom w:val="single" w:sz="4" w:space="0" w:color="auto"/>
            </w:tcBorders>
            <w:shd w:val="clear" w:color="auto" w:fill="auto"/>
          </w:tcPr>
          <w:p w14:paraId="5733A273" w14:textId="14B29A9D" w:rsidR="009B3111" w:rsidRPr="00923EEB" w:rsidRDefault="009B3111" w:rsidP="000040C3">
            <w:pPr>
              <w:spacing w:after="0"/>
              <w:rPr>
                <w:rFonts w:ascii="Times New Roman" w:hAnsi="Times New Roman" w:cs="Times New Roman"/>
                <w:sz w:val="20"/>
                <w:szCs w:val="20"/>
              </w:rPr>
            </w:pPr>
            <w:r w:rsidRPr="00923EEB">
              <w:rPr>
                <w:rFonts w:ascii="Times New Roman" w:hAnsi="Times New Roman" w:cs="Times New Roman"/>
                <w:sz w:val="20"/>
                <w:szCs w:val="20"/>
              </w:rPr>
              <w:t>Non-regulated entities carrying out financial activities</w:t>
            </w:r>
            <w:ins w:id="443" w:author="Author">
              <w:r>
                <w:rPr>
                  <w:rFonts w:ascii="Times New Roman" w:hAnsi="Times New Roman" w:cs="Times New Roman"/>
                  <w:sz w:val="20"/>
                  <w:szCs w:val="20"/>
                </w:rPr>
                <w:t xml:space="preserve"> - total</w:t>
              </w:r>
            </w:ins>
          </w:p>
        </w:tc>
        <w:tc>
          <w:tcPr>
            <w:tcW w:w="4536" w:type="dxa"/>
            <w:gridSpan w:val="2"/>
            <w:tcBorders>
              <w:bottom w:val="single" w:sz="4" w:space="0" w:color="auto"/>
            </w:tcBorders>
            <w:shd w:val="clear" w:color="auto" w:fill="auto"/>
          </w:tcPr>
          <w:p w14:paraId="72EBFF93" w14:textId="492EE68A" w:rsidR="009B3111" w:rsidRPr="00923EEB" w:rsidRDefault="009B3111" w:rsidP="002B294D">
            <w:pPr>
              <w:spacing w:after="0"/>
              <w:rPr>
                <w:rFonts w:ascii="Times New Roman" w:hAnsi="Times New Roman" w:cs="Times New Roman"/>
                <w:sz w:val="20"/>
                <w:szCs w:val="20"/>
              </w:rPr>
            </w:pPr>
            <w:ins w:id="444" w:author="Author">
              <w:r>
                <w:rPr>
                  <w:rFonts w:ascii="Times New Roman" w:hAnsi="Times New Roman" w:cs="Times New Roman"/>
                  <w:sz w:val="20"/>
                  <w:szCs w:val="20"/>
                </w:rPr>
                <w:t xml:space="preserve">Total of </w:t>
              </w:r>
            </w:ins>
            <w:del w:id="445" w:author="Author">
              <w:r w:rsidRPr="00923EEB" w:rsidDel="00CF2629">
                <w:rPr>
                  <w:rFonts w:ascii="Times New Roman" w:hAnsi="Times New Roman" w:cs="Times New Roman"/>
                  <w:sz w:val="20"/>
                  <w:szCs w:val="20"/>
                </w:rPr>
                <w:delText>O</w:delText>
              </w:r>
            </w:del>
            <w:ins w:id="446" w:author="Author">
              <w:r>
                <w:rPr>
                  <w:rFonts w:ascii="Times New Roman" w:hAnsi="Times New Roman" w:cs="Times New Roman"/>
                  <w:sz w:val="20"/>
                  <w:szCs w:val="20"/>
                </w:rPr>
                <w:t>o</w:t>
              </w:r>
            </w:ins>
            <w:r w:rsidRPr="00923EEB">
              <w:rPr>
                <w:rFonts w:ascii="Times New Roman" w:hAnsi="Times New Roman" w:cs="Times New Roman"/>
                <w:sz w:val="20"/>
                <w:szCs w:val="20"/>
              </w:rPr>
              <w:t>wn funds in non-regulated entities carrying out financial activities,</w:t>
            </w:r>
            <w:r w:rsidRPr="00923EEB">
              <w:rPr>
                <w:rFonts w:ascii="Times New Roman" w:hAnsi="Times New Roman" w:cs="Times New Roman"/>
                <w:sz w:val="20"/>
                <w:szCs w:val="20"/>
                <w:lang w:val="en-US" w:eastAsia="it-IT"/>
              </w:rPr>
              <w:t xml:space="preserve"> already net of any relevant Intragroup Transaction. Those items should be also deducted of any non-available own funds according to the relevant </w:t>
            </w:r>
            <w:proofErr w:type="spellStart"/>
            <w:r w:rsidRPr="00923EEB">
              <w:rPr>
                <w:rFonts w:ascii="Times New Roman" w:hAnsi="Times New Roman" w:cs="Times New Roman"/>
                <w:sz w:val="20"/>
                <w:szCs w:val="20"/>
                <w:lang w:val="en-US" w:eastAsia="it-IT"/>
              </w:rPr>
              <w:t>sectoral</w:t>
            </w:r>
            <w:proofErr w:type="spellEnd"/>
            <w:r w:rsidRPr="00923EEB">
              <w:rPr>
                <w:rFonts w:ascii="Times New Roman" w:hAnsi="Times New Roman" w:cs="Times New Roman"/>
                <w:sz w:val="20"/>
                <w:szCs w:val="20"/>
                <w:lang w:val="en-US" w:eastAsia="it-IT"/>
              </w:rPr>
              <w:t xml:space="preserve"> rules and deducted of own funds </w:t>
            </w:r>
            <w:r w:rsidRPr="00923EEB">
              <w:rPr>
                <w:rFonts w:ascii="Times New Roman" w:hAnsi="Times New Roman" w:cs="Times New Roman"/>
                <w:sz w:val="20"/>
                <w:szCs w:val="20"/>
              </w:rPr>
              <w:t xml:space="preserve">according to art. 228 (paragraphs </w:t>
            </w:r>
            <w:del w:id="447" w:author="Author">
              <w:r w:rsidRPr="00923EEB" w:rsidDel="002B294D">
                <w:rPr>
                  <w:rFonts w:ascii="Times New Roman" w:hAnsi="Times New Roman" w:cs="Times New Roman"/>
                  <w:sz w:val="20"/>
                  <w:szCs w:val="20"/>
                </w:rPr>
                <w:delText>1 and</w:delText>
              </w:r>
            </w:del>
            <w:r w:rsidRPr="00923EEB">
              <w:rPr>
                <w:rFonts w:ascii="Times New Roman" w:hAnsi="Times New Roman" w:cs="Times New Roman"/>
                <w:sz w:val="20"/>
                <w:szCs w:val="20"/>
              </w:rPr>
              <w:t xml:space="preserve"> 2) of the </w:t>
            </w:r>
            <w:r>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9B3111" w:rsidRPr="00923EEB" w14:paraId="03F6A36C" w14:textId="77777777" w:rsidTr="00BE4A9C">
        <w:trPr>
          <w:trHeight w:val="1020"/>
          <w:ins w:id="448" w:author="Author"/>
        </w:trPr>
        <w:tc>
          <w:tcPr>
            <w:tcW w:w="1843" w:type="dxa"/>
            <w:gridSpan w:val="2"/>
            <w:tcBorders>
              <w:bottom w:val="single" w:sz="4" w:space="0" w:color="auto"/>
            </w:tcBorders>
            <w:shd w:val="clear" w:color="auto" w:fill="auto"/>
          </w:tcPr>
          <w:p w14:paraId="2334177A" w14:textId="346EAB69" w:rsidR="009B3111" w:rsidRPr="00923EEB" w:rsidRDefault="009B3111" w:rsidP="002A59B2">
            <w:pPr>
              <w:spacing w:after="0"/>
              <w:rPr>
                <w:ins w:id="449" w:author="Author"/>
                <w:rFonts w:ascii="Times New Roman" w:hAnsi="Times New Roman" w:cs="Times New Roman"/>
                <w:sz w:val="20"/>
                <w:szCs w:val="20"/>
              </w:rPr>
            </w:pPr>
            <w:ins w:id="450" w:author="Author">
              <w:r>
                <w:rPr>
                  <w:rFonts w:ascii="Times New Roman" w:hAnsi="Times New Roman" w:cs="Times New Roman"/>
                  <w:sz w:val="20"/>
                  <w:szCs w:val="20"/>
                </w:rPr>
                <w:t>R0430/C002</w:t>
              </w:r>
              <w:r w:rsidRPr="00923EEB">
                <w:rPr>
                  <w:rFonts w:ascii="Times New Roman" w:hAnsi="Times New Roman" w:cs="Times New Roman"/>
                  <w:sz w:val="20"/>
                  <w:szCs w:val="20"/>
                </w:rPr>
                <w:t>0</w:t>
              </w:r>
            </w:ins>
          </w:p>
          <w:p w14:paraId="18110A11" w14:textId="2F02F3B9" w:rsidR="009B3111" w:rsidRPr="00923EEB" w:rsidRDefault="009B3111" w:rsidP="000040C3">
            <w:pPr>
              <w:spacing w:after="0"/>
              <w:rPr>
                <w:ins w:id="451" w:author="Author"/>
                <w:rFonts w:ascii="Times New Roman" w:hAnsi="Times New Roman" w:cs="Times New Roman"/>
                <w:sz w:val="20"/>
                <w:szCs w:val="20"/>
              </w:rPr>
            </w:pPr>
          </w:p>
        </w:tc>
        <w:tc>
          <w:tcPr>
            <w:tcW w:w="2835" w:type="dxa"/>
            <w:tcBorders>
              <w:bottom w:val="single" w:sz="4" w:space="0" w:color="auto"/>
            </w:tcBorders>
            <w:shd w:val="clear" w:color="auto" w:fill="auto"/>
          </w:tcPr>
          <w:p w14:paraId="60BBE0AD" w14:textId="3662933C" w:rsidR="009B3111" w:rsidRPr="00923EEB" w:rsidRDefault="009B3111" w:rsidP="000040C3">
            <w:pPr>
              <w:spacing w:after="0"/>
              <w:rPr>
                <w:ins w:id="452" w:author="Author"/>
                <w:rFonts w:ascii="Times New Roman" w:hAnsi="Times New Roman" w:cs="Times New Roman"/>
                <w:sz w:val="20"/>
                <w:szCs w:val="20"/>
              </w:rPr>
            </w:pPr>
            <w:ins w:id="453" w:author="Author">
              <w:r w:rsidRPr="00923EEB">
                <w:rPr>
                  <w:rFonts w:ascii="Times New Roman" w:hAnsi="Times New Roman" w:cs="Times New Roman"/>
                  <w:sz w:val="20"/>
                  <w:szCs w:val="20"/>
                </w:rPr>
                <w:t>Non-regulated entities carrying out financial activities</w:t>
              </w:r>
              <w:r>
                <w:rPr>
                  <w:rFonts w:ascii="Times New Roman" w:hAnsi="Times New Roman" w:cs="Times New Roman"/>
                  <w:sz w:val="20"/>
                  <w:szCs w:val="20"/>
                </w:rPr>
                <w:t xml:space="preserve"> – tier 1 unrestricted</w:t>
              </w:r>
            </w:ins>
          </w:p>
        </w:tc>
        <w:tc>
          <w:tcPr>
            <w:tcW w:w="4536" w:type="dxa"/>
            <w:gridSpan w:val="2"/>
            <w:tcBorders>
              <w:bottom w:val="single" w:sz="4" w:space="0" w:color="auto"/>
            </w:tcBorders>
            <w:shd w:val="clear" w:color="auto" w:fill="auto"/>
          </w:tcPr>
          <w:p w14:paraId="7B843E86" w14:textId="195A1D84" w:rsidR="009B3111" w:rsidRDefault="009B3111" w:rsidP="002B294D">
            <w:pPr>
              <w:spacing w:after="0"/>
              <w:rPr>
                <w:ins w:id="454" w:author="Author"/>
                <w:rFonts w:ascii="Times New Roman" w:hAnsi="Times New Roman" w:cs="Times New Roman"/>
                <w:sz w:val="20"/>
                <w:szCs w:val="20"/>
                <w:lang w:val="en-US" w:eastAsia="it-IT"/>
              </w:rPr>
            </w:pPr>
            <w:ins w:id="455" w:author="Author">
              <w:r>
                <w:rPr>
                  <w:rFonts w:ascii="Times New Roman" w:hAnsi="Times New Roman" w:cs="Times New Roman"/>
                  <w:sz w:val="20"/>
                  <w:szCs w:val="20"/>
                </w:rPr>
                <w:t>O</w:t>
              </w:r>
              <w:r w:rsidRPr="00923EEB">
                <w:rPr>
                  <w:rFonts w:ascii="Times New Roman" w:hAnsi="Times New Roman" w:cs="Times New Roman"/>
                  <w:sz w:val="20"/>
                  <w:szCs w:val="20"/>
                </w:rPr>
                <w:t>wn funds in non-regulated entities carrying out financial activities,</w:t>
              </w:r>
              <w:r w:rsidRPr="00923EEB">
                <w:rPr>
                  <w:rFonts w:ascii="Times New Roman" w:hAnsi="Times New Roman" w:cs="Times New Roman"/>
                  <w:sz w:val="20"/>
                  <w:szCs w:val="20"/>
                  <w:lang w:val="en-US" w:eastAsia="it-IT"/>
                </w:rPr>
                <w:t xml:space="preserve"> already net of any r</w:t>
              </w:r>
              <w:r>
                <w:rPr>
                  <w:rFonts w:ascii="Times New Roman" w:hAnsi="Times New Roman" w:cs="Times New Roman"/>
                  <w:sz w:val="20"/>
                  <w:szCs w:val="20"/>
                  <w:lang w:val="en-US" w:eastAsia="it-IT"/>
                </w:rPr>
                <w:t>elevant Intragroup Transaction – tier 1 unrestricted.</w:t>
              </w:r>
            </w:ins>
          </w:p>
          <w:p w14:paraId="3372EC8D" w14:textId="77777777" w:rsidR="002254BE" w:rsidRDefault="002254BE" w:rsidP="002B294D">
            <w:pPr>
              <w:spacing w:after="0"/>
              <w:rPr>
                <w:ins w:id="456" w:author="Author"/>
                <w:rFonts w:ascii="Times New Roman" w:hAnsi="Times New Roman" w:cs="Times New Roman"/>
                <w:sz w:val="20"/>
                <w:szCs w:val="20"/>
                <w:lang w:val="en-US" w:eastAsia="it-IT"/>
              </w:rPr>
            </w:pPr>
          </w:p>
          <w:p w14:paraId="22A73706" w14:textId="1B5F921E" w:rsidR="009B3111" w:rsidRDefault="009B3111" w:rsidP="002B294D">
            <w:pPr>
              <w:spacing w:after="0"/>
              <w:rPr>
                <w:ins w:id="457" w:author="Author"/>
                <w:rFonts w:ascii="Times New Roman" w:hAnsi="Times New Roman" w:cs="Times New Roman"/>
                <w:sz w:val="20"/>
                <w:szCs w:val="20"/>
              </w:rPr>
            </w:pPr>
            <w:ins w:id="458" w:author="Author">
              <w:r w:rsidRPr="00923EEB">
                <w:rPr>
                  <w:rFonts w:ascii="Times New Roman" w:hAnsi="Times New Roman" w:cs="Times New Roman"/>
                  <w:sz w:val="20"/>
                  <w:szCs w:val="20"/>
                  <w:lang w:val="en-US" w:eastAsia="it-IT"/>
                </w:rPr>
                <w:t xml:space="preserve">Those items should be also deducted of any non-available own funds according to the relevant </w:t>
              </w:r>
              <w:proofErr w:type="spellStart"/>
              <w:r w:rsidRPr="00923EEB">
                <w:rPr>
                  <w:rFonts w:ascii="Times New Roman" w:hAnsi="Times New Roman" w:cs="Times New Roman"/>
                  <w:sz w:val="20"/>
                  <w:szCs w:val="20"/>
                  <w:lang w:val="en-US" w:eastAsia="it-IT"/>
                </w:rPr>
                <w:t>sectoral</w:t>
              </w:r>
              <w:proofErr w:type="spellEnd"/>
              <w:r w:rsidRPr="00923EEB">
                <w:rPr>
                  <w:rFonts w:ascii="Times New Roman" w:hAnsi="Times New Roman" w:cs="Times New Roman"/>
                  <w:sz w:val="20"/>
                  <w:szCs w:val="20"/>
                  <w:lang w:val="en-US" w:eastAsia="it-IT"/>
                </w:rPr>
                <w:t xml:space="preserve"> rules and deducted of own funds </w:t>
              </w:r>
              <w:r w:rsidRPr="00923EEB">
                <w:rPr>
                  <w:rFonts w:ascii="Times New Roman" w:hAnsi="Times New Roman" w:cs="Times New Roman"/>
                  <w:sz w:val="20"/>
                  <w:szCs w:val="20"/>
                </w:rPr>
                <w:t>according to art. 228 (</w:t>
              </w:r>
              <w:proofErr w:type="gramStart"/>
              <w:r w:rsidRPr="00923EEB">
                <w:rPr>
                  <w:rFonts w:ascii="Times New Roman" w:hAnsi="Times New Roman" w:cs="Times New Roman"/>
                  <w:sz w:val="20"/>
                  <w:szCs w:val="20"/>
                </w:rPr>
                <w:t>paragraphs  2</w:t>
              </w:r>
              <w:proofErr w:type="gramEnd"/>
              <w:r w:rsidRPr="00923EEB">
                <w:rPr>
                  <w:rFonts w:ascii="Times New Roman" w:hAnsi="Times New Roman" w:cs="Times New Roman"/>
                  <w:sz w:val="20"/>
                  <w:szCs w:val="20"/>
                </w:rPr>
                <w:t xml:space="preserve">) of the </w:t>
              </w:r>
              <w:r>
                <w:rPr>
                  <w:rFonts w:ascii="Times New Roman" w:hAnsi="Times New Roman" w:cs="Times New Roman"/>
                  <w:sz w:val="20"/>
                  <w:szCs w:val="20"/>
                </w:rPr>
                <w:t>Directive 2009/138/EC</w:t>
              </w:r>
              <w:r w:rsidRPr="00923EEB">
                <w:rPr>
                  <w:rFonts w:ascii="Times New Roman" w:hAnsi="Times New Roman" w:cs="Times New Roman"/>
                  <w:sz w:val="20"/>
                  <w:szCs w:val="20"/>
                </w:rPr>
                <w:t>.</w:t>
              </w:r>
            </w:ins>
          </w:p>
        </w:tc>
      </w:tr>
      <w:tr w:rsidR="009B3111" w:rsidRPr="00923EEB" w14:paraId="2B7C6DC4" w14:textId="77777777" w:rsidTr="00BE4A9C">
        <w:trPr>
          <w:trHeight w:val="1020"/>
          <w:ins w:id="459" w:author="Author"/>
        </w:trPr>
        <w:tc>
          <w:tcPr>
            <w:tcW w:w="1843" w:type="dxa"/>
            <w:gridSpan w:val="2"/>
            <w:tcBorders>
              <w:bottom w:val="single" w:sz="4" w:space="0" w:color="auto"/>
            </w:tcBorders>
            <w:shd w:val="clear" w:color="auto" w:fill="auto"/>
          </w:tcPr>
          <w:p w14:paraId="31289BAB" w14:textId="5C22EA93" w:rsidR="009B3111" w:rsidRPr="00923EEB" w:rsidRDefault="009B3111" w:rsidP="002A59B2">
            <w:pPr>
              <w:spacing w:after="0"/>
              <w:rPr>
                <w:ins w:id="460" w:author="Author"/>
                <w:rFonts w:ascii="Times New Roman" w:hAnsi="Times New Roman" w:cs="Times New Roman"/>
                <w:sz w:val="20"/>
                <w:szCs w:val="20"/>
              </w:rPr>
            </w:pPr>
            <w:ins w:id="461" w:author="Author">
              <w:r>
                <w:rPr>
                  <w:rFonts w:ascii="Times New Roman" w:hAnsi="Times New Roman" w:cs="Times New Roman"/>
                  <w:sz w:val="20"/>
                  <w:szCs w:val="20"/>
                </w:rPr>
                <w:t>R0430/C003</w:t>
              </w:r>
              <w:r w:rsidRPr="00923EEB">
                <w:rPr>
                  <w:rFonts w:ascii="Times New Roman" w:hAnsi="Times New Roman" w:cs="Times New Roman"/>
                  <w:sz w:val="20"/>
                  <w:szCs w:val="20"/>
                </w:rPr>
                <w:t>0</w:t>
              </w:r>
            </w:ins>
          </w:p>
          <w:p w14:paraId="2351672A" w14:textId="77777777" w:rsidR="009B3111" w:rsidRPr="00923EEB" w:rsidRDefault="009B3111" w:rsidP="000040C3">
            <w:pPr>
              <w:spacing w:after="0"/>
              <w:rPr>
                <w:ins w:id="462" w:author="Author"/>
                <w:rFonts w:ascii="Times New Roman" w:hAnsi="Times New Roman" w:cs="Times New Roman"/>
                <w:sz w:val="20"/>
                <w:szCs w:val="20"/>
              </w:rPr>
            </w:pPr>
          </w:p>
        </w:tc>
        <w:tc>
          <w:tcPr>
            <w:tcW w:w="2835" w:type="dxa"/>
            <w:tcBorders>
              <w:bottom w:val="single" w:sz="4" w:space="0" w:color="auto"/>
            </w:tcBorders>
            <w:shd w:val="clear" w:color="auto" w:fill="auto"/>
          </w:tcPr>
          <w:p w14:paraId="04EF6C49" w14:textId="0B5EFB12" w:rsidR="009B3111" w:rsidRPr="00923EEB" w:rsidRDefault="009B3111" w:rsidP="009B3111">
            <w:pPr>
              <w:spacing w:after="0"/>
              <w:rPr>
                <w:ins w:id="463" w:author="Author"/>
                <w:rFonts w:ascii="Times New Roman" w:hAnsi="Times New Roman" w:cs="Times New Roman"/>
                <w:sz w:val="20"/>
                <w:szCs w:val="20"/>
              </w:rPr>
            </w:pPr>
            <w:ins w:id="464" w:author="Author">
              <w:r w:rsidRPr="00923EEB">
                <w:rPr>
                  <w:rFonts w:ascii="Times New Roman" w:hAnsi="Times New Roman" w:cs="Times New Roman"/>
                  <w:sz w:val="20"/>
                  <w:szCs w:val="20"/>
                </w:rPr>
                <w:t>Non-regulated entities carrying out financial activities</w:t>
              </w:r>
              <w:r>
                <w:rPr>
                  <w:rFonts w:ascii="Times New Roman" w:hAnsi="Times New Roman" w:cs="Times New Roman"/>
                  <w:sz w:val="20"/>
                  <w:szCs w:val="20"/>
                </w:rPr>
                <w:t xml:space="preserve"> – tier 1 restricted</w:t>
              </w:r>
            </w:ins>
          </w:p>
        </w:tc>
        <w:tc>
          <w:tcPr>
            <w:tcW w:w="4536" w:type="dxa"/>
            <w:gridSpan w:val="2"/>
            <w:tcBorders>
              <w:bottom w:val="single" w:sz="4" w:space="0" w:color="auto"/>
            </w:tcBorders>
            <w:shd w:val="clear" w:color="auto" w:fill="auto"/>
          </w:tcPr>
          <w:p w14:paraId="7873DC54" w14:textId="398674E6" w:rsidR="009B3111" w:rsidRDefault="009B3111" w:rsidP="000040C3">
            <w:pPr>
              <w:spacing w:after="0" w:line="240" w:lineRule="auto"/>
              <w:rPr>
                <w:ins w:id="465" w:author="Author"/>
                <w:rFonts w:ascii="Times New Roman" w:hAnsi="Times New Roman" w:cs="Times New Roman"/>
                <w:sz w:val="20"/>
                <w:szCs w:val="20"/>
                <w:lang w:val="en-US" w:eastAsia="it-IT"/>
              </w:rPr>
            </w:pPr>
            <w:ins w:id="466" w:author="Author">
              <w:r>
                <w:rPr>
                  <w:rFonts w:ascii="Times New Roman" w:hAnsi="Times New Roman" w:cs="Times New Roman"/>
                  <w:sz w:val="20"/>
                  <w:szCs w:val="20"/>
                </w:rPr>
                <w:t>O</w:t>
              </w:r>
              <w:r w:rsidRPr="00923EEB">
                <w:rPr>
                  <w:rFonts w:ascii="Times New Roman" w:hAnsi="Times New Roman" w:cs="Times New Roman"/>
                  <w:sz w:val="20"/>
                  <w:szCs w:val="20"/>
                </w:rPr>
                <w:t>wn funds in non-regulated entities carrying out financial activities,</w:t>
              </w:r>
              <w:r w:rsidRPr="00923EEB">
                <w:rPr>
                  <w:rFonts w:ascii="Times New Roman" w:hAnsi="Times New Roman" w:cs="Times New Roman"/>
                  <w:sz w:val="20"/>
                  <w:szCs w:val="20"/>
                  <w:lang w:val="en-US" w:eastAsia="it-IT"/>
                </w:rPr>
                <w:t xml:space="preserve"> already net of any r</w:t>
              </w:r>
              <w:r>
                <w:rPr>
                  <w:rFonts w:ascii="Times New Roman" w:hAnsi="Times New Roman" w:cs="Times New Roman"/>
                  <w:sz w:val="20"/>
                  <w:szCs w:val="20"/>
                  <w:lang w:val="en-US" w:eastAsia="it-IT"/>
                </w:rPr>
                <w:t>elevant Intragroup Transaction – tier 1 restricted.</w:t>
              </w:r>
            </w:ins>
          </w:p>
          <w:p w14:paraId="5AE9AE98" w14:textId="77777777" w:rsidR="002254BE" w:rsidRDefault="002254BE" w:rsidP="000040C3">
            <w:pPr>
              <w:spacing w:after="0" w:line="240" w:lineRule="auto"/>
              <w:rPr>
                <w:ins w:id="467" w:author="Author"/>
                <w:rFonts w:ascii="Times New Roman" w:hAnsi="Times New Roman" w:cs="Times New Roman"/>
                <w:sz w:val="20"/>
                <w:szCs w:val="20"/>
                <w:lang w:val="en-US" w:eastAsia="it-IT"/>
              </w:rPr>
            </w:pPr>
          </w:p>
          <w:p w14:paraId="7019DE92" w14:textId="0FD87ABE" w:rsidR="009B3111" w:rsidRPr="00923EEB" w:rsidRDefault="009B3111" w:rsidP="000040C3">
            <w:pPr>
              <w:spacing w:after="0" w:line="240" w:lineRule="auto"/>
              <w:rPr>
                <w:ins w:id="468" w:author="Author"/>
                <w:rFonts w:ascii="Times New Roman" w:hAnsi="Times New Roman" w:cs="Times New Roman"/>
                <w:sz w:val="20"/>
                <w:szCs w:val="20"/>
              </w:rPr>
            </w:pPr>
            <w:ins w:id="469" w:author="Author">
              <w:r w:rsidRPr="00923EEB">
                <w:rPr>
                  <w:rFonts w:ascii="Times New Roman" w:hAnsi="Times New Roman" w:cs="Times New Roman"/>
                  <w:sz w:val="20"/>
                  <w:szCs w:val="20"/>
                  <w:lang w:val="en-US" w:eastAsia="it-IT"/>
                </w:rPr>
                <w:t xml:space="preserve">Those items should be also deducted of any non-available own funds according to the relevant </w:t>
              </w:r>
              <w:proofErr w:type="spellStart"/>
              <w:r w:rsidRPr="00923EEB">
                <w:rPr>
                  <w:rFonts w:ascii="Times New Roman" w:hAnsi="Times New Roman" w:cs="Times New Roman"/>
                  <w:sz w:val="20"/>
                  <w:szCs w:val="20"/>
                  <w:lang w:val="en-US" w:eastAsia="it-IT"/>
                </w:rPr>
                <w:t>sectoral</w:t>
              </w:r>
              <w:proofErr w:type="spellEnd"/>
              <w:r w:rsidRPr="00923EEB">
                <w:rPr>
                  <w:rFonts w:ascii="Times New Roman" w:hAnsi="Times New Roman" w:cs="Times New Roman"/>
                  <w:sz w:val="20"/>
                  <w:szCs w:val="20"/>
                  <w:lang w:val="en-US" w:eastAsia="it-IT"/>
                </w:rPr>
                <w:t xml:space="preserve"> rules and deducted of own funds </w:t>
              </w:r>
              <w:r w:rsidRPr="00923EEB">
                <w:rPr>
                  <w:rFonts w:ascii="Times New Roman" w:hAnsi="Times New Roman" w:cs="Times New Roman"/>
                  <w:sz w:val="20"/>
                  <w:szCs w:val="20"/>
                </w:rPr>
                <w:t>according to art. 228 (</w:t>
              </w:r>
              <w:proofErr w:type="gramStart"/>
              <w:r w:rsidRPr="00923EEB">
                <w:rPr>
                  <w:rFonts w:ascii="Times New Roman" w:hAnsi="Times New Roman" w:cs="Times New Roman"/>
                  <w:sz w:val="20"/>
                  <w:szCs w:val="20"/>
                </w:rPr>
                <w:t>paragraphs  2</w:t>
              </w:r>
              <w:proofErr w:type="gramEnd"/>
              <w:r w:rsidRPr="00923EEB">
                <w:rPr>
                  <w:rFonts w:ascii="Times New Roman" w:hAnsi="Times New Roman" w:cs="Times New Roman"/>
                  <w:sz w:val="20"/>
                  <w:szCs w:val="20"/>
                </w:rPr>
                <w:t xml:space="preserve">) of the </w:t>
              </w:r>
              <w:r>
                <w:rPr>
                  <w:rFonts w:ascii="Times New Roman" w:hAnsi="Times New Roman" w:cs="Times New Roman"/>
                  <w:sz w:val="20"/>
                  <w:szCs w:val="20"/>
                </w:rPr>
                <w:t>Directive 2009/138/EC</w:t>
              </w:r>
              <w:r w:rsidRPr="00923EEB">
                <w:rPr>
                  <w:rFonts w:ascii="Times New Roman" w:hAnsi="Times New Roman" w:cs="Times New Roman"/>
                  <w:sz w:val="20"/>
                  <w:szCs w:val="20"/>
                </w:rPr>
                <w:t>.</w:t>
              </w:r>
            </w:ins>
          </w:p>
        </w:tc>
      </w:tr>
      <w:tr w:rsidR="009B3111" w:rsidRPr="00923EEB" w14:paraId="30267DCB" w14:textId="77777777" w:rsidTr="00BE4A9C">
        <w:trPr>
          <w:trHeight w:val="1020"/>
          <w:ins w:id="470" w:author="Author"/>
        </w:trPr>
        <w:tc>
          <w:tcPr>
            <w:tcW w:w="1843" w:type="dxa"/>
            <w:gridSpan w:val="2"/>
            <w:tcBorders>
              <w:bottom w:val="single" w:sz="4" w:space="0" w:color="auto"/>
            </w:tcBorders>
            <w:shd w:val="clear" w:color="auto" w:fill="auto"/>
          </w:tcPr>
          <w:p w14:paraId="36DE1141" w14:textId="3326B656" w:rsidR="009B3111" w:rsidRPr="00923EEB" w:rsidRDefault="00B366D0" w:rsidP="002A59B2">
            <w:pPr>
              <w:spacing w:after="0"/>
              <w:rPr>
                <w:ins w:id="471" w:author="Author"/>
                <w:rFonts w:ascii="Times New Roman" w:hAnsi="Times New Roman" w:cs="Times New Roman"/>
                <w:sz w:val="20"/>
                <w:szCs w:val="20"/>
              </w:rPr>
            </w:pPr>
            <w:ins w:id="472" w:author="Author">
              <w:r>
                <w:rPr>
                  <w:rFonts w:ascii="Times New Roman" w:hAnsi="Times New Roman" w:cs="Times New Roman"/>
                  <w:sz w:val="20"/>
                  <w:szCs w:val="20"/>
                </w:rPr>
                <w:t>R0430/C004</w:t>
              </w:r>
              <w:r w:rsidR="009B3111" w:rsidRPr="00923EEB">
                <w:rPr>
                  <w:rFonts w:ascii="Times New Roman" w:hAnsi="Times New Roman" w:cs="Times New Roman"/>
                  <w:sz w:val="20"/>
                  <w:szCs w:val="20"/>
                </w:rPr>
                <w:t>0</w:t>
              </w:r>
            </w:ins>
          </w:p>
          <w:p w14:paraId="47D6F10F" w14:textId="77777777" w:rsidR="009B3111" w:rsidRPr="00923EEB" w:rsidRDefault="009B3111" w:rsidP="000040C3">
            <w:pPr>
              <w:spacing w:after="0"/>
              <w:rPr>
                <w:ins w:id="473" w:author="Author"/>
                <w:rFonts w:ascii="Times New Roman" w:hAnsi="Times New Roman" w:cs="Times New Roman"/>
                <w:sz w:val="20"/>
                <w:szCs w:val="20"/>
              </w:rPr>
            </w:pPr>
          </w:p>
        </w:tc>
        <w:tc>
          <w:tcPr>
            <w:tcW w:w="2835" w:type="dxa"/>
            <w:tcBorders>
              <w:bottom w:val="single" w:sz="4" w:space="0" w:color="auto"/>
            </w:tcBorders>
            <w:shd w:val="clear" w:color="auto" w:fill="auto"/>
          </w:tcPr>
          <w:p w14:paraId="1BEAAC96" w14:textId="5CA2C118" w:rsidR="009B3111" w:rsidRPr="00923EEB" w:rsidRDefault="009B3111" w:rsidP="009B3111">
            <w:pPr>
              <w:spacing w:after="0"/>
              <w:rPr>
                <w:ins w:id="474" w:author="Author"/>
                <w:rFonts w:ascii="Times New Roman" w:hAnsi="Times New Roman" w:cs="Times New Roman"/>
                <w:sz w:val="20"/>
                <w:szCs w:val="20"/>
              </w:rPr>
            </w:pPr>
            <w:ins w:id="475" w:author="Author">
              <w:r w:rsidRPr="00923EEB">
                <w:rPr>
                  <w:rFonts w:ascii="Times New Roman" w:hAnsi="Times New Roman" w:cs="Times New Roman"/>
                  <w:sz w:val="20"/>
                  <w:szCs w:val="20"/>
                </w:rPr>
                <w:t>Non-regulated entities carrying out financial activities</w:t>
              </w:r>
              <w:r>
                <w:rPr>
                  <w:rFonts w:ascii="Times New Roman" w:hAnsi="Times New Roman" w:cs="Times New Roman"/>
                  <w:sz w:val="20"/>
                  <w:szCs w:val="20"/>
                </w:rPr>
                <w:t xml:space="preserve"> – tier 2</w:t>
              </w:r>
            </w:ins>
          </w:p>
        </w:tc>
        <w:tc>
          <w:tcPr>
            <w:tcW w:w="4536" w:type="dxa"/>
            <w:gridSpan w:val="2"/>
            <w:tcBorders>
              <w:bottom w:val="single" w:sz="4" w:space="0" w:color="auto"/>
            </w:tcBorders>
            <w:shd w:val="clear" w:color="auto" w:fill="auto"/>
          </w:tcPr>
          <w:p w14:paraId="02A847B0" w14:textId="27BF27A1" w:rsidR="009B3111" w:rsidRDefault="009B3111" w:rsidP="002A59B2">
            <w:pPr>
              <w:spacing w:after="0" w:line="240" w:lineRule="auto"/>
              <w:rPr>
                <w:ins w:id="476" w:author="Author"/>
                <w:rFonts w:ascii="Times New Roman" w:hAnsi="Times New Roman" w:cs="Times New Roman"/>
                <w:sz w:val="20"/>
                <w:szCs w:val="20"/>
                <w:lang w:val="en-US" w:eastAsia="it-IT"/>
              </w:rPr>
            </w:pPr>
            <w:ins w:id="477" w:author="Author">
              <w:r>
                <w:rPr>
                  <w:rFonts w:ascii="Times New Roman" w:hAnsi="Times New Roman" w:cs="Times New Roman"/>
                  <w:sz w:val="20"/>
                  <w:szCs w:val="20"/>
                </w:rPr>
                <w:t>O</w:t>
              </w:r>
              <w:r w:rsidRPr="00923EEB">
                <w:rPr>
                  <w:rFonts w:ascii="Times New Roman" w:hAnsi="Times New Roman" w:cs="Times New Roman"/>
                  <w:sz w:val="20"/>
                  <w:szCs w:val="20"/>
                </w:rPr>
                <w:t>wn funds in non-regulated entities carrying out financial activities,</w:t>
              </w:r>
              <w:r w:rsidRPr="00923EEB">
                <w:rPr>
                  <w:rFonts w:ascii="Times New Roman" w:hAnsi="Times New Roman" w:cs="Times New Roman"/>
                  <w:sz w:val="20"/>
                  <w:szCs w:val="20"/>
                  <w:lang w:val="en-US" w:eastAsia="it-IT"/>
                </w:rPr>
                <w:t xml:space="preserve"> already net of any r</w:t>
              </w:r>
              <w:r>
                <w:rPr>
                  <w:rFonts w:ascii="Times New Roman" w:hAnsi="Times New Roman" w:cs="Times New Roman"/>
                  <w:sz w:val="20"/>
                  <w:szCs w:val="20"/>
                  <w:lang w:val="en-US" w:eastAsia="it-IT"/>
                </w:rPr>
                <w:t>elevant Intragroup Transaction – tier 2.</w:t>
              </w:r>
            </w:ins>
          </w:p>
          <w:p w14:paraId="51DBE119" w14:textId="77777777" w:rsidR="002254BE" w:rsidRDefault="002254BE" w:rsidP="002A59B2">
            <w:pPr>
              <w:spacing w:after="0" w:line="240" w:lineRule="auto"/>
              <w:rPr>
                <w:ins w:id="478" w:author="Author"/>
                <w:rFonts w:ascii="Times New Roman" w:hAnsi="Times New Roman" w:cs="Times New Roman"/>
                <w:sz w:val="20"/>
                <w:szCs w:val="20"/>
                <w:lang w:val="en-US" w:eastAsia="it-IT"/>
              </w:rPr>
            </w:pPr>
          </w:p>
          <w:p w14:paraId="14EBABB2" w14:textId="0CD2D9D9" w:rsidR="009B3111" w:rsidRPr="00923EEB" w:rsidRDefault="009B3111" w:rsidP="000040C3">
            <w:pPr>
              <w:spacing w:after="0" w:line="240" w:lineRule="auto"/>
              <w:rPr>
                <w:ins w:id="479" w:author="Author"/>
                <w:rFonts w:ascii="Times New Roman" w:hAnsi="Times New Roman" w:cs="Times New Roman"/>
                <w:sz w:val="20"/>
                <w:szCs w:val="20"/>
              </w:rPr>
            </w:pPr>
            <w:ins w:id="480" w:author="Author">
              <w:r w:rsidRPr="00923EEB">
                <w:rPr>
                  <w:rFonts w:ascii="Times New Roman" w:hAnsi="Times New Roman" w:cs="Times New Roman"/>
                  <w:sz w:val="20"/>
                  <w:szCs w:val="20"/>
                  <w:lang w:val="en-US" w:eastAsia="it-IT"/>
                </w:rPr>
                <w:t xml:space="preserve">Those items should be also deducted of any non-available own funds according to the relevant </w:t>
              </w:r>
              <w:proofErr w:type="spellStart"/>
              <w:r w:rsidRPr="00923EEB">
                <w:rPr>
                  <w:rFonts w:ascii="Times New Roman" w:hAnsi="Times New Roman" w:cs="Times New Roman"/>
                  <w:sz w:val="20"/>
                  <w:szCs w:val="20"/>
                  <w:lang w:val="en-US" w:eastAsia="it-IT"/>
                </w:rPr>
                <w:t>sectoral</w:t>
              </w:r>
              <w:proofErr w:type="spellEnd"/>
              <w:r w:rsidRPr="00923EEB">
                <w:rPr>
                  <w:rFonts w:ascii="Times New Roman" w:hAnsi="Times New Roman" w:cs="Times New Roman"/>
                  <w:sz w:val="20"/>
                  <w:szCs w:val="20"/>
                  <w:lang w:val="en-US" w:eastAsia="it-IT"/>
                </w:rPr>
                <w:t xml:space="preserve"> rules and deducted of own funds </w:t>
              </w:r>
              <w:r w:rsidRPr="00923EEB">
                <w:rPr>
                  <w:rFonts w:ascii="Times New Roman" w:hAnsi="Times New Roman" w:cs="Times New Roman"/>
                  <w:sz w:val="20"/>
                  <w:szCs w:val="20"/>
                </w:rPr>
                <w:t>according to art. 228 (</w:t>
              </w:r>
              <w:proofErr w:type="gramStart"/>
              <w:r w:rsidRPr="00923EEB">
                <w:rPr>
                  <w:rFonts w:ascii="Times New Roman" w:hAnsi="Times New Roman" w:cs="Times New Roman"/>
                  <w:sz w:val="20"/>
                  <w:szCs w:val="20"/>
                </w:rPr>
                <w:t>paragraphs  2</w:t>
              </w:r>
              <w:proofErr w:type="gramEnd"/>
              <w:r w:rsidRPr="00923EEB">
                <w:rPr>
                  <w:rFonts w:ascii="Times New Roman" w:hAnsi="Times New Roman" w:cs="Times New Roman"/>
                  <w:sz w:val="20"/>
                  <w:szCs w:val="20"/>
                </w:rPr>
                <w:t xml:space="preserve">) of the </w:t>
              </w:r>
              <w:r>
                <w:rPr>
                  <w:rFonts w:ascii="Times New Roman" w:hAnsi="Times New Roman" w:cs="Times New Roman"/>
                  <w:sz w:val="20"/>
                  <w:szCs w:val="20"/>
                </w:rPr>
                <w:t>Directive 2009/138/EC</w:t>
              </w:r>
              <w:r w:rsidRPr="00923EEB">
                <w:rPr>
                  <w:rFonts w:ascii="Times New Roman" w:hAnsi="Times New Roman" w:cs="Times New Roman"/>
                  <w:sz w:val="20"/>
                  <w:szCs w:val="20"/>
                </w:rPr>
                <w:t>.</w:t>
              </w:r>
            </w:ins>
          </w:p>
        </w:tc>
      </w:tr>
      <w:tr w:rsidR="009B3111" w:rsidRPr="00923EEB" w14:paraId="76E7BA08" w14:textId="77777777" w:rsidTr="00BE4A9C">
        <w:trPr>
          <w:trHeight w:val="1020"/>
        </w:trPr>
        <w:tc>
          <w:tcPr>
            <w:tcW w:w="1843" w:type="dxa"/>
            <w:gridSpan w:val="2"/>
            <w:tcBorders>
              <w:bottom w:val="single" w:sz="4" w:space="0" w:color="auto"/>
            </w:tcBorders>
            <w:shd w:val="clear" w:color="auto" w:fill="auto"/>
          </w:tcPr>
          <w:p w14:paraId="5E7370B7" w14:textId="77777777" w:rsidR="009B3111" w:rsidRPr="00923EEB" w:rsidRDefault="009B3111" w:rsidP="000040C3">
            <w:pPr>
              <w:spacing w:after="0"/>
              <w:rPr>
                <w:rFonts w:ascii="Times New Roman" w:hAnsi="Times New Roman" w:cs="Times New Roman"/>
                <w:sz w:val="20"/>
                <w:szCs w:val="20"/>
              </w:rPr>
            </w:pPr>
            <w:r w:rsidRPr="00923EEB">
              <w:rPr>
                <w:rFonts w:ascii="Times New Roman" w:hAnsi="Times New Roman" w:cs="Times New Roman"/>
                <w:sz w:val="20"/>
                <w:szCs w:val="20"/>
              </w:rPr>
              <w:t>R0440/C0010</w:t>
            </w:r>
          </w:p>
          <w:p w14:paraId="0DB7F4C0" w14:textId="77777777" w:rsidR="009B3111" w:rsidRPr="00923EEB" w:rsidRDefault="009B3111" w:rsidP="000040C3">
            <w:pPr>
              <w:spacing w:after="0"/>
              <w:rPr>
                <w:rFonts w:ascii="Times New Roman" w:hAnsi="Times New Roman" w:cs="Times New Roman"/>
                <w:sz w:val="20"/>
                <w:szCs w:val="20"/>
              </w:rPr>
            </w:pPr>
            <w:r w:rsidRPr="00923EEB">
              <w:rPr>
                <w:rFonts w:ascii="Times New Roman" w:hAnsi="Times New Roman" w:cs="Times New Roman"/>
                <w:sz w:val="20"/>
                <w:szCs w:val="20"/>
              </w:rPr>
              <w:t>(A45C)</w:t>
            </w:r>
          </w:p>
        </w:tc>
        <w:tc>
          <w:tcPr>
            <w:tcW w:w="2835" w:type="dxa"/>
            <w:tcBorders>
              <w:bottom w:val="single" w:sz="4" w:space="0" w:color="auto"/>
            </w:tcBorders>
            <w:shd w:val="clear" w:color="auto" w:fill="auto"/>
          </w:tcPr>
          <w:p w14:paraId="65351C2D" w14:textId="030750D4" w:rsidR="009B3111" w:rsidRPr="00923EEB" w:rsidRDefault="009B3111" w:rsidP="000040C3">
            <w:pPr>
              <w:spacing w:after="0"/>
              <w:rPr>
                <w:rFonts w:ascii="Times New Roman" w:hAnsi="Times New Roman" w:cs="Times New Roman"/>
                <w:sz w:val="20"/>
                <w:szCs w:val="20"/>
              </w:rPr>
            </w:pPr>
            <w:r w:rsidRPr="00923EEB">
              <w:rPr>
                <w:rFonts w:ascii="Times New Roman" w:hAnsi="Times New Roman" w:cs="Times New Roman"/>
                <w:sz w:val="20"/>
                <w:szCs w:val="20"/>
              </w:rPr>
              <w:t>Total own funds of other financial sectors</w:t>
            </w:r>
            <w:ins w:id="481" w:author="Author">
              <w:r w:rsidR="00640A55">
                <w:rPr>
                  <w:rFonts w:ascii="Times New Roman" w:hAnsi="Times New Roman" w:cs="Times New Roman"/>
                  <w:sz w:val="20"/>
                  <w:szCs w:val="20"/>
                </w:rPr>
                <w:t xml:space="preserve"> - total</w:t>
              </w:r>
            </w:ins>
          </w:p>
        </w:tc>
        <w:tc>
          <w:tcPr>
            <w:tcW w:w="4536" w:type="dxa"/>
            <w:gridSpan w:val="2"/>
            <w:tcBorders>
              <w:bottom w:val="single" w:sz="4" w:space="0" w:color="auto"/>
            </w:tcBorders>
            <w:shd w:val="clear" w:color="auto" w:fill="auto"/>
          </w:tcPr>
          <w:p w14:paraId="4186CD8E" w14:textId="25685C39" w:rsidR="009B3111" w:rsidRPr="00923EEB" w:rsidRDefault="009B3111" w:rsidP="000040C3">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Total </w:t>
            </w:r>
            <w:ins w:id="482" w:author="Author">
              <w:r>
                <w:rPr>
                  <w:rFonts w:ascii="Times New Roman" w:hAnsi="Times New Roman" w:cs="Times New Roman"/>
                  <w:sz w:val="20"/>
                  <w:szCs w:val="20"/>
                </w:rPr>
                <w:t xml:space="preserve">of </w:t>
              </w:r>
            </w:ins>
            <w:r w:rsidRPr="00923EEB">
              <w:rPr>
                <w:rFonts w:ascii="Times New Roman" w:hAnsi="Times New Roman" w:cs="Times New Roman"/>
                <w:sz w:val="20"/>
                <w:szCs w:val="20"/>
              </w:rPr>
              <w:t xml:space="preserve">own funds in other financial sectors. </w:t>
            </w:r>
          </w:p>
          <w:p w14:paraId="6FADBAE4" w14:textId="5A541253" w:rsidR="009B3111" w:rsidRPr="00923EEB" w:rsidRDefault="009B3111" w:rsidP="009C5D57">
            <w:pPr>
              <w:spacing w:after="0"/>
              <w:rPr>
                <w:rFonts w:ascii="Times New Roman" w:hAnsi="Times New Roman" w:cs="Times New Roman"/>
                <w:sz w:val="20"/>
                <w:szCs w:val="20"/>
              </w:rPr>
            </w:pPr>
            <w:r w:rsidRPr="00923EEB">
              <w:rPr>
                <w:rFonts w:ascii="Times New Roman" w:hAnsi="Times New Roman" w:cs="Times New Roman"/>
                <w:sz w:val="20"/>
                <w:szCs w:val="20"/>
              </w:rPr>
              <w:t>The total own funds deducted in cell R02</w:t>
            </w:r>
            <w:ins w:id="483" w:author="Author">
              <w:r>
                <w:rPr>
                  <w:rFonts w:ascii="Times New Roman" w:hAnsi="Times New Roman" w:cs="Times New Roman"/>
                  <w:sz w:val="20"/>
                  <w:szCs w:val="20"/>
                </w:rPr>
                <w:t>3</w:t>
              </w:r>
            </w:ins>
            <w:r w:rsidRPr="00923EEB">
              <w:rPr>
                <w:rFonts w:ascii="Times New Roman" w:hAnsi="Times New Roman" w:cs="Times New Roman"/>
                <w:sz w:val="20"/>
                <w:szCs w:val="20"/>
              </w:rPr>
              <w:t xml:space="preserve">0/C0010 are brought back here </w:t>
            </w:r>
            <w:del w:id="484" w:author="Author">
              <w:r w:rsidRPr="00923EEB" w:rsidDel="00972691">
                <w:rPr>
                  <w:rFonts w:ascii="Times New Roman" w:hAnsi="Times New Roman" w:cs="Times New Roman"/>
                  <w:sz w:val="20"/>
                  <w:szCs w:val="20"/>
                </w:rPr>
                <w:delText>but net of IGTs and</w:delText>
              </w:r>
            </w:del>
            <w:r w:rsidRPr="00923EEB">
              <w:rPr>
                <w:rFonts w:ascii="Times New Roman" w:hAnsi="Times New Roman" w:cs="Times New Roman"/>
                <w:sz w:val="20"/>
                <w:szCs w:val="20"/>
              </w:rPr>
              <w:t xml:space="preserve"> after the adjustment for non- available own funds according to the relevant </w:t>
            </w:r>
            <w:proofErr w:type="spellStart"/>
            <w:r w:rsidRPr="00923EEB">
              <w:rPr>
                <w:rFonts w:ascii="Times New Roman" w:hAnsi="Times New Roman" w:cs="Times New Roman"/>
                <w:sz w:val="20"/>
                <w:szCs w:val="20"/>
              </w:rPr>
              <w:t>sectoral</w:t>
            </w:r>
            <w:proofErr w:type="spellEnd"/>
            <w:r w:rsidRPr="00923EEB">
              <w:rPr>
                <w:rFonts w:ascii="Times New Roman" w:hAnsi="Times New Roman" w:cs="Times New Roman"/>
                <w:sz w:val="20"/>
                <w:szCs w:val="20"/>
              </w:rPr>
              <w:t xml:space="preserve"> rules and </w:t>
            </w:r>
            <w:ins w:id="485" w:author="Author">
              <w:r>
                <w:rPr>
                  <w:rFonts w:ascii="Times New Roman" w:hAnsi="Times New Roman" w:cs="Times New Roman"/>
                  <w:sz w:val="20"/>
                  <w:szCs w:val="20"/>
                </w:rPr>
                <w:t xml:space="preserve">after the deduction </w:t>
              </w:r>
            </w:ins>
            <w:r w:rsidRPr="00923EEB">
              <w:rPr>
                <w:rFonts w:ascii="Times New Roman" w:hAnsi="Times New Roman" w:cs="Times New Roman"/>
                <w:sz w:val="20"/>
                <w:szCs w:val="20"/>
              </w:rPr>
              <w:t xml:space="preserve">according to art 228 (paragraph </w:t>
            </w:r>
            <w:del w:id="486" w:author="Author">
              <w:r w:rsidRPr="00923EEB" w:rsidDel="002B294D">
                <w:rPr>
                  <w:rFonts w:ascii="Times New Roman" w:hAnsi="Times New Roman" w:cs="Times New Roman"/>
                  <w:sz w:val="20"/>
                  <w:szCs w:val="20"/>
                </w:rPr>
                <w:delText>1 and</w:delText>
              </w:r>
            </w:del>
            <w:r w:rsidRPr="00923EEB">
              <w:rPr>
                <w:rFonts w:ascii="Times New Roman" w:hAnsi="Times New Roman" w:cs="Times New Roman"/>
                <w:sz w:val="20"/>
                <w:szCs w:val="20"/>
              </w:rPr>
              <w:t xml:space="preserve"> 2) of the </w:t>
            </w:r>
            <w:r>
              <w:rPr>
                <w:rFonts w:ascii="Times New Roman" w:hAnsi="Times New Roman" w:cs="Times New Roman"/>
                <w:sz w:val="20"/>
                <w:szCs w:val="20"/>
              </w:rPr>
              <w:t>Directive 2009/138/EC</w:t>
            </w:r>
            <w:r w:rsidRPr="00923EEB">
              <w:rPr>
                <w:rFonts w:ascii="Times New Roman" w:hAnsi="Times New Roman" w:cs="Times New Roman"/>
                <w:sz w:val="20"/>
                <w:szCs w:val="20"/>
              </w:rPr>
              <w:t>.</w:t>
            </w:r>
          </w:p>
        </w:tc>
      </w:tr>
      <w:tr w:rsidR="00B366D0" w:rsidRPr="00923EEB" w14:paraId="6980BF34" w14:textId="77777777" w:rsidTr="00BE4A9C">
        <w:trPr>
          <w:trHeight w:val="1020"/>
          <w:ins w:id="487" w:author="Author"/>
        </w:trPr>
        <w:tc>
          <w:tcPr>
            <w:tcW w:w="1843" w:type="dxa"/>
            <w:gridSpan w:val="2"/>
            <w:tcBorders>
              <w:bottom w:val="single" w:sz="4" w:space="0" w:color="auto"/>
            </w:tcBorders>
            <w:shd w:val="clear" w:color="auto" w:fill="auto"/>
          </w:tcPr>
          <w:p w14:paraId="2AF2260F" w14:textId="77777777" w:rsidR="00B366D0" w:rsidRPr="00923EEB" w:rsidRDefault="00B366D0" w:rsidP="002A59B2">
            <w:pPr>
              <w:spacing w:after="0"/>
              <w:rPr>
                <w:ins w:id="488" w:author="Author"/>
                <w:rFonts w:ascii="Times New Roman" w:hAnsi="Times New Roman" w:cs="Times New Roman"/>
                <w:sz w:val="20"/>
                <w:szCs w:val="20"/>
              </w:rPr>
            </w:pPr>
            <w:ins w:id="489" w:author="Author">
              <w:r>
                <w:rPr>
                  <w:rFonts w:ascii="Times New Roman" w:hAnsi="Times New Roman" w:cs="Times New Roman"/>
                  <w:sz w:val="20"/>
                  <w:szCs w:val="20"/>
                </w:rPr>
                <w:t>R0440/C002</w:t>
              </w:r>
              <w:r w:rsidRPr="00923EEB">
                <w:rPr>
                  <w:rFonts w:ascii="Times New Roman" w:hAnsi="Times New Roman" w:cs="Times New Roman"/>
                  <w:sz w:val="20"/>
                  <w:szCs w:val="20"/>
                </w:rPr>
                <w:t>0</w:t>
              </w:r>
            </w:ins>
          </w:p>
          <w:p w14:paraId="26AAD887" w14:textId="77777777" w:rsidR="00B366D0" w:rsidRDefault="00B366D0" w:rsidP="002A59B2">
            <w:pPr>
              <w:spacing w:after="0"/>
              <w:rPr>
                <w:ins w:id="490" w:author="Author"/>
                <w:rFonts w:ascii="Times New Roman" w:hAnsi="Times New Roman" w:cs="Times New Roman"/>
                <w:sz w:val="20"/>
                <w:szCs w:val="20"/>
              </w:rPr>
            </w:pPr>
          </w:p>
          <w:p w14:paraId="03418D09" w14:textId="77777777" w:rsidR="00B366D0" w:rsidRDefault="00B366D0" w:rsidP="002A59B2">
            <w:pPr>
              <w:spacing w:after="0"/>
              <w:rPr>
                <w:ins w:id="491" w:author="Author"/>
                <w:rFonts w:ascii="Times New Roman" w:hAnsi="Times New Roman" w:cs="Times New Roman"/>
                <w:sz w:val="20"/>
                <w:szCs w:val="20"/>
              </w:rPr>
            </w:pPr>
          </w:p>
          <w:p w14:paraId="04CC4B85" w14:textId="77777777" w:rsidR="00B366D0" w:rsidRDefault="00B366D0" w:rsidP="002A59B2">
            <w:pPr>
              <w:spacing w:after="0"/>
              <w:rPr>
                <w:ins w:id="492" w:author="Author"/>
                <w:rFonts w:ascii="Times New Roman" w:hAnsi="Times New Roman" w:cs="Times New Roman"/>
                <w:sz w:val="20"/>
                <w:szCs w:val="20"/>
              </w:rPr>
            </w:pPr>
          </w:p>
          <w:p w14:paraId="2C79D81B" w14:textId="77777777" w:rsidR="00B366D0" w:rsidRDefault="00B366D0" w:rsidP="002A59B2">
            <w:pPr>
              <w:spacing w:after="0"/>
              <w:rPr>
                <w:ins w:id="493" w:author="Author"/>
                <w:rFonts w:ascii="Times New Roman" w:hAnsi="Times New Roman" w:cs="Times New Roman"/>
                <w:sz w:val="20"/>
                <w:szCs w:val="20"/>
              </w:rPr>
            </w:pPr>
          </w:p>
          <w:p w14:paraId="34C965B8" w14:textId="77777777" w:rsidR="00B366D0" w:rsidRPr="00923EEB" w:rsidRDefault="00B366D0" w:rsidP="000040C3">
            <w:pPr>
              <w:spacing w:after="0"/>
              <w:rPr>
                <w:ins w:id="494" w:author="Author"/>
                <w:rFonts w:ascii="Times New Roman" w:hAnsi="Times New Roman" w:cs="Times New Roman"/>
                <w:sz w:val="20"/>
                <w:szCs w:val="20"/>
              </w:rPr>
            </w:pPr>
          </w:p>
        </w:tc>
        <w:tc>
          <w:tcPr>
            <w:tcW w:w="2835" w:type="dxa"/>
            <w:tcBorders>
              <w:bottom w:val="single" w:sz="4" w:space="0" w:color="auto"/>
            </w:tcBorders>
            <w:shd w:val="clear" w:color="auto" w:fill="auto"/>
          </w:tcPr>
          <w:p w14:paraId="2D500C9A" w14:textId="5964436A" w:rsidR="00B366D0" w:rsidRPr="00923EEB" w:rsidRDefault="00B366D0" w:rsidP="000040C3">
            <w:pPr>
              <w:spacing w:after="0"/>
              <w:rPr>
                <w:ins w:id="495" w:author="Author"/>
                <w:rFonts w:ascii="Times New Roman" w:hAnsi="Times New Roman" w:cs="Times New Roman"/>
                <w:sz w:val="20"/>
                <w:szCs w:val="20"/>
              </w:rPr>
            </w:pPr>
            <w:ins w:id="496" w:author="Author">
              <w:r w:rsidRPr="00923EEB">
                <w:rPr>
                  <w:rFonts w:ascii="Times New Roman" w:hAnsi="Times New Roman" w:cs="Times New Roman"/>
                  <w:sz w:val="20"/>
                  <w:szCs w:val="20"/>
                </w:rPr>
                <w:t>Total own funds of other financial sectors</w:t>
              </w:r>
              <w:r>
                <w:rPr>
                  <w:rFonts w:ascii="Times New Roman" w:hAnsi="Times New Roman" w:cs="Times New Roman"/>
                  <w:sz w:val="20"/>
                  <w:szCs w:val="20"/>
                </w:rPr>
                <w:t xml:space="preserve"> – tier 1 unrestricted</w:t>
              </w:r>
            </w:ins>
          </w:p>
        </w:tc>
        <w:tc>
          <w:tcPr>
            <w:tcW w:w="4536" w:type="dxa"/>
            <w:gridSpan w:val="2"/>
            <w:tcBorders>
              <w:bottom w:val="single" w:sz="4" w:space="0" w:color="auto"/>
            </w:tcBorders>
            <w:shd w:val="clear" w:color="auto" w:fill="auto"/>
          </w:tcPr>
          <w:p w14:paraId="767B0C43" w14:textId="77777777" w:rsidR="00B366D0" w:rsidRDefault="00B366D0" w:rsidP="002A59B2">
            <w:pPr>
              <w:spacing w:after="0" w:line="240" w:lineRule="auto"/>
              <w:rPr>
                <w:ins w:id="497" w:author="Author"/>
                <w:rFonts w:ascii="Times New Roman" w:hAnsi="Times New Roman" w:cs="Times New Roman"/>
                <w:sz w:val="20"/>
                <w:szCs w:val="20"/>
              </w:rPr>
            </w:pPr>
            <w:ins w:id="498" w:author="Author">
              <w:r w:rsidRPr="00923EEB">
                <w:rPr>
                  <w:rFonts w:ascii="Times New Roman" w:hAnsi="Times New Roman" w:cs="Times New Roman"/>
                  <w:sz w:val="20"/>
                  <w:szCs w:val="20"/>
                </w:rPr>
                <w:t xml:space="preserve">Total </w:t>
              </w:r>
              <w:r>
                <w:rPr>
                  <w:rFonts w:ascii="Times New Roman" w:hAnsi="Times New Roman" w:cs="Times New Roman"/>
                  <w:sz w:val="20"/>
                  <w:szCs w:val="20"/>
                </w:rPr>
                <w:t xml:space="preserve">of </w:t>
              </w:r>
              <w:r w:rsidRPr="00923EEB">
                <w:rPr>
                  <w:rFonts w:ascii="Times New Roman" w:hAnsi="Times New Roman" w:cs="Times New Roman"/>
                  <w:sz w:val="20"/>
                  <w:szCs w:val="20"/>
                </w:rPr>
                <w:t>own funds in other financial sectors</w:t>
              </w:r>
              <w:r>
                <w:rPr>
                  <w:rFonts w:ascii="Times New Roman" w:hAnsi="Times New Roman" w:cs="Times New Roman"/>
                  <w:sz w:val="20"/>
                  <w:szCs w:val="20"/>
                </w:rPr>
                <w:t xml:space="preserve"> –tier 1 unrestricted.</w:t>
              </w:r>
              <w:r w:rsidRPr="00923EEB">
                <w:rPr>
                  <w:rFonts w:ascii="Times New Roman" w:hAnsi="Times New Roman" w:cs="Times New Roman"/>
                  <w:sz w:val="20"/>
                  <w:szCs w:val="20"/>
                </w:rPr>
                <w:t xml:space="preserve"> </w:t>
              </w:r>
            </w:ins>
          </w:p>
          <w:p w14:paraId="7B575ACA" w14:textId="77777777" w:rsidR="002254BE" w:rsidRPr="00923EEB" w:rsidRDefault="002254BE" w:rsidP="002A59B2">
            <w:pPr>
              <w:spacing w:after="0" w:line="240" w:lineRule="auto"/>
              <w:rPr>
                <w:ins w:id="499" w:author="Author"/>
                <w:rFonts w:ascii="Times New Roman" w:hAnsi="Times New Roman" w:cs="Times New Roman"/>
                <w:sz w:val="20"/>
                <w:szCs w:val="20"/>
              </w:rPr>
            </w:pPr>
          </w:p>
          <w:p w14:paraId="730031BB" w14:textId="69926B43" w:rsidR="00B366D0" w:rsidRPr="00923EEB" w:rsidRDefault="00B366D0" w:rsidP="000040C3">
            <w:pPr>
              <w:spacing w:after="0" w:line="240" w:lineRule="auto"/>
              <w:rPr>
                <w:ins w:id="500" w:author="Author"/>
                <w:rFonts w:ascii="Times New Roman" w:hAnsi="Times New Roman" w:cs="Times New Roman"/>
                <w:sz w:val="20"/>
                <w:szCs w:val="20"/>
              </w:rPr>
            </w:pPr>
            <w:ins w:id="501" w:author="Author">
              <w:r w:rsidRPr="00923EEB">
                <w:rPr>
                  <w:rFonts w:ascii="Times New Roman" w:hAnsi="Times New Roman" w:cs="Times New Roman"/>
                  <w:sz w:val="20"/>
                  <w:szCs w:val="20"/>
                </w:rPr>
                <w:t>The total own funds deducted in cell R02</w:t>
              </w:r>
              <w:r>
                <w:rPr>
                  <w:rFonts w:ascii="Times New Roman" w:hAnsi="Times New Roman" w:cs="Times New Roman"/>
                  <w:sz w:val="20"/>
                  <w:szCs w:val="20"/>
                </w:rPr>
                <w:t>3</w:t>
              </w:r>
              <w:r w:rsidRPr="00923EEB">
                <w:rPr>
                  <w:rFonts w:ascii="Times New Roman" w:hAnsi="Times New Roman" w:cs="Times New Roman"/>
                  <w:sz w:val="20"/>
                  <w:szCs w:val="20"/>
                </w:rPr>
                <w:t xml:space="preserve">0/C0010 are brought back here  after the adjustment for non- available own funds according to the relevant </w:t>
              </w:r>
              <w:proofErr w:type="spellStart"/>
              <w:r w:rsidRPr="00923EEB">
                <w:rPr>
                  <w:rFonts w:ascii="Times New Roman" w:hAnsi="Times New Roman" w:cs="Times New Roman"/>
                  <w:sz w:val="20"/>
                  <w:szCs w:val="20"/>
                </w:rPr>
                <w:t>sectoral</w:t>
              </w:r>
              <w:proofErr w:type="spellEnd"/>
              <w:r w:rsidRPr="00923EEB">
                <w:rPr>
                  <w:rFonts w:ascii="Times New Roman" w:hAnsi="Times New Roman" w:cs="Times New Roman"/>
                  <w:sz w:val="20"/>
                  <w:szCs w:val="20"/>
                </w:rPr>
                <w:t xml:space="preserve"> rules and </w:t>
              </w:r>
              <w:r>
                <w:rPr>
                  <w:rFonts w:ascii="Times New Roman" w:hAnsi="Times New Roman" w:cs="Times New Roman"/>
                  <w:sz w:val="20"/>
                  <w:szCs w:val="20"/>
                </w:rPr>
                <w:t xml:space="preserve">after the deduction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r w:rsidRPr="00923EEB">
                <w:rPr>
                  <w:rFonts w:ascii="Times New Roman" w:hAnsi="Times New Roman" w:cs="Times New Roman"/>
                  <w:sz w:val="20"/>
                  <w:szCs w:val="20"/>
                </w:rPr>
                <w:t>.</w:t>
              </w:r>
            </w:ins>
          </w:p>
        </w:tc>
      </w:tr>
      <w:tr w:rsidR="00B366D0" w:rsidRPr="00923EEB" w14:paraId="072B35A4" w14:textId="77777777" w:rsidTr="00BE4A9C">
        <w:trPr>
          <w:trHeight w:val="1020"/>
          <w:ins w:id="502" w:author="Author"/>
        </w:trPr>
        <w:tc>
          <w:tcPr>
            <w:tcW w:w="1843" w:type="dxa"/>
            <w:gridSpan w:val="2"/>
            <w:tcBorders>
              <w:bottom w:val="single" w:sz="4" w:space="0" w:color="auto"/>
            </w:tcBorders>
            <w:shd w:val="clear" w:color="auto" w:fill="auto"/>
          </w:tcPr>
          <w:p w14:paraId="538ECB70" w14:textId="77777777" w:rsidR="00B366D0" w:rsidRPr="00923EEB" w:rsidRDefault="00B366D0" w:rsidP="002A59B2">
            <w:pPr>
              <w:spacing w:after="0"/>
              <w:rPr>
                <w:ins w:id="503" w:author="Author"/>
                <w:rFonts w:ascii="Times New Roman" w:hAnsi="Times New Roman" w:cs="Times New Roman"/>
                <w:sz w:val="20"/>
                <w:szCs w:val="20"/>
              </w:rPr>
            </w:pPr>
            <w:ins w:id="504" w:author="Author">
              <w:r>
                <w:rPr>
                  <w:rFonts w:ascii="Times New Roman" w:hAnsi="Times New Roman" w:cs="Times New Roman"/>
                  <w:sz w:val="20"/>
                  <w:szCs w:val="20"/>
                </w:rPr>
                <w:t>R0440/C002</w:t>
              </w:r>
              <w:r w:rsidRPr="00923EEB">
                <w:rPr>
                  <w:rFonts w:ascii="Times New Roman" w:hAnsi="Times New Roman" w:cs="Times New Roman"/>
                  <w:sz w:val="20"/>
                  <w:szCs w:val="20"/>
                </w:rPr>
                <w:t>0</w:t>
              </w:r>
            </w:ins>
          </w:p>
          <w:p w14:paraId="281F6A38" w14:textId="77777777" w:rsidR="00B366D0" w:rsidRDefault="00B366D0" w:rsidP="002A59B2">
            <w:pPr>
              <w:spacing w:after="0"/>
              <w:rPr>
                <w:ins w:id="505" w:author="Author"/>
                <w:rFonts w:ascii="Times New Roman" w:hAnsi="Times New Roman" w:cs="Times New Roman"/>
                <w:sz w:val="20"/>
                <w:szCs w:val="20"/>
              </w:rPr>
            </w:pPr>
          </w:p>
          <w:p w14:paraId="583ABAB6" w14:textId="77777777" w:rsidR="00B366D0" w:rsidRDefault="00B366D0" w:rsidP="002A59B2">
            <w:pPr>
              <w:spacing w:after="0"/>
              <w:rPr>
                <w:ins w:id="506" w:author="Author"/>
                <w:rFonts w:ascii="Times New Roman" w:hAnsi="Times New Roman" w:cs="Times New Roman"/>
                <w:sz w:val="20"/>
                <w:szCs w:val="20"/>
              </w:rPr>
            </w:pPr>
          </w:p>
          <w:p w14:paraId="6019C62F" w14:textId="77777777" w:rsidR="00B366D0" w:rsidRDefault="00B366D0" w:rsidP="002A59B2">
            <w:pPr>
              <w:spacing w:after="0"/>
              <w:rPr>
                <w:ins w:id="507" w:author="Author"/>
                <w:rFonts w:ascii="Times New Roman" w:hAnsi="Times New Roman" w:cs="Times New Roman"/>
                <w:sz w:val="20"/>
                <w:szCs w:val="20"/>
              </w:rPr>
            </w:pPr>
          </w:p>
          <w:p w14:paraId="57D4F2C2" w14:textId="77777777" w:rsidR="00B366D0" w:rsidRDefault="00B366D0" w:rsidP="002A59B2">
            <w:pPr>
              <w:spacing w:after="0"/>
              <w:rPr>
                <w:ins w:id="508" w:author="Author"/>
                <w:rFonts w:ascii="Times New Roman" w:hAnsi="Times New Roman" w:cs="Times New Roman"/>
                <w:sz w:val="20"/>
                <w:szCs w:val="20"/>
              </w:rPr>
            </w:pPr>
          </w:p>
          <w:p w14:paraId="2DE67069" w14:textId="77777777" w:rsidR="00B366D0" w:rsidRPr="00923EEB" w:rsidRDefault="00B366D0" w:rsidP="000040C3">
            <w:pPr>
              <w:spacing w:after="0"/>
              <w:rPr>
                <w:ins w:id="509" w:author="Author"/>
                <w:rFonts w:ascii="Times New Roman" w:hAnsi="Times New Roman" w:cs="Times New Roman"/>
                <w:sz w:val="20"/>
                <w:szCs w:val="20"/>
              </w:rPr>
            </w:pPr>
          </w:p>
        </w:tc>
        <w:tc>
          <w:tcPr>
            <w:tcW w:w="2835" w:type="dxa"/>
            <w:tcBorders>
              <w:bottom w:val="single" w:sz="4" w:space="0" w:color="auto"/>
            </w:tcBorders>
            <w:shd w:val="clear" w:color="auto" w:fill="auto"/>
          </w:tcPr>
          <w:p w14:paraId="7C7341EF" w14:textId="6F1B02BE" w:rsidR="00B366D0" w:rsidRPr="00923EEB" w:rsidRDefault="00B366D0" w:rsidP="00B366D0">
            <w:pPr>
              <w:spacing w:after="0"/>
              <w:rPr>
                <w:ins w:id="510" w:author="Author"/>
                <w:rFonts w:ascii="Times New Roman" w:hAnsi="Times New Roman" w:cs="Times New Roman"/>
                <w:sz w:val="20"/>
                <w:szCs w:val="20"/>
              </w:rPr>
            </w:pPr>
            <w:ins w:id="511" w:author="Author">
              <w:r w:rsidRPr="00923EEB">
                <w:rPr>
                  <w:rFonts w:ascii="Times New Roman" w:hAnsi="Times New Roman" w:cs="Times New Roman"/>
                  <w:sz w:val="20"/>
                  <w:szCs w:val="20"/>
                </w:rPr>
                <w:t>Total own funds of other financial sectors</w:t>
              </w:r>
              <w:r>
                <w:rPr>
                  <w:rFonts w:ascii="Times New Roman" w:hAnsi="Times New Roman" w:cs="Times New Roman"/>
                  <w:sz w:val="20"/>
                  <w:szCs w:val="20"/>
                </w:rPr>
                <w:t xml:space="preserve"> – tier 1 restricted</w:t>
              </w:r>
            </w:ins>
          </w:p>
        </w:tc>
        <w:tc>
          <w:tcPr>
            <w:tcW w:w="4536" w:type="dxa"/>
            <w:gridSpan w:val="2"/>
            <w:tcBorders>
              <w:bottom w:val="single" w:sz="4" w:space="0" w:color="auto"/>
            </w:tcBorders>
            <w:shd w:val="clear" w:color="auto" w:fill="auto"/>
          </w:tcPr>
          <w:p w14:paraId="6D20B421" w14:textId="066843A8" w:rsidR="00B366D0" w:rsidRDefault="00B366D0" w:rsidP="002A59B2">
            <w:pPr>
              <w:spacing w:after="0" w:line="240" w:lineRule="auto"/>
              <w:rPr>
                <w:ins w:id="512" w:author="Author"/>
                <w:rFonts w:ascii="Times New Roman" w:hAnsi="Times New Roman" w:cs="Times New Roman"/>
                <w:sz w:val="20"/>
                <w:szCs w:val="20"/>
              </w:rPr>
            </w:pPr>
            <w:ins w:id="513" w:author="Author">
              <w:r w:rsidRPr="00923EEB">
                <w:rPr>
                  <w:rFonts w:ascii="Times New Roman" w:hAnsi="Times New Roman" w:cs="Times New Roman"/>
                  <w:sz w:val="20"/>
                  <w:szCs w:val="20"/>
                </w:rPr>
                <w:t xml:space="preserve">Total </w:t>
              </w:r>
              <w:r>
                <w:rPr>
                  <w:rFonts w:ascii="Times New Roman" w:hAnsi="Times New Roman" w:cs="Times New Roman"/>
                  <w:sz w:val="20"/>
                  <w:szCs w:val="20"/>
                </w:rPr>
                <w:t xml:space="preserve">of </w:t>
              </w:r>
              <w:r w:rsidRPr="00923EEB">
                <w:rPr>
                  <w:rFonts w:ascii="Times New Roman" w:hAnsi="Times New Roman" w:cs="Times New Roman"/>
                  <w:sz w:val="20"/>
                  <w:szCs w:val="20"/>
                </w:rPr>
                <w:t>own funds in other financial sectors</w:t>
              </w:r>
              <w:r>
                <w:rPr>
                  <w:rFonts w:ascii="Times New Roman" w:hAnsi="Times New Roman" w:cs="Times New Roman"/>
                  <w:sz w:val="20"/>
                  <w:szCs w:val="20"/>
                </w:rPr>
                <w:t xml:space="preserve"> –tier 1 restricted.</w:t>
              </w:r>
              <w:r w:rsidRPr="00923EEB">
                <w:rPr>
                  <w:rFonts w:ascii="Times New Roman" w:hAnsi="Times New Roman" w:cs="Times New Roman"/>
                  <w:sz w:val="20"/>
                  <w:szCs w:val="20"/>
                </w:rPr>
                <w:t xml:space="preserve"> </w:t>
              </w:r>
            </w:ins>
          </w:p>
          <w:p w14:paraId="6142E800" w14:textId="77777777" w:rsidR="002254BE" w:rsidRPr="00923EEB" w:rsidRDefault="002254BE" w:rsidP="002A59B2">
            <w:pPr>
              <w:spacing w:after="0" w:line="240" w:lineRule="auto"/>
              <w:rPr>
                <w:ins w:id="514" w:author="Author"/>
                <w:rFonts w:ascii="Times New Roman" w:hAnsi="Times New Roman" w:cs="Times New Roman"/>
                <w:sz w:val="20"/>
                <w:szCs w:val="20"/>
              </w:rPr>
            </w:pPr>
          </w:p>
          <w:p w14:paraId="6CB56D33" w14:textId="1AAB5059" w:rsidR="00B366D0" w:rsidRPr="00923EEB" w:rsidRDefault="00B366D0" w:rsidP="000040C3">
            <w:pPr>
              <w:spacing w:after="0" w:line="240" w:lineRule="auto"/>
              <w:rPr>
                <w:ins w:id="515" w:author="Author"/>
                <w:rFonts w:ascii="Times New Roman" w:hAnsi="Times New Roman" w:cs="Times New Roman"/>
                <w:sz w:val="20"/>
                <w:szCs w:val="20"/>
              </w:rPr>
            </w:pPr>
            <w:ins w:id="516" w:author="Author">
              <w:r w:rsidRPr="00923EEB">
                <w:rPr>
                  <w:rFonts w:ascii="Times New Roman" w:hAnsi="Times New Roman" w:cs="Times New Roman"/>
                  <w:sz w:val="20"/>
                  <w:szCs w:val="20"/>
                </w:rPr>
                <w:t>The total own funds deducted in cell R02</w:t>
              </w:r>
              <w:r>
                <w:rPr>
                  <w:rFonts w:ascii="Times New Roman" w:hAnsi="Times New Roman" w:cs="Times New Roman"/>
                  <w:sz w:val="20"/>
                  <w:szCs w:val="20"/>
                </w:rPr>
                <w:t>3</w:t>
              </w:r>
              <w:r w:rsidRPr="00923EEB">
                <w:rPr>
                  <w:rFonts w:ascii="Times New Roman" w:hAnsi="Times New Roman" w:cs="Times New Roman"/>
                  <w:sz w:val="20"/>
                  <w:szCs w:val="20"/>
                </w:rPr>
                <w:t xml:space="preserve">0/C0010 are brought back here  after the adjustment for non- available own funds according to the relevant </w:t>
              </w:r>
              <w:proofErr w:type="spellStart"/>
              <w:r w:rsidRPr="00923EEB">
                <w:rPr>
                  <w:rFonts w:ascii="Times New Roman" w:hAnsi="Times New Roman" w:cs="Times New Roman"/>
                  <w:sz w:val="20"/>
                  <w:szCs w:val="20"/>
                </w:rPr>
                <w:t>sectoral</w:t>
              </w:r>
              <w:proofErr w:type="spellEnd"/>
              <w:r w:rsidRPr="00923EEB">
                <w:rPr>
                  <w:rFonts w:ascii="Times New Roman" w:hAnsi="Times New Roman" w:cs="Times New Roman"/>
                  <w:sz w:val="20"/>
                  <w:szCs w:val="20"/>
                </w:rPr>
                <w:t xml:space="preserve"> rules and </w:t>
              </w:r>
              <w:r>
                <w:rPr>
                  <w:rFonts w:ascii="Times New Roman" w:hAnsi="Times New Roman" w:cs="Times New Roman"/>
                  <w:sz w:val="20"/>
                  <w:szCs w:val="20"/>
                </w:rPr>
                <w:t xml:space="preserve">after the deduction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r w:rsidRPr="00923EEB">
                <w:rPr>
                  <w:rFonts w:ascii="Times New Roman" w:hAnsi="Times New Roman" w:cs="Times New Roman"/>
                  <w:sz w:val="20"/>
                  <w:szCs w:val="20"/>
                </w:rPr>
                <w:t>.</w:t>
              </w:r>
            </w:ins>
          </w:p>
        </w:tc>
      </w:tr>
      <w:tr w:rsidR="00B366D0" w:rsidRPr="00923EEB" w14:paraId="22BBF4B0" w14:textId="77777777" w:rsidTr="00BE4A9C">
        <w:trPr>
          <w:trHeight w:val="1020"/>
          <w:ins w:id="517" w:author="Author"/>
        </w:trPr>
        <w:tc>
          <w:tcPr>
            <w:tcW w:w="1843" w:type="dxa"/>
            <w:gridSpan w:val="2"/>
            <w:tcBorders>
              <w:bottom w:val="single" w:sz="4" w:space="0" w:color="auto"/>
            </w:tcBorders>
            <w:shd w:val="clear" w:color="auto" w:fill="auto"/>
          </w:tcPr>
          <w:p w14:paraId="2DB0D2DA" w14:textId="57BA3CB0" w:rsidR="00B366D0" w:rsidRPr="00923EEB" w:rsidRDefault="00B366D0" w:rsidP="002A59B2">
            <w:pPr>
              <w:spacing w:after="0"/>
              <w:rPr>
                <w:ins w:id="518" w:author="Author"/>
                <w:rFonts w:ascii="Times New Roman" w:hAnsi="Times New Roman" w:cs="Times New Roman"/>
                <w:sz w:val="20"/>
                <w:szCs w:val="20"/>
              </w:rPr>
            </w:pPr>
            <w:ins w:id="519" w:author="Author">
              <w:r>
                <w:rPr>
                  <w:rFonts w:ascii="Times New Roman" w:hAnsi="Times New Roman" w:cs="Times New Roman"/>
                  <w:sz w:val="20"/>
                  <w:szCs w:val="20"/>
                </w:rPr>
                <w:t>R0440/C002</w:t>
              </w:r>
              <w:r w:rsidRPr="00923EEB">
                <w:rPr>
                  <w:rFonts w:ascii="Times New Roman" w:hAnsi="Times New Roman" w:cs="Times New Roman"/>
                  <w:sz w:val="20"/>
                  <w:szCs w:val="20"/>
                </w:rPr>
                <w:t>0</w:t>
              </w:r>
            </w:ins>
          </w:p>
          <w:p w14:paraId="49122081" w14:textId="77777777" w:rsidR="00B366D0" w:rsidRDefault="00B366D0" w:rsidP="00B366D0">
            <w:pPr>
              <w:spacing w:after="0"/>
              <w:rPr>
                <w:ins w:id="520" w:author="Author"/>
                <w:rFonts w:ascii="Times New Roman" w:hAnsi="Times New Roman" w:cs="Times New Roman"/>
                <w:sz w:val="20"/>
                <w:szCs w:val="20"/>
              </w:rPr>
            </w:pPr>
          </w:p>
          <w:p w14:paraId="5775CB1B" w14:textId="77777777" w:rsidR="00B366D0" w:rsidRDefault="00B366D0" w:rsidP="00B366D0">
            <w:pPr>
              <w:spacing w:after="0"/>
              <w:rPr>
                <w:ins w:id="521" w:author="Author"/>
                <w:rFonts w:ascii="Times New Roman" w:hAnsi="Times New Roman" w:cs="Times New Roman"/>
                <w:sz w:val="20"/>
                <w:szCs w:val="20"/>
              </w:rPr>
            </w:pPr>
          </w:p>
          <w:p w14:paraId="5CFDA745" w14:textId="77777777" w:rsidR="00B366D0" w:rsidRDefault="00B366D0" w:rsidP="00B366D0">
            <w:pPr>
              <w:spacing w:after="0"/>
              <w:rPr>
                <w:ins w:id="522" w:author="Author"/>
                <w:rFonts w:ascii="Times New Roman" w:hAnsi="Times New Roman" w:cs="Times New Roman"/>
                <w:sz w:val="20"/>
                <w:szCs w:val="20"/>
              </w:rPr>
            </w:pPr>
          </w:p>
          <w:p w14:paraId="0A06E174" w14:textId="77777777" w:rsidR="00B366D0" w:rsidRDefault="00B366D0" w:rsidP="00B366D0">
            <w:pPr>
              <w:spacing w:after="0"/>
              <w:rPr>
                <w:ins w:id="523" w:author="Author"/>
                <w:rFonts w:ascii="Times New Roman" w:hAnsi="Times New Roman" w:cs="Times New Roman"/>
                <w:sz w:val="20"/>
                <w:szCs w:val="20"/>
              </w:rPr>
            </w:pPr>
          </w:p>
          <w:p w14:paraId="7252C8CE" w14:textId="663A2F49" w:rsidR="00B366D0" w:rsidRPr="00923EEB" w:rsidRDefault="00B366D0" w:rsidP="00B366D0">
            <w:pPr>
              <w:spacing w:after="0"/>
              <w:rPr>
                <w:ins w:id="524" w:author="Author"/>
                <w:rFonts w:ascii="Times New Roman" w:hAnsi="Times New Roman" w:cs="Times New Roman"/>
                <w:sz w:val="20"/>
                <w:szCs w:val="20"/>
              </w:rPr>
            </w:pPr>
          </w:p>
        </w:tc>
        <w:tc>
          <w:tcPr>
            <w:tcW w:w="2835" w:type="dxa"/>
            <w:tcBorders>
              <w:bottom w:val="single" w:sz="4" w:space="0" w:color="auto"/>
            </w:tcBorders>
            <w:shd w:val="clear" w:color="auto" w:fill="auto"/>
          </w:tcPr>
          <w:p w14:paraId="6CEE78B9" w14:textId="1353A137" w:rsidR="00B366D0" w:rsidRPr="00923EEB" w:rsidRDefault="00B366D0" w:rsidP="00B366D0">
            <w:pPr>
              <w:spacing w:after="0"/>
              <w:rPr>
                <w:ins w:id="525" w:author="Author"/>
                <w:rFonts w:ascii="Times New Roman" w:hAnsi="Times New Roman" w:cs="Times New Roman"/>
                <w:sz w:val="20"/>
                <w:szCs w:val="20"/>
              </w:rPr>
            </w:pPr>
            <w:ins w:id="526" w:author="Author">
              <w:r w:rsidRPr="00923EEB">
                <w:rPr>
                  <w:rFonts w:ascii="Times New Roman" w:hAnsi="Times New Roman" w:cs="Times New Roman"/>
                  <w:sz w:val="20"/>
                  <w:szCs w:val="20"/>
                </w:rPr>
                <w:t>Total own funds of other financial sectors</w:t>
              </w:r>
              <w:r>
                <w:rPr>
                  <w:rFonts w:ascii="Times New Roman" w:hAnsi="Times New Roman" w:cs="Times New Roman"/>
                  <w:sz w:val="20"/>
                  <w:szCs w:val="20"/>
                </w:rPr>
                <w:t xml:space="preserve"> – tier 2 </w:t>
              </w:r>
            </w:ins>
          </w:p>
        </w:tc>
        <w:tc>
          <w:tcPr>
            <w:tcW w:w="4536" w:type="dxa"/>
            <w:gridSpan w:val="2"/>
            <w:tcBorders>
              <w:bottom w:val="single" w:sz="4" w:space="0" w:color="auto"/>
            </w:tcBorders>
            <w:shd w:val="clear" w:color="auto" w:fill="auto"/>
          </w:tcPr>
          <w:p w14:paraId="5ECB2223" w14:textId="77777777" w:rsidR="002254BE" w:rsidRDefault="00B366D0" w:rsidP="00B366D0">
            <w:pPr>
              <w:spacing w:after="0" w:line="240" w:lineRule="auto"/>
              <w:rPr>
                <w:ins w:id="527" w:author="Author"/>
                <w:rFonts w:ascii="Times New Roman" w:hAnsi="Times New Roman" w:cs="Times New Roman"/>
                <w:sz w:val="20"/>
                <w:szCs w:val="20"/>
              </w:rPr>
            </w:pPr>
            <w:ins w:id="528" w:author="Author">
              <w:r w:rsidRPr="00923EEB">
                <w:rPr>
                  <w:rFonts w:ascii="Times New Roman" w:hAnsi="Times New Roman" w:cs="Times New Roman"/>
                  <w:sz w:val="20"/>
                  <w:szCs w:val="20"/>
                </w:rPr>
                <w:t xml:space="preserve">Total </w:t>
              </w:r>
              <w:r>
                <w:rPr>
                  <w:rFonts w:ascii="Times New Roman" w:hAnsi="Times New Roman" w:cs="Times New Roman"/>
                  <w:sz w:val="20"/>
                  <w:szCs w:val="20"/>
                </w:rPr>
                <w:t xml:space="preserve">of </w:t>
              </w:r>
              <w:r w:rsidRPr="00923EEB">
                <w:rPr>
                  <w:rFonts w:ascii="Times New Roman" w:hAnsi="Times New Roman" w:cs="Times New Roman"/>
                  <w:sz w:val="20"/>
                  <w:szCs w:val="20"/>
                </w:rPr>
                <w:t>own funds in other financial sectors</w:t>
              </w:r>
              <w:r>
                <w:rPr>
                  <w:rFonts w:ascii="Times New Roman" w:hAnsi="Times New Roman" w:cs="Times New Roman"/>
                  <w:sz w:val="20"/>
                  <w:szCs w:val="20"/>
                </w:rPr>
                <w:t xml:space="preserve"> –tier 2</w:t>
              </w:r>
              <w:r w:rsidR="002254BE">
                <w:rPr>
                  <w:rFonts w:ascii="Times New Roman" w:hAnsi="Times New Roman" w:cs="Times New Roman"/>
                  <w:sz w:val="20"/>
                  <w:szCs w:val="20"/>
                </w:rPr>
                <w:t>.</w:t>
              </w:r>
            </w:ins>
          </w:p>
          <w:p w14:paraId="66D0813E" w14:textId="77777777" w:rsidR="002254BE" w:rsidRDefault="002254BE" w:rsidP="00B366D0">
            <w:pPr>
              <w:spacing w:after="0" w:line="240" w:lineRule="auto"/>
              <w:rPr>
                <w:ins w:id="529" w:author="Author"/>
                <w:rFonts w:ascii="Times New Roman" w:hAnsi="Times New Roman" w:cs="Times New Roman"/>
                <w:sz w:val="20"/>
                <w:szCs w:val="20"/>
              </w:rPr>
            </w:pPr>
          </w:p>
          <w:p w14:paraId="139A5502" w14:textId="2B3B3598" w:rsidR="00B366D0" w:rsidRPr="00923EEB" w:rsidRDefault="00B366D0" w:rsidP="00B366D0">
            <w:pPr>
              <w:spacing w:after="0" w:line="240" w:lineRule="auto"/>
              <w:rPr>
                <w:ins w:id="530" w:author="Author"/>
                <w:rFonts w:ascii="Times New Roman" w:hAnsi="Times New Roman" w:cs="Times New Roman"/>
                <w:sz w:val="20"/>
                <w:szCs w:val="20"/>
              </w:rPr>
            </w:pPr>
            <w:ins w:id="531" w:author="Author">
              <w:r w:rsidRPr="00923EEB">
                <w:rPr>
                  <w:rFonts w:ascii="Times New Roman" w:hAnsi="Times New Roman" w:cs="Times New Roman"/>
                  <w:sz w:val="20"/>
                  <w:szCs w:val="20"/>
                </w:rPr>
                <w:t>The total own funds deducted in cell R02</w:t>
              </w:r>
              <w:r>
                <w:rPr>
                  <w:rFonts w:ascii="Times New Roman" w:hAnsi="Times New Roman" w:cs="Times New Roman"/>
                  <w:sz w:val="20"/>
                  <w:szCs w:val="20"/>
                </w:rPr>
                <w:t>3</w:t>
              </w:r>
              <w:r w:rsidRPr="00923EEB">
                <w:rPr>
                  <w:rFonts w:ascii="Times New Roman" w:hAnsi="Times New Roman" w:cs="Times New Roman"/>
                  <w:sz w:val="20"/>
                  <w:szCs w:val="20"/>
                </w:rPr>
                <w:t xml:space="preserve">0/C0010 are brought back here  after the adjustment for non- available own funds according to the relevant </w:t>
              </w:r>
              <w:proofErr w:type="spellStart"/>
              <w:r w:rsidRPr="00923EEB">
                <w:rPr>
                  <w:rFonts w:ascii="Times New Roman" w:hAnsi="Times New Roman" w:cs="Times New Roman"/>
                  <w:sz w:val="20"/>
                  <w:szCs w:val="20"/>
                </w:rPr>
                <w:t>sectoral</w:t>
              </w:r>
              <w:proofErr w:type="spellEnd"/>
              <w:r w:rsidRPr="00923EEB">
                <w:rPr>
                  <w:rFonts w:ascii="Times New Roman" w:hAnsi="Times New Roman" w:cs="Times New Roman"/>
                  <w:sz w:val="20"/>
                  <w:szCs w:val="20"/>
                </w:rPr>
                <w:t xml:space="preserve"> rules and </w:t>
              </w:r>
              <w:r>
                <w:rPr>
                  <w:rFonts w:ascii="Times New Roman" w:hAnsi="Times New Roman" w:cs="Times New Roman"/>
                  <w:sz w:val="20"/>
                  <w:szCs w:val="20"/>
                </w:rPr>
                <w:t xml:space="preserve">after the deduction </w:t>
              </w:r>
              <w:r w:rsidRPr="00923EEB">
                <w:rPr>
                  <w:rFonts w:ascii="Times New Roman" w:hAnsi="Times New Roman" w:cs="Times New Roman"/>
                  <w:sz w:val="20"/>
                  <w:szCs w:val="20"/>
                </w:rPr>
                <w:t xml:space="preserve">according to art 228 (paragraph  2) of the </w:t>
              </w:r>
              <w:r>
                <w:rPr>
                  <w:rFonts w:ascii="Times New Roman" w:hAnsi="Times New Roman" w:cs="Times New Roman"/>
                  <w:sz w:val="20"/>
                  <w:szCs w:val="20"/>
                </w:rPr>
                <w:t>Directive 2009/138/EC</w:t>
              </w:r>
              <w:r w:rsidRPr="00923EEB">
                <w:rPr>
                  <w:rFonts w:ascii="Times New Roman" w:hAnsi="Times New Roman" w:cs="Times New Roman"/>
                  <w:sz w:val="20"/>
                  <w:szCs w:val="20"/>
                </w:rPr>
                <w:t>.</w:t>
              </w:r>
            </w:ins>
          </w:p>
        </w:tc>
      </w:tr>
      <w:tr w:rsidR="00B366D0" w:rsidRPr="00923EEB" w14:paraId="4C56EE68" w14:textId="77777777" w:rsidTr="00BE4A9C">
        <w:trPr>
          <w:trHeight w:val="417"/>
        </w:trPr>
        <w:tc>
          <w:tcPr>
            <w:tcW w:w="9214" w:type="dxa"/>
            <w:gridSpan w:val="5"/>
            <w:tcBorders>
              <w:top w:val="single" w:sz="4" w:space="0" w:color="auto"/>
              <w:left w:val="nil"/>
              <w:bottom w:val="single" w:sz="4" w:space="0" w:color="auto"/>
              <w:right w:val="nil"/>
            </w:tcBorders>
            <w:shd w:val="clear" w:color="auto" w:fill="auto"/>
          </w:tcPr>
          <w:p w14:paraId="3E513479" w14:textId="4E2E06DC" w:rsidR="00B366D0" w:rsidRPr="00923EEB" w:rsidRDefault="00B366D0" w:rsidP="000040C3">
            <w:pPr>
              <w:spacing w:after="0" w:line="240" w:lineRule="auto"/>
              <w:rPr>
                <w:rFonts w:ascii="Times New Roman" w:hAnsi="Times New Roman" w:cs="Times New Roman"/>
                <w:sz w:val="20"/>
                <w:szCs w:val="20"/>
              </w:rPr>
            </w:pPr>
            <w:r w:rsidRPr="00923EEB">
              <w:rPr>
                <w:rFonts w:ascii="Times New Roman" w:hAnsi="Times New Roman" w:cs="Times New Roman"/>
                <w:b/>
                <w:bCs/>
                <w:sz w:val="20"/>
                <w:szCs w:val="20"/>
              </w:rPr>
              <w:t>Own funds when using the D&amp;A</w:t>
            </w:r>
            <w:ins w:id="532" w:author="Author">
              <w:r w:rsidR="002254BE">
                <w:rPr>
                  <w:rFonts w:ascii="Times New Roman" w:hAnsi="Times New Roman" w:cs="Times New Roman"/>
                  <w:b/>
                  <w:bCs/>
                  <w:sz w:val="20"/>
                  <w:szCs w:val="20"/>
                </w:rPr>
                <w:t>,</w:t>
              </w:r>
            </w:ins>
            <w:r w:rsidRPr="00923EEB">
              <w:rPr>
                <w:rFonts w:ascii="Times New Roman" w:hAnsi="Times New Roman" w:cs="Times New Roman"/>
                <w:b/>
                <w:bCs/>
                <w:sz w:val="20"/>
                <w:szCs w:val="20"/>
              </w:rPr>
              <w:t xml:space="preserve"> </w:t>
            </w:r>
            <w:ins w:id="533" w:author="Author">
              <w:r w:rsidR="002254BE" w:rsidRPr="002254BE">
                <w:rPr>
                  <w:rFonts w:ascii="Times New Roman" w:hAnsi="Times New Roman" w:cs="Times New Roman"/>
                  <w:b/>
                  <w:bCs/>
                  <w:sz w:val="20"/>
                  <w:szCs w:val="20"/>
                </w:rPr>
                <w:t>exclusively or in combination of method 1</w:t>
              </w:r>
            </w:ins>
            <w:del w:id="534" w:author="Author">
              <w:r w:rsidRPr="00923EEB" w:rsidDel="002254BE">
                <w:rPr>
                  <w:rFonts w:ascii="Times New Roman" w:hAnsi="Times New Roman" w:cs="Times New Roman"/>
                  <w:b/>
                  <w:bCs/>
                  <w:sz w:val="20"/>
                  <w:szCs w:val="20"/>
                </w:rPr>
                <w:delText>or a combination of methods</w:delText>
              </w:r>
            </w:del>
          </w:p>
        </w:tc>
      </w:tr>
      <w:tr w:rsidR="00B366D0" w:rsidRPr="00923EEB" w14:paraId="2B141505" w14:textId="77777777" w:rsidTr="00BE4A9C">
        <w:trPr>
          <w:trHeight w:val="1020"/>
        </w:trPr>
        <w:tc>
          <w:tcPr>
            <w:tcW w:w="1843" w:type="dxa"/>
            <w:gridSpan w:val="2"/>
            <w:tcBorders>
              <w:top w:val="single" w:sz="4" w:space="0" w:color="auto"/>
            </w:tcBorders>
            <w:shd w:val="clear" w:color="auto" w:fill="auto"/>
          </w:tcPr>
          <w:p w14:paraId="3E04ED90"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R0450/C0010</w:t>
            </w:r>
          </w:p>
          <w:p w14:paraId="5E1A88B9"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(A45D)</w:t>
            </w:r>
          </w:p>
        </w:tc>
        <w:tc>
          <w:tcPr>
            <w:tcW w:w="2835" w:type="dxa"/>
            <w:tcBorders>
              <w:top w:val="single" w:sz="4" w:space="0" w:color="auto"/>
            </w:tcBorders>
            <w:shd w:val="clear" w:color="auto" w:fill="auto"/>
          </w:tcPr>
          <w:p w14:paraId="3AFC1220" w14:textId="37B9C508"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Own funds of related undertakings when using the D&amp;A and a combination of method – Total - </w:t>
            </w:r>
          </w:p>
          <w:p w14:paraId="73502532" w14:textId="77777777" w:rsidR="00B366D0" w:rsidRPr="00923EEB" w:rsidRDefault="00B366D0" w:rsidP="000040C3">
            <w:pPr>
              <w:spacing w:after="0"/>
              <w:rPr>
                <w:rFonts w:ascii="Times New Roman" w:hAnsi="Times New Roman" w:cs="Times New Roman"/>
                <w:sz w:val="20"/>
                <w:szCs w:val="20"/>
              </w:rPr>
            </w:pPr>
          </w:p>
        </w:tc>
        <w:tc>
          <w:tcPr>
            <w:tcW w:w="4536" w:type="dxa"/>
            <w:gridSpan w:val="2"/>
            <w:tcBorders>
              <w:top w:val="single" w:sz="4" w:space="0" w:color="auto"/>
            </w:tcBorders>
            <w:shd w:val="clear" w:color="auto" w:fill="auto"/>
          </w:tcPr>
          <w:p w14:paraId="64AFEB9E" w14:textId="51CCC9D9" w:rsidR="00B366D0" w:rsidRPr="00923EEB" w:rsidDel="001C72AE" w:rsidRDefault="00B366D0">
            <w:pPr>
              <w:spacing w:after="0"/>
              <w:rPr>
                <w:del w:id="535" w:author="Author"/>
                <w:rFonts w:ascii="Times New Roman" w:hAnsi="Times New Roman" w:cs="Times New Roman"/>
                <w:sz w:val="20"/>
                <w:szCs w:val="20"/>
              </w:rPr>
            </w:pPr>
            <w:r w:rsidRPr="00923EEB">
              <w:rPr>
                <w:rFonts w:ascii="Times New Roman" w:hAnsi="Times New Roman" w:cs="Times New Roman"/>
                <w:sz w:val="20"/>
                <w:szCs w:val="20"/>
              </w:rPr>
              <w:t xml:space="preserve">These are the </w:t>
            </w:r>
            <w:ins w:id="536" w:author="Author">
              <w:r>
                <w:rPr>
                  <w:rFonts w:ascii="Times New Roman" w:hAnsi="Times New Roman" w:cs="Times New Roman"/>
                  <w:sz w:val="20"/>
                  <w:szCs w:val="20"/>
                </w:rPr>
                <w:t xml:space="preserve">total eligible </w:t>
              </w:r>
            </w:ins>
            <w:r w:rsidRPr="00923EEB">
              <w:rPr>
                <w:rFonts w:ascii="Times New Roman" w:hAnsi="Times New Roman" w:cs="Times New Roman"/>
                <w:sz w:val="20"/>
                <w:szCs w:val="20"/>
              </w:rPr>
              <w:t>own funds of the related undertakings that have to be added for the calculation of the aggregated own funds when using the D&amp;A or a combination of methods</w:t>
            </w:r>
            <w:del w:id="537" w:author="Author">
              <w:r w:rsidRPr="00923EEB" w:rsidDel="001C72AE">
                <w:rPr>
                  <w:rFonts w:ascii="Times New Roman" w:hAnsi="Times New Roman" w:cs="Times New Roman"/>
                  <w:sz w:val="20"/>
                  <w:szCs w:val="20"/>
                </w:rPr>
                <w:delText xml:space="preserve"> </w:delText>
              </w:r>
            </w:del>
            <w:r w:rsidRPr="00923EEB">
              <w:rPr>
                <w:rFonts w:ascii="Times New Roman" w:hAnsi="Times New Roman" w:cs="Times New Roman"/>
                <w:sz w:val="20"/>
                <w:szCs w:val="20"/>
              </w:rPr>
              <w:t xml:space="preserve">; </w:t>
            </w:r>
            <w:del w:id="538" w:author="Author">
              <w:r w:rsidRPr="00923EEB" w:rsidDel="006B0FB4">
                <w:rPr>
                  <w:rFonts w:ascii="Times New Roman" w:hAnsi="Times New Roman" w:cs="Times New Roman"/>
                  <w:sz w:val="20"/>
                  <w:szCs w:val="20"/>
                </w:rPr>
                <w:delText>the own funds figure reported here should be</w:delText>
              </w:r>
            </w:del>
            <w:ins w:id="539" w:author="Author">
              <w:r>
                <w:rPr>
                  <w:rFonts w:ascii="Times New Roman" w:hAnsi="Times New Roman" w:cs="Times New Roman"/>
                  <w:sz w:val="20"/>
                  <w:szCs w:val="20"/>
                </w:rPr>
                <w:t xml:space="preserve">after the deduction </w:t>
              </w:r>
            </w:ins>
            <w:del w:id="540" w:author="Author">
              <w:r w:rsidRPr="00923EEB" w:rsidDel="006B0FB4">
                <w:rPr>
                  <w:rFonts w:ascii="Times New Roman" w:hAnsi="Times New Roman" w:cs="Times New Roman"/>
                  <w:sz w:val="20"/>
                  <w:szCs w:val="20"/>
                </w:rPr>
                <w:delText xml:space="preserve"> net </w:delText>
              </w:r>
            </w:del>
            <w:r w:rsidRPr="00923EEB">
              <w:rPr>
                <w:rFonts w:ascii="Times New Roman" w:hAnsi="Times New Roman" w:cs="Times New Roman"/>
                <w:sz w:val="20"/>
                <w:szCs w:val="20"/>
              </w:rPr>
              <w:t>of non-available own funds</w:t>
            </w:r>
            <w:ins w:id="541" w:author="Author">
              <w:r>
                <w:rPr>
                  <w:rFonts w:ascii="Times New Roman" w:hAnsi="Times New Roman" w:cs="Times New Roman"/>
                  <w:sz w:val="20"/>
                  <w:szCs w:val="20"/>
                </w:rPr>
                <w:t xml:space="preserve"> at group level.</w:t>
              </w:r>
            </w:ins>
          </w:p>
          <w:p w14:paraId="4BEF015C" w14:textId="02D44D13" w:rsidR="00B366D0" w:rsidRPr="00923EEB" w:rsidRDefault="00B366D0">
            <w:pPr>
              <w:spacing w:after="0"/>
              <w:rPr>
                <w:rFonts w:ascii="Times New Roman" w:hAnsi="Times New Roman" w:cs="Times New Roman"/>
                <w:sz w:val="20"/>
                <w:szCs w:val="20"/>
              </w:rPr>
            </w:pPr>
            <w:del w:id="542" w:author="Author">
              <w:r w:rsidRPr="00923EEB" w:rsidDel="006F074D">
                <w:rPr>
                  <w:rFonts w:ascii="Times New Roman" w:hAnsi="Times New Roman" w:cs="Times New Roman"/>
                  <w:sz w:val="20"/>
                  <w:szCs w:val="20"/>
                </w:rPr>
                <w:delText>For D&amp;A undertakings in equivalent non-EEA regimes, groups could use the local rules to approximate and map the local own funds into the relevant tiering columns as appropriate.</w:delText>
              </w:r>
            </w:del>
          </w:p>
        </w:tc>
      </w:tr>
      <w:tr w:rsidR="00B366D0" w:rsidRPr="00923EEB" w14:paraId="7641CC1D" w14:textId="77777777" w:rsidTr="00BE4A9C">
        <w:trPr>
          <w:trHeight w:val="1020"/>
        </w:trPr>
        <w:tc>
          <w:tcPr>
            <w:tcW w:w="1843" w:type="dxa"/>
            <w:gridSpan w:val="2"/>
            <w:shd w:val="clear" w:color="auto" w:fill="auto"/>
          </w:tcPr>
          <w:p w14:paraId="3C771830"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R0450/C0020</w:t>
            </w:r>
          </w:p>
          <w:p w14:paraId="3FE7CC31"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(B45D)</w:t>
            </w:r>
          </w:p>
        </w:tc>
        <w:tc>
          <w:tcPr>
            <w:tcW w:w="2835" w:type="dxa"/>
            <w:shd w:val="clear" w:color="auto" w:fill="auto"/>
          </w:tcPr>
          <w:p w14:paraId="3A915D13" w14:textId="3BEF7DB5" w:rsidR="00B366D0" w:rsidRPr="00923EEB" w:rsidRDefault="00B366D0" w:rsidP="000555B2">
            <w:pPr>
              <w:spacing w:after="0"/>
              <w:rPr>
                <w:rFonts w:ascii="Times New Roman" w:hAnsi="Times New Roman" w:cs="Times New Roman"/>
                <w:sz w:val="20"/>
                <w:szCs w:val="20"/>
              </w:rPr>
            </w:pPr>
            <w:r w:rsidRPr="00923EEB">
              <w:rPr>
                <w:rFonts w:ascii="Times New Roman" w:hAnsi="Times New Roman" w:cs="Times New Roman"/>
                <w:sz w:val="20"/>
                <w:szCs w:val="20"/>
              </w:rPr>
              <w:t>Own funds aggregated when using the D&amp;A and or a combination of method - Tier 1 unrestricted</w:t>
            </w:r>
            <w:del w:id="543" w:author="Author">
              <w:r w:rsidRPr="00923EEB" w:rsidDel="000555B2">
                <w:rPr>
                  <w:rFonts w:ascii="Times New Roman" w:hAnsi="Times New Roman" w:cs="Times New Roman"/>
                  <w:sz w:val="20"/>
                  <w:szCs w:val="20"/>
                </w:rPr>
                <w:delText xml:space="preserve"> - unrestricted</w:delText>
              </w:r>
            </w:del>
          </w:p>
        </w:tc>
        <w:tc>
          <w:tcPr>
            <w:tcW w:w="4536" w:type="dxa"/>
            <w:gridSpan w:val="2"/>
            <w:shd w:val="clear" w:color="auto" w:fill="auto"/>
          </w:tcPr>
          <w:p w14:paraId="75AC839B" w14:textId="2C05ABC1" w:rsidR="00B366D0" w:rsidRPr="00923EEB" w:rsidRDefault="00B366D0" w:rsidP="00C47D6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the </w:t>
            </w:r>
            <w:del w:id="544" w:author="Author">
              <w:r w:rsidRPr="00923EEB" w:rsidDel="000555B2">
                <w:rPr>
                  <w:rFonts w:ascii="Times New Roman" w:hAnsi="Times New Roman" w:cs="Times New Roman"/>
                  <w:sz w:val="20"/>
                  <w:szCs w:val="20"/>
                </w:rPr>
                <w:delText xml:space="preserve">total  </w:delText>
              </w:r>
            </w:del>
            <w:ins w:id="545" w:author="Author">
              <w:r>
                <w:rPr>
                  <w:rFonts w:ascii="Times New Roman" w:hAnsi="Times New Roman" w:cs="Times New Roman"/>
                  <w:sz w:val="20"/>
                  <w:szCs w:val="20"/>
                </w:rPr>
                <w:t xml:space="preserve">eligible </w:t>
              </w:r>
            </w:ins>
            <w:r w:rsidRPr="00923EEB">
              <w:rPr>
                <w:rFonts w:ascii="Times New Roman" w:hAnsi="Times New Roman" w:cs="Times New Roman"/>
                <w:sz w:val="20"/>
                <w:szCs w:val="20"/>
              </w:rPr>
              <w:t>own funds of the related undertakings that have to be added for the calculation of the aggregated own funds when using the D&amp;A or a combination of methods, classified as Tier 1 unrestricted</w:t>
            </w:r>
            <w:ins w:id="546" w:author="Author">
              <w:r>
                <w:rPr>
                  <w:rFonts w:ascii="Times New Roman" w:hAnsi="Times New Roman" w:cs="Times New Roman"/>
                  <w:sz w:val="20"/>
                  <w:szCs w:val="20"/>
                </w:rPr>
                <w:t xml:space="preserve"> after the deduction </w:t>
              </w:r>
              <w:r w:rsidRPr="00923EEB">
                <w:rPr>
                  <w:rFonts w:ascii="Times New Roman" w:hAnsi="Times New Roman" w:cs="Times New Roman"/>
                  <w:sz w:val="20"/>
                  <w:szCs w:val="20"/>
                </w:rPr>
                <w:t xml:space="preserve">of </w:t>
              </w:r>
            </w:ins>
            <w:del w:id="547" w:author="Author">
              <w:r w:rsidRPr="00923EEB" w:rsidDel="00BC1121">
                <w:rPr>
                  <w:rFonts w:ascii="Times New Roman" w:hAnsi="Times New Roman" w:cs="Times New Roman"/>
                  <w:sz w:val="20"/>
                  <w:szCs w:val="20"/>
                </w:rPr>
                <w:delText>. The own funds figure reported here should be net of</w:delText>
              </w:r>
            </w:del>
            <w:ins w:id="548" w:author="Author">
              <w:r>
                <w:rPr>
                  <w:rFonts w:ascii="Times New Roman" w:hAnsi="Times New Roman" w:cs="Times New Roman"/>
                  <w:sz w:val="20"/>
                  <w:szCs w:val="20"/>
                </w:rPr>
                <w:t xml:space="preserve"> </w:t>
              </w:r>
            </w:ins>
            <w:del w:id="549" w:author="Author">
              <w:r w:rsidRPr="00923EEB" w:rsidDel="00C47D6F">
                <w:rPr>
                  <w:rFonts w:ascii="Times New Roman" w:hAnsi="Times New Roman" w:cs="Times New Roman"/>
                  <w:sz w:val="20"/>
                  <w:szCs w:val="20"/>
                </w:rPr>
                <w:delText xml:space="preserve"> </w:delText>
              </w:r>
            </w:del>
            <w:r w:rsidRPr="00923EEB">
              <w:rPr>
                <w:rFonts w:ascii="Times New Roman" w:hAnsi="Times New Roman" w:cs="Times New Roman"/>
                <w:sz w:val="20"/>
                <w:szCs w:val="20"/>
              </w:rPr>
              <w:t>non-available own funds</w:t>
            </w:r>
            <w:ins w:id="550" w:author="Author">
              <w:r>
                <w:rPr>
                  <w:rFonts w:ascii="Times New Roman" w:hAnsi="Times New Roman" w:cs="Times New Roman"/>
                  <w:sz w:val="20"/>
                  <w:szCs w:val="20"/>
                </w:rPr>
                <w:t xml:space="preserve"> at group level</w:t>
              </w:r>
            </w:ins>
          </w:p>
        </w:tc>
      </w:tr>
      <w:tr w:rsidR="00B366D0" w:rsidRPr="00923EEB" w14:paraId="055B7598" w14:textId="77777777" w:rsidTr="00BE4A9C">
        <w:trPr>
          <w:trHeight w:val="1020"/>
        </w:trPr>
        <w:tc>
          <w:tcPr>
            <w:tcW w:w="1843" w:type="dxa"/>
            <w:gridSpan w:val="2"/>
            <w:shd w:val="clear" w:color="auto" w:fill="auto"/>
          </w:tcPr>
          <w:p w14:paraId="554069A6"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R0450/C0030</w:t>
            </w:r>
          </w:p>
          <w:p w14:paraId="2321DB8D"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(C45D)</w:t>
            </w:r>
          </w:p>
        </w:tc>
        <w:tc>
          <w:tcPr>
            <w:tcW w:w="2835" w:type="dxa"/>
            <w:shd w:val="clear" w:color="auto" w:fill="auto"/>
          </w:tcPr>
          <w:p w14:paraId="64F06652" w14:textId="2ABAB242" w:rsidR="00B366D0" w:rsidRPr="00923EEB" w:rsidRDefault="00B366D0" w:rsidP="000555B2">
            <w:pPr>
              <w:spacing w:after="0"/>
              <w:rPr>
                <w:rFonts w:ascii="Times New Roman" w:hAnsi="Times New Roman" w:cs="Times New Roman"/>
                <w:sz w:val="20"/>
                <w:szCs w:val="20"/>
              </w:rPr>
            </w:pPr>
            <w:r w:rsidRPr="00923EEB">
              <w:rPr>
                <w:rFonts w:ascii="Times New Roman" w:hAnsi="Times New Roman" w:cs="Times New Roman"/>
                <w:sz w:val="20"/>
                <w:szCs w:val="20"/>
              </w:rPr>
              <w:t xml:space="preserve">Own funds aggregated when using the D&amp;A and or a combination of method - Tier 1 </w:t>
            </w:r>
            <w:del w:id="551" w:author="Author">
              <w:r w:rsidRPr="00923EEB" w:rsidDel="000555B2">
                <w:rPr>
                  <w:rFonts w:ascii="Times New Roman" w:hAnsi="Times New Roman" w:cs="Times New Roman"/>
                  <w:sz w:val="20"/>
                  <w:szCs w:val="20"/>
                </w:rPr>
                <w:delText>un</w:delText>
              </w:r>
            </w:del>
            <w:r w:rsidRPr="00923EEB">
              <w:rPr>
                <w:rFonts w:ascii="Times New Roman" w:hAnsi="Times New Roman" w:cs="Times New Roman"/>
                <w:sz w:val="20"/>
                <w:szCs w:val="20"/>
              </w:rPr>
              <w:t>restricted -</w:t>
            </w:r>
          </w:p>
        </w:tc>
        <w:tc>
          <w:tcPr>
            <w:tcW w:w="4536" w:type="dxa"/>
            <w:gridSpan w:val="2"/>
            <w:shd w:val="clear" w:color="auto" w:fill="auto"/>
          </w:tcPr>
          <w:p w14:paraId="7592372B" w14:textId="6922C5F2" w:rsidR="00B366D0" w:rsidRPr="00923EEB" w:rsidRDefault="00B366D0">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the </w:t>
            </w:r>
            <w:del w:id="552" w:author="Author">
              <w:r w:rsidRPr="00923EEB" w:rsidDel="000555B2">
                <w:rPr>
                  <w:rFonts w:ascii="Times New Roman" w:hAnsi="Times New Roman" w:cs="Times New Roman"/>
                  <w:sz w:val="20"/>
                  <w:szCs w:val="20"/>
                </w:rPr>
                <w:delText xml:space="preserve">total  </w:delText>
              </w:r>
            </w:del>
            <w:ins w:id="553" w:author="Author">
              <w:r w:rsidR="00317CB1">
                <w:rPr>
                  <w:rFonts w:ascii="Times New Roman" w:hAnsi="Times New Roman" w:cs="Times New Roman"/>
                  <w:sz w:val="20"/>
                  <w:szCs w:val="20"/>
                </w:rPr>
                <w:t xml:space="preserve">eligible </w:t>
              </w:r>
            </w:ins>
            <w:r w:rsidRPr="00923EEB">
              <w:rPr>
                <w:rFonts w:ascii="Times New Roman" w:hAnsi="Times New Roman" w:cs="Times New Roman"/>
                <w:sz w:val="20"/>
                <w:szCs w:val="20"/>
              </w:rPr>
              <w:t xml:space="preserve">own funds of the related undertakings that have to be added for the calculation of the aggregated own funds when using the D&amp;A or a combination of methods, classified as Tier 1 </w:t>
            </w:r>
            <w:del w:id="554" w:author="Author">
              <w:r w:rsidRPr="00923EEB" w:rsidDel="000555B2">
                <w:rPr>
                  <w:rFonts w:ascii="Times New Roman" w:hAnsi="Times New Roman" w:cs="Times New Roman"/>
                  <w:sz w:val="20"/>
                  <w:szCs w:val="20"/>
                </w:rPr>
                <w:delText>un</w:delText>
              </w:r>
            </w:del>
            <w:r w:rsidRPr="00923EEB">
              <w:rPr>
                <w:rFonts w:ascii="Times New Roman" w:hAnsi="Times New Roman" w:cs="Times New Roman"/>
                <w:sz w:val="20"/>
                <w:szCs w:val="20"/>
              </w:rPr>
              <w:t>restricted</w:t>
            </w:r>
            <w:ins w:id="555" w:author="Author">
              <w:r>
                <w:rPr>
                  <w:rFonts w:ascii="Times New Roman" w:hAnsi="Times New Roman" w:cs="Times New Roman"/>
                  <w:sz w:val="20"/>
                  <w:szCs w:val="20"/>
                </w:rPr>
                <w:t xml:space="preserve"> after the deduction </w:t>
              </w:r>
              <w:r w:rsidRPr="00923EEB">
                <w:rPr>
                  <w:rFonts w:ascii="Times New Roman" w:hAnsi="Times New Roman" w:cs="Times New Roman"/>
                  <w:sz w:val="20"/>
                  <w:szCs w:val="20"/>
                </w:rPr>
                <w:t>of</w:t>
              </w:r>
              <w:r>
                <w:rPr>
                  <w:rFonts w:ascii="Times New Roman" w:hAnsi="Times New Roman" w:cs="Times New Roman"/>
                  <w:sz w:val="20"/>
                  <w:szCs w:val="20"/>
                </w:rPr>
                <w:t xml:space="preserve"> </w:t>
              </w:r>
            </w:ins>
            <w:del w:id="556" w:author="Author">
              <w:r w:rsidRPr="00923EEB" w:rsidDel="00BC1121">
                <w:rPr>
                  <w:rFonts w:ascii="Times New Roman" w:hAnsi="Times New Roman" w:cs="Times New Roman"/>
                  <w:sz w:val="20"/>
                  <w:szCs w:val="20"/>
                </w:rPr>
                <w:delText>. The own funds figure reported here should be net of</w:delText>
              </w:r>
              <w:r w:rsidRPr="00923EEB" w:rsidDel="001C72AE">
                <w:rPr>
                  <w:rFonts w:ascii="Times New Roman" w:hAnsi="Times New Roman" w:cs="Times New Roman"/>
                  <w:sz w:val="20"/>
                  <w:szCs w:val="20"/>
                </w:rPr>
                <w:delText xml:space="preserve"> </w:delText>
              </w:r>
            </w:del>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w:t>
            </w:r>
            <w:ins w:id="557" w:author="Author">
              <w:r>
                <w:rPr>
                  <w:rFonts w:ascii="Times New Roman" w:hAnsi="Times New Roman" w:cs="Times New Roman"/>
                  <w:sz w:val="20"/>
                  <w:szCs w:val="20"/>
                </w:rPr>
                <w:t xml:space="preserve"> at group level</w:t>
              </w:r>
            </w:ins>
          </w:p>
        </w:tc>
      </w:tr>
      <w:tr w:rsidR="00B366D0" w:rsidRPr="00923EEB" w14:paraId="18113C67" w14:textId="77777777" w:rsidTr="00BE4A9C">
        <w:trPr>
          <w:trHeight w:val="1020"/>
        </w:trPr>
        <w:tc>
          <w:tcPr>
            <w:tcW w:w="1843" w:type="dxa"/>
            <w:gridSpan w:val="2"/>
            <w:shd w:val="clear" w:color="auto" w:fill="auto"/>
          </w:tcPr>
          <w:p w14:paraId="20BAFD32"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R0450/C0040</w:t>
            </w:r>
          </w:p>
          <w:p w14:paraId="40902AC0"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(D45D)</w:t>
            </w:r>
          </w:p>
        </w:tc>
        <w:tc>
          <w:tcPr>
            <w:tcW w:w="2835" w:type="dxa"/>
            <w:shd w:val="clear" w:color="auto" w:fill="auto"/>
          </w:tcPr>
          <w:p w14:paraId="75C4DB71"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Own funds of related undertakings when using the D&amp;A and a combination of method – Tier 2 </w:t>
            </w:r>
          </w:p>
        </w:tc>
        <w:tc>
          <w:tcPr>
            <w:tcW w:w="4536" w:type="dxa"/>
            <w:gridSpan w:val="2"/>
            <w:shd w:val="clear" w:color="auto" w:fill="auto"/>
          </w:tcPr>
          <w:p w14:paraId="1C237A22" w14:textId="67ABDDBB" w:rsidR="00B366D0" w:rsidRPr="00923EEB" w:rsidRDefault="00B366D0" w:rsidP="000555B2">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the </w:t>
            </w:r>
            <w:del w:id="558" w:author="Author">
              <w:r w:rsidRPr="00923EEB" w:rsidDel="000555B2">
                <w:rPr>
                  <w:rFonts w:ascii="Times New Roman" w:hAnsi="Times New Roman" w:cs="Times New Roman"/>
                  <w:sz w:val="20"/>
                  <w:szCs w:val="20"/>
                </w:rPr>
                <w:delText xml:space="preserve">total </w:delText>
              </w:r>
            </w:del>
            <w:ins w:id="559" w:author="Author">
              <w:r w:rsidR="00317CB1">
                <w:rPr>
                  <w:rFonts w:ascii="Times New Roman" w:hAnsi="Times New Roman" w:cs="Times New Roman"/>
                  <w:sz w:val="20"/>
                  <w:szCs w:val="20"/>
                </w:rPr>
                <w:t xml:space="preserve"> eligible </w:t>
              </w:r>
            </w:ins>
            <w:r w:rsidRPr="00923EEB">
              <w:rPr>
                <w:rFonts w:ascii="Times New Roman" w:hAnsi="Times New Roman" w:cs="Times New Roman"/>
                <w:sz w:val="20"/>
                <w:szCs w:val="20"/>
              </w:rPr>
              <w:t>own funds of the related undertakings that have to be added for the calculation of the aggregated own funds when using the D&amp;A or a combination of methods, classified as Tier 2</w:t>
            </w:r>
            <w:ins w:id="560" w:author="Author">
              <w:r>
                <w:rPr>
                  <w:rFonts w:ascii="Times New Roman" w:hAnsi="Times New Roman" w:cs="Times New Roman"/>
                  <w:sz w:val="20"/>
                  <w:szCs w:val="20"/>
                </w:rPr>
                <w:t xml:space="preserve"> after the deduction </w:t>
              </w:r>
              <w:r w:rsidRPr="00923EEB">
                <w:rPr>
                  <w:rFonts w:ascii="Times New Roman" w:hAnsi="Times New Roman" w:cs="Times New Roman"/>
                  <w:sz w:val="20"/>
                  <w:szCs w:val="20"/>
                </w:rPr>
                <w:t xml:space="preserve">of </w:t>
              </w:r>
            </w:ins>
            <w:del w:id="561" w:author="Author">
              <w:r w:rsidRPr="00923EEB" w:rsidDel="00BC1121">
                <w:rPr>
                  <w:rFonts w:ascii="Times New Roman" w:hAnsi="Times New Roman" w:cs="Times New Roman"/>
                  <w:sz w:val="20"/>
                  <w:szCs w:val="20"/>
                </w:rPr>
                <w:delText xml:space="preserve">. The own funds figure reported here should be net of </w:delText>
              </w:r>
            </w:del>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w:t>
            </w:r>
            <w:ins w:id="562" w:author="Author">
              <w:r>
                <w:rPr>
                  <w:rFonts w:ascii="Times New Roman" w:hAnsi="Times New Roman" w:cs="Times New Roman"/>
                  <w:sz w:val="20"/>
                  <w:szCs w:val="20"/>
                </w:rPr>
                <w:t xml:space="preserve"> at group level.</w:t>
              </w:r>
            </w:ins>
            <w:del w:id="563" w:author="Author">
              <w:r w:rsidRPr="00923EEB" w:rsidDel="00C47D6F">
                <w:rPr>
                  <w:rFonts w:ascii="Times New Roman" w:hAnsi="Times New Roman" w:cs="Times New Roman"/>
                  <w:sz w:val="20"/>
                  <w:szCs w:val="20"/>
                </w:rPr>
                <w:delText>.</w:delText>
              </w:r>
            </w:del>
          </w:p>
        </w:tc>
      </w:tr>
      <w:tr w:rsidR="00B366D0" w:rsidRPr="00923EEB" w14:paraId="342EE42D" w14:textId="77777777" w:rsidTr="00353CF2">
        <w:trPr>
          <w:trHeight w:val="274"/>
        </w:trPr>
        <w:tc>
          <w:tcPr>
            <w:tcW w:w="1843" w:type="dxa"/>
            <w:gridSpan w:val="2"/>
            <w:shd w:val="clear" w:color="auto" w:fill="auto"/>
          </w:tcPr>
          <w:p w14:paraId="6846EAEC"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R0450/C0050</w:t>
            </w:r>
          </w:p>
          <w:p w14:paraId="03AF3FB9"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(D45D)</w:t>
            </w:r>
          </w:p>
        </w:tc>
        <w:tc>
          <w:tcPr>
            <w:tcW w:w="2835" w:type="dxa"/>
            <w:shd w:val="clear" w:color="auto" w:fill="auto"/>
          </w:tcPr>
          <w:p w14:paraId="752C4377"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Own funds of related undertakings when using the D&amp;A and a combination of method – Tier 3</w:t>
            </w:r>
          </w:p>
        </w:tc>
        <w:tc>
          <w:tcPr>
            <w:tcW w:w="4536" w:type="dxa"/>
            <w:gridSpan w:val="2"/>
            <w:shd w:val="clear" w:color="auto" w:fill="auto"/>
          </w:tcPr>
          <w:p w14:paraId="3E253354" w14:textId="47663762" w:rsidR="00B366D0" w:rsidRPr="00923EEB" w:rsidRDefault="00B366D0" w:rsidP="000555B2">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the </w:t>
            </w:r>
            <w:del w:id="564" w:author="Author">
              <w:r w:rsidRPr="00923EEB" w:rsidDel="000555B2">
                <w:rPr>
                  <w:rFonts w:ascii="Times New Roman" w:hAnsi="Times New Roman" w:cs="Times New Roman"/>
                  <w:sz w:val="20"/>
                  <w:szCs w:val="20"/>
                </w:rPr>
                <w:delText xml:space="preserve">total  </w:delText>
              </w:r>
            </w:del>
            <w:ins w:id="565" w:author="Author">
              <w:r w:rsidR="00317CB1">
                <w:rPr>
                  <w:rFonts w:ascii="Times New Roman" w:hAnsi="Times New Roman" w:cs="Times New Roman"/>
                  <w:sz w:val="20"/>
                  <w:szCs w:val="20"/>
                </w:rPr>
                <w:t xml:space="preserve">eligible </w:t>
              </w:r>
            </w:ins>
            <w:r w:rsidRPr="00923EEB">
              <w:rPr>
                <w:rFonts w:ascii="Times New Roman" w:hAnsi="Times New Roman" w:cs="Times New Roman"/>
                <w:sz w:val="20"/>
                <w:szCs w:val="20"/>
              </w:rPr>
              <w:t>own funds of the related undertakings that have to be added for the calculation of the aggregated own funds when using the D&amp;A or a combination of methods, classified as Tier 3</w:t>
            </w:r>
            <w:ins w:id="566" w:author="Author">
              <w:r>
                <w:rPr>
                  <w:rFonts w:ascii="Times New Roman" w:hAnsi="Times New Roman" w:cs="Times New Roman"/>
                  <w:sz w:val="20"/>
                  <w:szCs w:val="20"/>
                </w:rPr>
                <w:t xml:space="preserve"> after the deduction </w:t>
              </w:r>
              <w:r w:rsidRPr="00923EEB">
                <w:rPr>
                  <w:rFonts w:ascii="Times New Roman" w:hAnsi="Times New Roman" w:cs="Times New Roman"/>
                  <w:sz w:val="20"/>
                  <w:szCs w:val="20"/>
                </w:rPr>
                <w:t xml:space="preserve">of </w:t>
              </w:r>
            </w:ins>
            <w:del w:id="567" w:author="Author">
              <w:r w:rsidRPr="00923EEB" w:rsidDel="00BC1121">
                <w:rPr>
                  <w:rFonts w:ascii="Times New Roman" w:hAnsi="Times New Roman" w:cs="Times New Roman"/>
                  <w:sz w:val="20"/>
                  <w:szCs w:val="20"/>
                </w:rPr>
                <w:delText xml:space="preserve">. The own funds figure reported here should be net of </w:delText>
              </w:r>
            </w:del>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w:t>
            </w:r>
            <w:ins w:id="568" w:author="Author">
              <w:r>
                <w:rPr>
                  <w:rFonts w:ascii="Times New Roman" w:hAnsi="Times New Roman" w:cs="Times New Roman"/>
                  <w:sz w:val="20"/>
                  <w:szCs w:val="20"/>
                </w:rPr>
                <w:t xml:space="preserve"> at group level.</w:t>
              </w:r>
            </w:ins>
            <w:del w:id="569" w:author="Author">
              <w:r w:rsidRPr="00923EEB" w:rsidDel="00C47D6F">
                <w:rPr>
                  <w:rFonts w:ascii="Times New Roman" w:hAnsi="Times New Roman" w:cs="Times New Roman"/>
                  <w:sz w:val="20"/>
                  <w:szCs w:val="20"/>
                </w:rPr>
                <w:delText>.</w:delText>
              </w:r>
            </w:del>
          </w:p>
        </w:tc>
      </w:tr>
      <w:tr w:rsidR="00B366D0" w:rsidRPr="00923EEB" w14:paraId="5EE9F897" w14:textId="77777777" w:rsidTr="00BE4A9C">
        <w:trPr>
          <w:trHeight w:val="1020"/>
        </w:trPr>
        <w:tc>
          <w:tcPr>
            <w:tcW w:w="1843" w:type="dxa"/>
            <w:gridSpan w:val="2"/>
            <w:shd w:val="clear" w:color="auto" w:fill="auto"/>
          </w:tcPr>
          <w:p w14:paraId="05F450D7"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R0460/C0010</w:t>
            </w:r>
          </w:p>
          <w:p w14:paraId="08CE0E51"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(A45E)</w:t>
            </w:r>
          </w:p>
        </w:tc>
        <w:tc>
          <w:tcPr>
            <w:tcW w:w="2835" w:type="dxa"/>
            <w:shd w:val="clear" w:color="auto" w:fill="auto"/>
          </w:tcPr>
          <w:p w14:paraId="6407F478"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Own funds aggregated when using the D&amp;A and a combination of method  net of IGT - Total</w:t>
            </w:r>
          </w:p>
        </w:tc>
        <w:tc>
          <w:tcPr>
            <w:tcW w:w="4536" w:type="dxa"/>
            <w:gridSpan w:val="2"/>
            <w:shd w:val="clear" w:color="auto" w:fill="auto"/>
          </w:tcPr>
          <w:p w14:paraId="203A7E88" w14:textId="00503D24" w:rsidR="00B366D0" w:rsidRPr="00923EEB" w:rsidRDefault="00B366D0" w:rsidP="000040C3">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These are the </w:t>
            </w:r>
            <w:ins w:id="570" w:author="Author">
              <w:r>
                <w:rPr>
                  <w:rFonts w:ascii="Times New Roman" w:hAnsi="Times New Roman" w:cs="Times New Roman"/>
                  <w:sz w:val="20"/>
                  <w:szCs w:val="20"/>
                </w:rPr>
                <w:t xml:space="preserve">total eligible </w:t>
              </w:r>
            </w:ins>
            <w:r w:rsidRPr="00923EEB">
              <w:rPr>
                <w:rFonts w:ascii="Times New Roman" w:hAnsi="Times New Roman" w:cs="Times New Roman"/>
                <w:sz w:val="20"/>
                <w:szCs w:val="20"/>
              </w:rPr>
              <w:t xml:space="preserve">own funds </w:t>
            </w:r>
            <w:del w:id="571" w:author="Author">
              <w:r w:rsidRPr="00923EEB" w:rsidDel="00C47D6F">
                <w:rPr>
                  <w:rFonts w:ascii="Times New Roman" w:hAnsi="Times New Roman" w:cs="Times New Roman"/>
                  <w:sz w:val="20"/>
                  <w:szCs w:val="20"/>
                </w:rPr>
                <w:delText xml:space="preserve">without </w:delText>
              </w:r>
            </w:del>
            <w:ins w:id="572" w:author="Author">
              <w:r>
                <w:rPr>
                  <w:rFonts w:ascii="Times New Roman" w:hAnsi="Times New Roman" w:cs="Times New Roman"/>
                  <w:sz w:val="20"/>
                  <w:szCs w:val="20"/>
                </w:rPr>
                <w:t>after the elimination of</w:t>
              </w:r>
              <w:r w:rsidRPr="00923EEB">
                <w:rPr>
                  <w:rFonts w:ascii="Times New Roman" w:hAnsi="Times New Roman" w:cs="Times New Roman"/>
                  <w:sz w:val="20"/>
                  <w:szCs w:val="20"/>
                </w:rPr>
                <w:t xml:space="preserve"> </w:t>
              </w:r>
            </w:ins>
            <w:r w:rsidRPr="00923EEB">
              <w:rPr>
                <w:rFonts w:ascii="Times New Roman" w:hAnsi="Times New Roman" w:cs="Times New Roman"/>
                <w:sz w:val="20"/>
                <w:szCs w:val="20"/>
              </w:rPr>
              <w:t>the intra-group transactions for the calculation of the aggregated group eligible own funds</w:t>
            </w:r>
            <w:ins w:id="573" w:author="Author">
              <w:r w:rsidR="00CB3A4F">
                <w:rPr>
                  <w:rFonts w:ascii="Times New Roman" w:hAnsi="Times New Roman" w:cs="Times New Roman"/>
                  <w:sz w:val="20"/>
                  <w:szCs w:val="20"/>
                </w:rPr>
                <w:t>.</w:t>
              </w:r>
            </w:ins>
          </w:p>
          <w:p w14:paraId="7F14E033" w14:textId="77777777" w:rsidR="00B366D0" w:rsidRPr="00923EEB" w:rsidRDefault="00B366D0" w:rsidP="000040C3">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The own funds figure reported here should be net of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 and net of IGTs.</w:t>
            </w:r>
          </w:p>
        </w:tc>
      </w:tr>
      <w:tr w:rsidR="00B366D0" w:rsidRPr="00923EEB" w14:paraId="7F802AA6" w14:textId="77777777" w:rsidTr="00BE4A9C">
        <w:trPr>
          <w:trHeight w:val="1020"/>
        </w:trPr>
        <w:tc>
          <w:tcPr>
            <w:tcW w:w="1843" w:type="dxa"/>
            <w:gridSpan w:val="2"/>
            <w:shd w:val="clear" w:color="auto" w:fill="auto"/>
          </w:tcPr>
          <w:p w14:paraId="50F2A0A1"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R0460/C0020</w:t>
            </w:r>
          </w:p>
          <w:p w14:paraId="07093049"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(B45E)</w:t>
            </w:r>
          </w:p>
        </w:tc>
        <w:tc>
          <w:tcPr>
            <w:tcW w:w="2835" w:type="dxa"/>
            <w:shd w:val="clear" w:color="auto" w:fill="auto"/>
          </w:tcPr>
          <w:p w14:paraId="068E144C" w14:textId="7575CC1E" w:rsidR="00B366D0" w:rsidRPr="00923EEB" w:rsidRDefault="00B366D0" w:rsidP="00CB3A4F">
            <w:pPr>
              <w:spacing w:after="0"/>
              <w:rPr>
                <w:rFonts w:ascii="Times New Roman" w:hAnsi="Times New Roman" w:cs="Times New Roman"/>
                <w:sz w:val="20"/>
                <w:szCs w:val="20"/>
              </w:rPr>
            </w:pPr>
            <w:r w:rsidRPr="00923EEB">
              <w:rPr>
                <w:rFonts w:ascii="Times New Roman" w:hAnsi="Times New Roman" w:cs="Times New Roman"/>
                <w:sz w:val="20"/>
                <w:szCs w:val="20"/>
              </w:rPr>
              <w:t xml:space="preserve">Own funds aggregated when using the D&amp;A and a combination of method net of IGT – Tier 1 unrestricted </w:t>
            </w:r>
            <w:del w:id="574" w:author="Author">
              <w:r w:rsidRPr="00923EEB" w:rsidDel="00CF2629">
                <w:rPr>
                  <w:rFonts w:ascii="Times New Roman" w:hAnsi="Times New Roman" w:cs="Times New Roman"/>
                  <w:sz w:val="20"/>
                  <w:szCs w:val="20"/>
                </w:rPr>
                <w:delText xml:space="preserve"> </w:delText>
              </w:r>
              <w:r w:rsidRPr="00923EEB" w:rsidDel="00CB3A4F">
                <w:rPr>
                  <w:rFonts w:ascii="Times New Roman" w:hAnsi="Times New Roman" w:cs="Times New Roman"/>
                  <w:sz w:val="20"/>
                  <w:szCs w:val="20"/>
                </w:rPr>
                <w:delText>items</w:delText>
              </w:r>
              <w:r w:rsidRPr="00923EEB" w:rsidDel="0015458F">
                <w:rPr>
                  <w:rFonts w:ascii="Times New Roman" w:hAnsi="Times New Roman" w:cs="Times New Roman"/>
                  <w:sz w:val="20"/>
                  <w:szCs w:val="20"/>
                </w:rPr>
                <w:delText>unrestricted</w:delText>
              </w:r>
            </w:del>
          </w:p>
        </w:tc>
        <w:tc>
          <w:tcPr>
            <w:tcW w:w="4536" w:type="dxa"/>
            <w:gridSpan w:val="2"/>
            <w:shd w:val="clear" w:color="auto" w:fill="auto"/>
          </w:tcPr>
          <w:p w14:paraId="11229AA1" w14:textId="77777777" w:rsidR="00CB3A4F" w:rsidRDefault="00B366D0" w:rsidP="00C47D6F">
            <w:pPr>
              <w:spacing w:after="0"/>
              <w:rPr>
                <w:ins w:id="575" w:author="Author"/>
                <w:rFonts w:ascii="Times New Roman" w:hAnsi="Times New Roman" w:cs="Times New Roman"/>
                <w:sz w:val="20"/>
                <w:szCs w:val="20"/>
              </w:rPr>
            </w:pPr>
            <w:r w:rsidRPr="00923EEB">
              <w:rPr>
                <w:rFonts w:ascii="Times New Roman" w:hAnsi="Times New Roman" w:cs="Times New Roman"/>
                <w:sz w:val="20"/>
                <w:szCs w:val="20"/>
              </w:rPr>
              <w:t xml:space="preserve">These are the </w:t>
            </w:r>
            <w:ins w:id="576" w:author="Author">
              <w:r>
                <w:rPr>
                  <w:rFonts w:ascii="Times New Roman" w:hAnsi="Times New Roman" w:cs="Times New Roman"/>
                  <w:sz w:val="20"/>
                  <w:szCs w:val="20"/>
                </w:rPr>
                <w:t xml:space="preserve">eligible </w:t>
              </w:r>
            </w:ins>
            <w:r w:rsidRPr="00923EEB">
              <w:rPr>
                <w:rFonts w:ascii="Times New Roman" w:hAnsi="Times New Roman" w:cs="Times New Roman"/>
                <w:sz w:val="20"/>
                <w:szCs w:val="20"/>
              </w:rPr>
              <w:t xml:space="preserve">own funds </w:t>
            </w:r>
            <w:del w:id="577" w:author="Author">
              <w:r w:rsidRPr="00923EEB" w:rsidDel="00C47D6F">
                <w:rPr>
                  <w:rFonts w:ascii="Times New Roman" w:hAnsi="Times New Roman" w:cs="Times New Roman"/>
                  <w:sz w:val="20"/>
                  <w:szCs w:val="20"/>
                </w:rPr>
                <w:delText xml:space="preserve">without </w:delText>
              </w:r>
            </w:del>
            <w:ins w:id="578" w:author="Author">
              <w:r>
                <w:rPr>
                  <w:rFonts w:ascii="Times New Roman" w:hAnsi="Times New Roman" w:cs="Times New Roman"/>
                  <w:sz w:val="20"/>
                  <w:szCs w:val="20"/>
                </w:rPr>
                <w:t>after the elimination of</w:t>
              </w:r>
              <w:r w:rsidRPr="00923EEB">
                <w:rPr>
                  <w:rFonts w:ascii="Times New Roman" w:hAnsi="Times New Roman" w:cs="Times New Roman"/>
                  <w:sz w:val="20"/>
                  <w:szCs w:val="20"/>
                </w:rPr>
                <w:t xml:space="preserve"> </w:t>
              </w:r>
            </w:ins>
            <w:r w:rsidRPr="00923EEB">
              <w:rPr>
                <w:rFonts w:ascii="Times New Roman" w:hAnsi="Times New Roman" w:cs="Times New Roman"/>
                <w:sz w:val="20"/>
                <w:szCs w:val="20"/>
              </w:rPr>
              <w:t xml:space="preserve">the intra-group transactions for the calculation of the aggregated group eligible own funds, classified as Tier 1 unrestricted items. </w:t>
            </w:r>
          </w:p>
          <w:p w14:paraId="13AD6ECB" w14:textId="7792D8EB" w:rsidR="00B366D0" w:rsidRPr="00923EEB" w:rsidRDefault="00B366D0" w:rsidP="00C47D6F">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 own funds figure reported here should be net of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 and net of IGTs.</w:t>
            </w:r>
          </w:p>
        </w:tc>
      </w:tr>
      <w:tr w:rsidR="00B366D0" w:rsidRPr="00923EEB" w14:paraId="2CC89FE9" w14:textId="77777777" w:rsidTr="00BE4A9C">
        <w:trPr>
          <w:trHeight w:val="1020"/>
        </w:trPr>
        <w:tc>
          <w:tcPr>
            <w:tcW w:w="1843" w:type="dxa"/>
            <w:gridSpan w:val="2"/>
            <w:shd w:val="clear" w:color="auto" w:fill="auto"/>
          </w:tcPr>
          <w:p w14:paraId="72F11864"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R0460/C0030</w:t>
            </w:r>
          </w:p>
          <w:p w14:paraId="2641985C"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(C45E)</w:t>
            </w:r>
          </w:p>
        </w:tc>
        <w:tc>
          <w:tcPr>
            <w:tcW w:w="2835" w:type="dxa"/>
            <w:shd w:val="clear" w:color="auto" w:fill="auto"/>
          </w:tcPr>
          <w:p w14:paraId="3D7EC7C8" w14:textId="432487C5" w:rsidR="00B366D0" w:rsidRPr="00923EEB" w:rsidDel="00735E62" w:rsidRDefault="00B366D0" w:rsidP="00CB3A4F">
            <w:pPr>
              <w:spacing w:after="0"/>
              <w:rPr>
                <w:rFonts w:ascii="Times New Roman" w:hAnsi="Times New Roman" w:cs="Times New Roman"/>
                <w:sz w:val="20"/>
                <w:szCs w:val="20"/>
              </w:rPr>
            </w:pPr>
            <w:r w:rsidRPr="00923EEB">
              <w:rPr>
                <w:rFonts w:ascii="Times New Roman" w:hAnsi="Times New Roman" w:cs="Times New Roman"/>
                <w:sz w:val="20"/>
                <w:szCs w:val="20"/>
              </w:rPr>
              <w:t xml:space="preserve">Own funds aggregated when using the D&amp;A and a combination of method net of IGT – Tier 1 restricted </w:t>
            </w:r>
            <w:del w:id="579" w:author="Author">
              <w:r w:rsidRPr="00923EEB" w:rsidDel="00CB3A4F">
                <w:rPr>
                  <w:rFonts w:ascii="Times New Roman" w:hAnsi="Times New Roman" w:cs="Times New Roman"/>
                  <w:sz w:val="20"/>
                  <w:szCs w:val="20"/>
                </w:rPr>
                <w:delText>items</w:delText>
              </w:r>
            </w:del>
          </w:p>
        </w:tc>
        <w:tc>
          <w:tcPr>
            <w:tcW w:w="4536" w:type="dxa"/>
            <w:gridSpan w:val="2"/>
            <w:shd w:val="clear" w:color="auto" w:fill="auto"/>
          </w:tcPr>
          <w:p w14:paraId="43C30CA3" w14:textId="048A872C"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the </w:t>
            </w:r>
            <w:ins w:id="580" w:author="Author">
              <w:r>
                <w:rPr>
                  <w:rFonts w:ascii="Times New Roman" w:hAnsi="Times New Roman" w:cs="Times New Roman"/>
                  <w:sz w:val="20"/>
                  <w:szCs w:val="20"/>
                </w:rPr>
                <w:t xml:space="preserve">eligible </w:t>
              </w:r>
            </w:ins>
            <w:r w:rsidRPr="00923EEB">
              <w:rPr>
                <w:rFonts w:ascii="Times New Roman" w:hAnsi="Times New Roman" w:cs="Times New Roman"/>
                <w:sz w:val="20"/>
                <w:szCs w:val="20"/>
              </w:rPr>
              <w:t xml:space="preserve">own funds </w:t>
            </w:r>
            <w:ins w:id="581" w:author="Author">
              <w:r>
                <w:rPr>
                  <w:rFonts w:ascii="Times New Roman" w:hAnsi="Times New Roman" w:cs="Times New Roman"/>
                  <w:sz w:val="20"/>
                  <w:szCs w:val="20"/>
                </w:rPr>
                <w:t>after the elimination of</w:t>
              </w:r>
              <w:r w:rsidRPr="00923EEB" w:rsidDel="00C47D6F">
                <w:rPr>
                  <w:rFonts w:ascii="Times New Roman" w:hAnsi="Times New Roman" w:cs="Times New Roman"/>
                  <w:sz w:val="20"/>
                  <w:szCs w:val="20"/>
                </w:rPr>
                <w:t xml:space="preserve"> </w:t>
              </w:r>
            </w:ins>
            <w:del w:id="582" w:author="Author">
              <w:r w:rsidRPr="00923EEB" w:rsidDel="00C47D6F">
                <w:rPr>
                  <w:rFonts w:ascii="Times New Roman" w:hAnsi="Times New Roman" w:cs="Times New Roman"/>
                  <w:sz w:val="20"/>
                  <w:szCs w:val="20"/>
                </w:rPr>
                <w:delText xml:space="preserve">without </w:delText>
              </w:r>
            </w:del>
            <w:r w:rsidRPr="00923EEB">
              <w:rPr>
                <w:rFonts w:ascii="Times New Roman" w:hAnsi="Times New Roman" w:cs="Times New Roman"/>
                <w:sz w:val="20"/>
                <w:szCs w:val="20"/>
              </w:rPr>
              <w:t xml:space="preserve">the intra-group transactions for the calculation of the aggregated group eligible own funds, classified as Tier 1 restricted. The own funds figure reported here should be net of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 and net of IGTs.</w:t>
            </w:r>
          </w:p>
        </w:tc>
      </w:tr>
      <w:tr w:rsidR="00B366D0" w:rsidRPr="00923EEB" w14:paraId="2B9BF6B7" w14:textId="77777777" w:rsidTr="00BE4A9C">
        <w:trPr>
          <w:trHeight w:val="1020"/>
        </w:trPr>
        <w:tc>
          <w:tcPr>
            <w:tcW w:w="1843" w:type="dxa"/>
            <w:gridSpan w:val="2"/>
            <w:tcBorders>
              <w:bottom w:val="single" w:sz="4" w:space="0" w:color="auto"/>
            </w:tcBorders>
            <w:shd w:val="clear" w:color="auto" w:fill="auto"/>
          </w:tcPr>
          <w:p w14:paraId="27AB6731"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R0460/C0040</w:t>
            </w:r>
          </w:p>
          <w:p w14:paraId="75A28975"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(D45E)</w:t>
            </w:r>
          </w:p>
        </w:tc>
        <w:tc>
          <w:tcPr>
            <w:tcW w:w="2835" w:type="dxa"/>
            <w:tcBorders>
              <w:bottom w:val="single" w:sz="4" w:space="0" w:color="auto"/>
            </w:tcBorders>
            <w:shd w:val="clear" w:color="auto" w:fill="auto"/>
          </w:tcPr>
          <w:p w14:paraId="7780325B" w14:textId="77777777" w:rsidR="00B366D0" w:rsidRPr="00923EEB" w:rsidDel="00735E62"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Own funds aggregated when using the D&amp;A and a combination of method net of IGT – Tier 2</w:t>
            </w:r>
          </w:p>
        </w:tc>
        <w:tc>
          <w:tcPr>
            <w:tcW w:w="4536" w:type="dxa"/>
            <w:gridSpan w:val="2"/>
            <w:tcBorders>
              <w:bottom w:val="single" w:sz="4" w:space="0" w:color="auto"/>
            </w:tcBorders>
            <w:shd w:val="clear" w:color="auto" w:fill="auto"/>
          </w:tcPr>
          <w:p w14:paraId="0C18B9C8" w14:textId="5B367B1E"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the </w:t>
            </w:r>
            <w:ins w:id="583" w:author="Author">
              <w:r>
                <w:rPr>
                  <w:rFonts w:ascii="Times New Roman" w:hAnsi="Times New Roman" w:cs="Times New Roman"/>
                  <w:sz w:val="20"/>
                  <w:szCs w:val="20"/>
                </w:rPr>
                <w:t xml:space="preserve">eligible </w:t>
              </w:r>
            </w:ins>
            <w:r w:rsidRPr="00923EEB">
              <w:rPr>
                <w:rFonts w:ascii="Times New Roman" w:hAnsi="Times New Roman" w:cs="Times New Roman"/>
                <w:sz w:val="20"/>
                <w:szCs w:val="20"/>
              </w:rPr>
              <w:t xml:space="preserve">own funds </w:t>
            </w:r>
            <w:ins w:id="584" w:author="Author">
              <w:r>
                <w:rPr>
                  <w:rFonts w:ascii="Times New Roman" w:hAnsi="Times New Roman" w:cs="Times New Roman"/>
                  <w:sz w:val="20"/>
                  <w:szCs w:val="20"/>
                </w:rPr>
                <w:t>after the elimination of</w:t>
              </w:r>
            </w:ins>
            <w:del w:id="585" w:author="Author">
              <w:r w:rsidRPr="00923EEB" w:rsidDel="00C47D6F">
                <w:rPr>
                  <w:rFonts w:ascii="Times New Roman" w:hAnsi="Times New Roman" w:cs="Times New Roman"/>
                  <w:sz w:val="20"/>
                  <w:szCs w:val="20"/>
                </w:rPr>
                <w:delText>without</w:delText>
              </w:r>
            </w:del>
            <w:r w:rsidRPr="00923EEB">
              <w:rPr>
                <w:rFonts w:ascii="Times New Roman" w:hAnsi="Times New Roman" w:cs="Times New Roman"/>
                <w:sz w:val="20"/>
                <w:szCs w:val="20"/>
              </w:rPr>
              <w:t xml:space="preserve"> the intra-group transactions for the calculation of the aggregated group eligible own funds, classified as Tier 2. The own funds figure reported here should be net of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 and net of IGTs.</w:t>
            </w:r>
          </w:p>
        </w:tc>
      </w:tr>
      <w:tr w:rsidR="00B366D0" w:rsidRPr="00923EEB" w14:paraId="50279E89" w14:textId="77777777" w:rsidTr="00BE4A9C">
        <w:trPr>
          <w:trHeight w:val="1020"/>
        </w:trPr>
        <w:tc>
          <w:tcPr>
            <w:tcW w:w="1843" w:type="dxa"/>
            <w:gridSpan w:val="2"/>
            <w:tcBorders>
              <w:bottom w:val="single" w:sz="4" w:space="0" w:color="auto"/>
            </w:tcBorders>
            <w:shd w:val="clear" w:color="auto" w:fill="auto"/>
          </w:tcPr>
          <w:p w14:paraId="195481C8"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R0460/C0050</w:t>
            </w:r>
          </w:p>
          <w:p w14:paraId="5A038B14"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(E45E)</w:t>
            </w:r>
          </w:p>
        </w:tc>
        <w:tc>
          <w:tcPr>
            <w:tcW w:w="2835" w:type="dxa"/>
            <w:tcBorders>
              <w:bottom w:val="single" w:sz="4" w:space="0" w:color="auto"/>
            </w:tcBorders>
            <w:shd w:val="clear" w:color="auto" w:fill="auto"/>
          </w:tcPr>
          <w:p w14:paraId="54FB6BA9"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Own funds aggregated when using the D&amp;A and a combination of method net of IGT – Tier 3</w:t>
            </w:r>
          </w:p>
        </w:tc>
        <w:tc>
          <w:tcPr>
            <w:tcW w:w="4536" w:type="dxa"/>
            <w:gridSpan w:val="2"/>
            <w:tcBorders>
              <w:bottom w:val="single" w:sz="4" w:space="0" w:color="auto"/>
            </w:tcBorders>
            <w:shd w:val="clear" w:color="auto" w:fill="auto"/>
          </w:tcPr>
          <w:p w14:paraId="4C5E13BA" w14:textId="234BDF18"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the </w:t>
            </w:r>
            <w:ins w:id="586" w:author="Author">
              <w:r>
                <w:rPr>
                  <w:rFonts w:ascii="Times New Roman" w:hAnsi="Times New Roman" w:cs="Times New Roman"/>
                  <w:sz w:val="20"/>
                  <w:szCs w:val="20"/>
                </w:rPr>
                <w:t xml:space="preserve">eligible </w:t>
              </w:r>
            </w:ins>
            <w:r w:rsidRPr="00923EEB">
              <w:rPr>
                <w:rFonts w:ascii="Times New Roman" w:hAnsi="Times New Roman" w:cs="Times New Roman"/>
                <w:sz w:val="20"/>
                <w:szCs w:val="20"/>
              </w:rPr>
              <w:t xml:space="preserve">own funds </w:t>
            </w:r>
            <w:ins w:id="587" w:author="Author">
              <w:r>
                <w:rPr>
                  <w:rFonts w:ascii="Times New Roman" w:hAnsi="Times New Roman" w:cs="Times New Roman"/>
                  <w:sz w:val="20"/>
                  <w:szCs w:val="20"/>
                </w:rPr>
                <w:t>after the elimination of</w:t>
              </w:r>
            </w:ins>
            <w:del w:id="588" w:author="Author">
              <w:r w:rsidRPr="00923EEB" w:rsidDel="00C47D6F">
                <w:rPr>
                  <w:rFonts w:ascii="Times New Roman" w:hAnsi="Times New Roman" w:cs="Times New Roman"/>
                  <w:sz w:val="20"/>
                  <w:szCs w:val="20"/>
                </w:rPr>
                <w:delText>without</w:delText>
              </w:r>
            </w:del>
            <w:r w:rsidRPr="00923EEB">
              <w:rPr>
                <w:rFonts w:ascii="Times New Roman" w:hAnsi="Times New Roman" w:cs="Times New Roman"/>
                <w:sz w:val="20"/>
                <w:szCs w:val="20"/>
              </w:rPr>
              <w:t xml:space="preserve"> the intra-group transactions for the calculation of the aggregated group eligible own funds, classified as Tier 3. The own funds figure reported here should be net of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 and net of IGTs.</w:t>
            </w:r>
          </w:p>
        </w:tc>
      </w:tr>
      <w:tr w:rsidR="00B366D0" w:rsidRPr="00923EEB" w14:paraId="76237B44" w14:textId="77777777" w:rsidTr="00BE4A9C">
        <w:trPr>
          <w:trHeight w:val="949"/>
        </w:trPr>
        <w:tc>
          <w:tcPr>
            <w:tcW w:w="9214" w:type="dxa"/>
            <w:gridSpan w:val="5"/>
            <w:tcBorders>
              <w:top w:val="single" w:sz="4" w:space="0" w:color="auto"/>
              <w:left w:val="nil"/>
              <w:bottom w:val="single" w:sz="4" w:space="0" w:color="auto"/>
              <w:right w:val="nil"/>
            </w:tcBorders>
            <w:hideMark/>
          </w:tcPr>
          <w:p w14:paraId="2F515442" w14:textId="00CAC3DA" w:rsidR="00B366D0" w:rsidRPr="005E07E8" w:rsidDel="00BB5306" w:rsidRDefault="00B366D0" w:rsidP="005E07E8">
            <w:pPr>
              <w:spacing w:after="0"/>
              <w:rPr>
                <w:del w:id="589" w:author="Author"/>
                <w:rFonts w:ascii="Times New Roman" w:hAnsi="Times New Roman" w:cs="Times New Roman"/>
                <w:b/>
                <w:bCs/>
                <w:sz w:val="20"/>
                <w:szCs w:val="20"/>
              </w:rPr>
            </w:pPr>
            <w:del w:id="590" w:author="Author">
              <w:r w:rsidRPr="005E07E8" w:rsidDel="00BB5306">
                <w:rPr>
                  <w:rFonts w:ascii="Times New Roman" w:hAnsi="Times New Roman" w:cs="Times New Roman"/>
                  <w:b/>
                  <w:bCs/>
                  <w:sz w:val="20"/>
                  <w:szCs w:val="20"/>
                </w:rPr>
                <w:delText xml:space="preserve">Available and eligible own funds group </w:delText>
              </w:r>
              <w:r w:rsidRPr="00BE4A9C" w:rsidDel="00BB5306">
                <w:rPr>
                  <w:rFonts w:ascii="Times New Roman" w:hAnsi="Times New Roman" w:cs="Times New Roman"/>
                  <w:b/>
                  <w:sz w:val="20"/>
                  <w:szCs w:val="20"/>
                </w:rPr>
                <w:delText>excluding the other financial sector and the undertakings included via D&amp;A</w:delText>
              </w:r>
            </w:del>
          </w:p>
          <w:p w14:paraId="2C5C9095" w14:textId="22FA98F4" w:rsidR="00B366D0" w:rsidRPr="00923EEB" w:rsidRDefault="00B366D0" w:rsidP="000040C3">
            <w:pPr>
              <w:spacing w:after="0"/>
              <w:rPr>
                <w:rFonts w:ascii="Times New Roman" w:hAnsi="Times New Roman" w:cs="Times New Roman"/>
                <w:b/>
                <w:bCs/>
                <w:sz w:val="20"/>
                <w:szCs w:val="20"/>
              </w:rPr>
            </w:pPr>
            <w:del w:id="591" w:author="Author">
              <w:r w:rsidRPr="005E07E8" w:rsidDel="00971545">
                <w:rPr>
                  <w:rFonts w:ascii="Times New Roman" w:hAnsi="Times New Roman" w:cs="Times New Roman"/>
                  <w:b/>
                  <w:bCs/>
                  <w:sz w:val="20"/>
                  <w:szCs w:val="20"/>
                </w:rPr>
                <w:delText>Those cells are not applicable in case of D&amp;A and combination of methods</w:delText>
              </w:r>
            </w:del>
          </w:p>
        </w:tc>
      </w:tr>
      <w:tr w:rsidR="00B366D0" w:rsidRPr="00191029" w14:paraId="35513F55" w14:textId="77777777" w:rsidTr="00BE4A9C">
        <w:trPr>
          <w:trHeight w:val="1215"/>
        </w:trPr>
        <w:tc>
          <w:tcPr>
            <w:tcW w:w="1843" w:type="dxa"/>
            <w:gridSpan w:val="2"/>
            <w:tcBorders>
              <w:top w:val="single" w:sz="4" w:space="0" w:color="auto"/>
            </w:tcBorders>
            <w:shd w:val="clear" w:color="auto" w:fill="auto"/>
          </w:tcPr>
          <w:p w14:paraId="4A3CE96C"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R0520/C0010</w:t>
            </w:r>
          </w:p>
          <w:p w14:paraId="1DD3A8AE"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(A48)</w:t>
            </w:r>
          </w:p>
        </w:tc>
        <w:tc>
          <w:tcPr>
            <w:tcW w:w="2835" w:type="dxa"/>
            <w:tcBorders>
              <w:top w:val="single" w:sz="4" w:space="0" w:color="auto"/>
            </w:tcBorders>
            <w:shd w:val="clear" w:color="auto" w:fill="auto"/>
          </w:tcPr>
          <w:p w14:paraId="5BFAE9E2" w14:textId="3F7D82EC" w:rsidR="00B366D0" w:rsidRPr="00923EEB" w:rsidRDefault="00B366D0" w:rsidP="003B6030">
            <w:pPr>
              <w:spacing w:after="0"/>
              <w:rPr>
                <w:rFonts w:ascii="Times New Roman" w:hAnsi="Times New Roman" w:cs="Times New Roman"/>
                <w:sz w:val="20"/>
                <w:szCs w:val="20"/>
              </w:rPr>
            </w:pPr>
            <w:r w:rsidRPr="00923EEB">
              <w:rPr>
                <w:rFonts w:ascii="Times New Roman" w:hAnsi="Times New Roman" w:cs="Times New Roman"/>
                <w:sz w:val="20"/>
                <w:szCs w:val="20"/>
              </w:rPr>
              <w:t>Total available own funds to meet the</w:t>
            </w:r>
            <w:ins w:id="592" w:author="Author">
              <w:r>
                <w:rPr>
                  <w:rFonts w:ascii="Times New Roman" w:hAnsi="Times New Roman" w:cs="Times New Roman"/>
                  <w:sz w:val="20"/>
                  <w:szCs w:val="20"/>
                </w:rPr>
                <w:t xml:space="preserve"> consolidated</w:t>
              </w:r>
            </w:ins>
            <w:r w:rsidRPr="00923EEB">
              <w:rPr>
                <w:rFonts w:ascii="Times New Roman" w:hAnsi="Times New Roman" w:cs="Times New Roman"/>
                <w:sz w:val="20"/>
                <w:szCs w:val="20"/>
              </w:rPr>
              <w:t xml:space="preserve"> group SCR </w:t>
            </w:r>
            <w:ins w:id="593" w:author="Author">
              <w:r>
                <w:rPr>
                  <w:rFonts w:ascii="Times New Roman" w:hAnsi="Times New Roman" w:cs="Times New Roman"/>
                  <w:sz w:val="20"/>
                  <w:szCs w:val="20"/>
                </w:rPr>
                <w:t>(</w:t>
              </w:r>
            </w:ins>
            <w:del w:id="594" w:author="Author">
              <w:r w:rsidRPr="00923EEB" w:rsidDel="003B6030">
                <w:rPr>
                  <w:rFonts w:ascii="Times New Roman" w:hAnsi="Times New Roman" w:cs="Times New Roman"/>
                  <w:sz w:val="20"/>
                  <w:szCs w:val="20"/>
                </w:rPr>
                <w:delText>-</w:delText>
              </w:r>
              <w:r w:rsidRPr="00923EEB" w:rsidDel="00E90D11">
                <w:rPr>
                  <w:rFonts w:ascii="Times New Roman" w:hAnsi="Times New Roman" w:cs="Times New Roman"/>
                  <w:sz w:val="20"/>
                  <w:szCs w:val="20"/>
                </w:rPr>
                <w:delText xml:space="preserve"> </w:delText>
              </w:r>
            </w:del>
            <w:r w:rsidRPr="00923EEB">
              <w:rPr>
                <w:rFonts w:ascii="Times New Roman" w:hAnsi="Times New Roman" w:cs="Times New Roman"/>
                <w:sz w:val="20"/>
                <w:szCs w:val="20"/>
              </w:rPr>
              <w:t>excluding the other financial sector and the undertakings included via D&amp;A</w:t>
            </w:r>
            <w:ins w:id="595" w:author="Author">
              <w:r>
                <w:rPr>
                  <w:rFonts w:ascii="Times New Roman" w:hAnsi="Times New Roman" w:cs="Times New Roman"/>
                  <w:sz w:val="20"/>
                  <w:szCs w:val="20"/>
                </w:rPr>
                <w:t xml:space="preserve">) </w:t>
              </w:r>
            </w:ins>
            <w:r w:rsidRPr="00923EEB">
              <w:rPr>
                <w:rFonts w:ascii="Times New Roman" w:hAnsi="Times New Roman" w:cs="Times New Roman"/>
                <w:sz w:val="20"/>
                <w:szCs w:val="20"/>
              </w:rPr>
              <w:t>-total</w:t>
            </w:r>
          </w:p>
        </w:tc>
        <w:tc>
          <w:tcPr>
            <w:tcW w:w="4536" w:type="dxa"/>
            <w:gridSpan w:val="2"/>
            <w:tcBorders>
              <w:top w:val="single" w:sz="4" w:space="0" w:color="auto"/>
            </w:tcBorders>
            <w:shd w:val="clear" w:color="auto" w:fill="auto"/>
          </w:tcPr>
          <w:p w14:paraId="43EB78AA" w14:textId="76156E29" w:rsidR="00B366D0" w:rsidRPr="00923EEB" w:rsidRDefault="00B366D0" w:rsidP="000040C3">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own funds of the undertaking, comprising basic own funds after adjustments plus ancillary own funds, that are available to meet the </w:t>
            </w:r>
            <w:ins w:id="596" w:author="Author">
              <w:r>
                <w:rPr>
                  <w:rFonts w:ascii="Times New Roman" w:hAnsi="Times New Roman" w:cs="Times New Roman"/>
                  <w:sz w:val="20"/>
                  <w:szCs w:val="20"/>
                </w:rPr>
                <w:t xml:space="preserve">consolidated group </w:t>
              </w:r>
            </w:ins>
            <w:r w:rsidRPr="00923EEB">
              <w:rPr>
                <w:rFonts w:ascii="Times New Roman" w:hAnsi="Times New Roman" w:cs="Times New Roman"/>
                <w:sz w:val="20"/>
                <w:szCs w:val="20"/>
              </w:rPr>
              <w:t xml:space="preserve">SCR </w:t>
            </w:r>
            <w:del w:id="597" w:author="Author">
              <w:r w:rsidRPr="00923EEB" w:rsidDel="003B6030">
                <w:rPr>
                  <w:rFonts w:ascii="Times New Roman" w:hAnsi="Times New Roman" w:cs="Times New Roman"/>
                  <w:sz w:val="20"/>
                  <w:szCs w:val="20"/>
                </w:rPr>
                <w:delText xml:space="preserve">for a group </w:delText>
              </w:r>
            </w:del>
            <w:r w:rsidRPr="00923EEB">
              <w:rPr>
                <w:rFonts w:ascii="Times New Roman" w:hAnsi="Times New Roman" w:cs="Times New Roman"/>
                <w:sz w:val="20"/>
                <w:szCs w:val="20"/>
              </w:rPr>
              <w:t>but excluding the own funds from other financial sector and from the undertakings included via D&amp;A</w:t>
            </w:r>
            <w:r>
              <w:rPr>
                <w:rFonts w:ascii="Times New Roman" w:hAnsi="Times New Roman" w:cs="Times New Roman"/>
                <w:sz w:val="20"/>
                <w:szCs w:val="20"/>
              </w:rPr>
              <w:t>.</w:t>
            </w:r>
          </w:p>
          <w:p w14:paraId="5BD27EA4" w14:textId="77777777" w:rsidR="00B366D0" w:rsidRPr="00BE4A9C" w:rsidRDefault="00B366D0">
            <w:pPr>
              <w:spacing w:after="0"/>
              <w:rPr>
                <w:rFonts w:ascii="Times New Roman" w:hAnsi="Times New Roman" w:cs="Times New Roman"/>
                <w:sz w:val="20"/>
                <w:szCs w:val="20"/>
              </w:rPr>
            </w:pPr>
          </w:p>
        </w:tc>
      </w:tr>
      <w:tr w:rsidR="00B366D0" w:rsidRPr="00923EEB" w14:paraId="70641C92" w14:textId="77777777" w:rsidTr="00BE4A9C">
        <w:trPr>
          <w:trHeight w:val="1260"/>
        </w:trPr>
        <w:tc>
          <w:tcPr>
            <w:tcW w:w="1843" w:type="dxa"/>
            <w:gridSpan w:val="2"/>
            <w:shd w:val="clear" w:color="auto" w:fill="auto"/>
          </w:tcPr>
          <w:p w14:paraId="08F76CFC"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R0520/C0020</w:t>
            </w:r>
          </w:p>
          <w:p w14:paraId="171CAF81"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(B48)</w:t>
            </w:r>
          </w:p>
        </w:tc>
        <w:tc>
          <w:tcPr>
            <w:tcW w:w="2835" w:type="dxa"/>
            <w:shd w:val="clear" w:color="auto" w:fill="auto"/>
          </w:tcPr>
          <w:p w14:paraId="4285A4EE" w14:textId="2AA8F7DA" w:rsidR="00B366D0" w:rsidRPr="00923EEB" w:rsidRDefault="00B366D0" w:rsidP="003B6030">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available own funds to meet the </w:t>
            </w:r>
            <w:ins w:id="598" w:author="Author">
              <w:r>
                <w:rPr>
                  <w:rFonts w:ascii="Times New Roman" w:hAnsi="Times New Roman" w:cs="Times New Roman"/>
                  <w:sz w:val="20"/>
                  <w:szCs w:val="20"/>
                </w:rPr>
                <w:t xml:space="preserve">consolidated </w:t>
              </w:r>
            </w:ins>
            <w:r w:rsidRPr="00923EEB">
              <w:rPr>
                <w:rFonts w:ascii="Times New Roman" w:hAnsi="Times New Roman" w:cs="Times New Roman"/>
                <w:sz w:val="20"/>
                <w:szCs w:val="20"/>
              </w:rPr>
              <w:t xml:space="preserve">group SCR </w:t>
            </w:r>
            <w:ins w:id="599" w:author="Author">
              <w:r>
                <w:rPr>
                  <w:rFonts w:ascii="Times New Roman" w:hAnsi="Times New Roman" w:cs="Times New Roman"/>
                  <w:sz w:val="20"/>
                  <w:szCs w:val="20"/>
                </w:rPr>
                <w:t>(</w:t>
              </w:r>
              <w:r w:rsidRPr="00923EEB">
                <w:rPr>
                  <w:rFonts w:ascii="Times New Roman" w:hAnsi="Times New Roman" w:cs="Times New Roman"/>
                  <w:sz w:val="20"/>
                  <w:szCs w:val="20"/>
                </w:rPr>
                <w:t>excluding the other financial sector and the undertakings included via D&amp;A</w:t>
              </w:r>
              <w:r>
                <w:rPr>
                  <w:rFonts w:ascii="Times New Roman" w:hAnsi="Times New Roman" w:cs="Times New Roman"/>
                  <w:sz w:val="20"/>
                  <w:szCs w:val="20"/>
                </w:rPr>
                <w:t>)</w:t>
              </w:r>
            </w:ins>
            <w:r w:rsidRPr="00923EEB">
              <w:rPr>
                <w:rFonts w:ascii="Times New Roman" w:hAnsi="Times New Roman" w:cs="Times New Roman"/>
                <w:sz w:val="20"/>
                <w:szCs w:val="20"/>
              </w:rPr>
              <w:t xml:space="preserve"> – tier </w:t>
            </w:r>
            <w:ins w:id="600" w:author="Author">
              <w:r>
                <w:rPr>
                  <w:rFonts w:ascii="Times New Roman" w:hAnsi="Times New Roman" w:cs="Times New Roman"/>
                  <w:sz w:val="20"/>
                  <w:szCs w:val="20"/>
                </w:rPr>
                <w:t xml:space="preserve">1 </w:t>
              </w:r>
            </w:ins>
            <w:r w:rsidRPr="00923EEB">
              <w:rPr>
                <w:rFonts w:ascii="Times New Roman" w:hAnsi="Times New Roman" w:cs="Times New Roman"/>
                <w:sz w:val="20"/>
                <w:szCs w:val="20"/>
              </w:rPr>
              <w:t>unrestricted</w:t>
            </w:r>
          </w:p>
        </w:tc>
        <w:tc>
          <w:tcPr>
            <w:tcW w:w="4536" w:type="dxa"/>
            <w:gridSpan w:val="2"/>
            <w:shd w:val="clear" w:color="auto" w:fill="auto"/>
          </w:tcPr>
          <w:p w14:paraId="3FB3D0F5" w14:textId="489A47AE" w:rsidR="00B366D0" w:rsidRPr="00923EEB" w:rsidRDefault="00B366D0" w:rsidP="00CB3A4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w:t>
            </w:r>
            <w:del w:id="601" w:author="Author">
              <w:r w:rsidRPr="00923EEB" w:rsidDel="00CF2629">
                <w:rPr>
                  <w:rFonts w:ascii="Times New Roman" w:hAnsi="Times New Roman" w:cs="Times New Roman"/>
                  <w:sz w:val="20"/>
                  <w:szCs w:val="20"/>
                </w:rPr>
                <w:delText xml:space="preserve">total </w:delText>
              </w:r>
            </w:del>
            <w:r w:rsidRPr="00923EEB">
              <w:rPr>
                <w:rFonts w:ascii="Times New Roman" w:hAnsi="Times New Roman" w:cs="Times New Roman"/>
                <w:sz w:val="20"/>
                <w:szCs w:val="20"/>
              </w:rPr>
              <w:t xml:space="preserve">own funds of the undertaking, comprising  basic own funds after adjustments, that are available to meet the </w:t>
            </w:r>
            <w:ins w:id="602" w:author="Author">
              <w:r>
                <w:rPr>
                  <w:rFonts w:ascii="Times New Roman" w:hAnsi="Times New Roman" w:cs="Times New Roman"/>
                  <w:sz w:val="20"/>
                  <w:szCs w:val="20"/>
                </w:rPr>
                <w:t xml:space="preserve">consolidated group </w:t>
              </w:r>
            </w:ins>
            <w:r w:rsidRPr="00923EEB">
              <w:rPr>
                <w:rFonts w:ascii="Times New Roman" w:hAnsi="Times New Roman" w:cs="Times New Roman"/>
                <w:sz w:val="20"/>
                <w:szCs w:val="20"/>
              </w:rPr>
              <w:t>SCR</w:t>
            </w:r>
            <w:ins w:id="603" w:author="Author">
              <w:r>
                <w:rPr>
                  <w:rFonts w:ascii="Times New Roman" w:hAnsi="Times New Roman" w:cs="Times New Roman"/>
                  <w:sz w:val="20"/>
                  <w:szCs w:val="20"/>
                </w:rPr>
                <w:t xml:space="preserve"> </w:t>
              </w:r>
              <w:del w:id="604" w:author="Author">
                <w:r w:rsidDel="00CB3A4F">
                  <w:rPr>
                    <w:rFonts w:ascii="Times New Roman" w:hAnsi="Times New Roman" w:cs="Times New Roman"/>
                    <w:sz w:val="20"/>
                    <w:szCs w:val="20"/>
                  </w:rPr>
                  <w:delText xml:space="preserve">- </w:delText>
                </w:r>
              </w:del>
              <w:r w:rsidRPr="00923EEB">
                <w:rPr>
                  <w:rFonts w:ascii="Times New Roman" w:hAnsi="Times New Roman" w:cs="Times New Roman"/>
                  <w:sz w:val="20"/>
                  <w:szCs w:val="20"/>
                </w:rPr>
                <w:t>but excluding the own funds from other financial sector and from the undertakings included via D&amp;A</w:t>
              </w:r>
            </w:ins>
            <w:del w:id="605" w:author="Author">
              <w:r w:rsidRPr="00923EEB" w:rsidDel="00CB3A4F">
                <w:rPr>
                  <w:rFonts w:ascii="Times New Roman" w:hAnsi="Times New Roman" w:cs="Times New Roman"/>
                  <w:sz w:val="20"/>
                  <w:szCs w:val="20"/>
                </w:rPr>
                <w:delText xml:space="preserve"> </w:delText>
              </w:r>
            </w:del>
            <w:ins w:id="606" w:author="Author">
              <w:del w:id="607" w:author="Author">
                <w:r w:rsidDel="00CB3A4F">
                  <w:rPr>
                    <w:rFonts w:ascii="Times New Roman" w:hAnsi="Times New Roman" w:cs="Times New Roman"/>
                    <w:sz w:val="20"/>
                    <w:szCs w:val="20"/>
                  </w:rPr>
                  <w:delText>-</w:delText>
                </w:r>
              </w:del>
            </w:ins>
            <w:del w:id="608" w:author="Author">
              <w:r w:rsidRPr="00923EEB" w:rsidDel="003B6030">
                <w:rPr>
                  <w:rFonts w:ascii="Times New Roman" w:hAnsi="Times New Roman" w:cs="Times New Roman"/>
                  <w:sz w:val="20"/>
                  <w:szCs w:val="20"/>
                </w:rPr>
                <w:delText>for a group</w:delText>
              </w:r>
            </w:del>
            <w:r w:rsidRPr="00923EEB">
              <w:rPr>
                <w:rFonts w:ascii="Times New Roman" w:hAnsi="Times New Roman" w:cs="Times New Roman"/>
                <w:sz w:val="20"/>
                <w:szCs w:val="20"/>
              </w:rPr>
              <w:t xml:space="preserve"> and that meet the criteria to be included in Tier </w:t>
            </w:r>
            <w:ins w:id="609" w:author="Author">
              <w:r>
                <w:rPr>
                  <w:rFonts w:ascii="Times New Roman" w:hAnsi="Times New Roman" w:cs="Times New Roman"/>
                  <w:sz w:val="20"/>
                  <w:szCs w:val="20"/>
                </w:rPr>
                <w:t xml:space="preserve">1 </w:t>
              </w:r>
            </w:ins>
            <w:r w:rsidRPr="00923EEB">
              <w:rPr>
                <w:rFonts w:ascii="Times New Roman" w:hAnsi="Times New Roman" w:cs="Times New Roman"/>
                <w:sz w:val="20"/>
                <w:szCs w:val="20"/>
              </w:rPr>
              <w:t>unrestricted items.</w:t>
            </w:r>
          </w:p>
        </w:tc>
      </w:tr>
      <w:tr w:rsidR="00B366D0" w:rsidRPr="00923EEB" w14:paraId="3A374D69" w14:textId="77777777" w:rsidTr="00BE4A9C">
        <w:trPr>
          <w:trHeight w:val="1260"/>
        </w:trPr>
        <w:tc>
          <w:tcPr>
            <w:tcW w:w="1843" w:type="dxa"/>
            <w:gridSpan w:val="2"/>
            <w:shd w:val="clear" w:color="auto" w:fill="auto"/>
          </w:tcPr>
          <w:p w14:paraId="4BA8F783"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R0520/C0030</w:t>
            </w:r>
          </w:p>
          <w:p w14:paraId="2C2C3AC7"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(C48)</w:t>
            </w:r>
          </w:p>
        </w:tc>
        <w:tc>
          <w:tcPr>
            <w:tcW w:w="2835" w:type="dxa"/>
            <w:shd w:val="clear" w:color="auto" w:fill="auto"/>
          </w:tcPr>
          <w:p w14:paraId="37D7A422" w14:textId="3551752B" w:rsidR="00B366D0" w:rsidRPr="00923EEB" w:rsidRDefault="00B366D0" w:rsidP="002D6A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available own funds to meet the </w:t>
            </w:r>
            <w:ins w:id="610" w:author="Author">
              <w:r>
                <w:rPr>
                  <w:rFonts w:ascii="Times New Roman" w:hAnsi="Times New Roman" w:cs="Times New Roman"/>
                  <w:sz w:val="20"/>
                  <w:szCs w:val="20"/>
                </w:rPr>
                <w:t xml:space="preserve">consolidated </w:t>
              </w:r>
            </w:ins>
            <w:r w:rsidRPr="00923EEB">
              <w:rPr>
                <w:rFonts w:ascii="Times New Roman" w:hAnsi="Times New Roman" w:cs="Times New Roman"/>
                <w:sz w:val="20"/>
                <w:szCs w:val="20"/>
              </w:rPr>
              <w:t xml:space="preserve">group SCR  </w:t>
            </w:r>
            <w:ins w:id="611" w:author="Author">
              <w:r>
                <w:rPr>
                  <w:rFonts w:ascii="Times New Roman" w:hAnsi="Times New Roman" w:cs="Times New Roman"/>
                  <w:sz w:val="20"/>
                  <w:szCs w:val="20"/>
                </w:rPr>
                <w:t>(</w:t>
              </w:r>
              <w:r w:rsidRPr="00923EEB">
                <w:rPr>
                  <w:rFonts w:ascii="Times New Roman" w:hAnsi="Times New Roman" w:cs="Times New Roman"/>
                  <w:sz w:val="20"/>
                  <w:szCs w:val="20"/>
                </w:rPr>
                <w:t>excluding the other financial sector and the undertakings included via D&amp;A</w:t>
              </w:r>
              <w:r>
                <w:rPr>
                  <w:rFonts w:ascii="Times New Roman" w:hAnsi="Times New Roman" w:cs="Times New Roman"/>
                  <w:sz w:val="20"/>
                  <w:szCs w:val="20"/>
                </w:rPr>
                <w:t>)</w:t>
              </w:r>
              <w:r w:rsidRPr="00923EEB">
                <w:rPr>
                  <w:rFonts w:ascii="Times New Roman" w:hAnsi="Times New Roman" w:cs="Times New Roman"/>
                  <w:sz w:val="20"/>
                  <w:szCs w:val="20"/>
                </w:rPr>
                <w:t xml:space="preserve"> </w:t>
              </w:r>
            </w:ins>
            <w:r w:rsidRPr="00923EEB">
              <w:rPr>
                <w:rFonts w:ascii="Times New Roman" w:hAnsi="Times New Roman" w:cs="Times New Roman"/>
                <w:sz w:val="20"/>
                <w:szCs w:val="20"/>
              </w:rPr>
              <w:t>– tier 1 restricted</w:t>
            </w:r>
            <w:del w:id="612" w:author="Author">
              <w:r w:rsidRPr="00923EEB" w:rsidDel="00CF2629">
                <w:rPr>
                  <w:rFonts w:ascii="Times New Roman" w:hAnsi="Times New Roman" w:cs="Times New Roman"/>
                  <w:sz w:val="20"/>
                  <w:szCs w:val="20"/>
                </w:rPr>
                <w:delText>)</w:delText>
              </w:r>
            </w:del>
          </w:p>
        </w:tc>
        <w:tc>
          <w:tcPr>
            <w:tcW w:w="4536" w:type="dxa"/>
            <w:gridSpan w:val="2"/>
            <w:shd w:val="clear" w:color="auto" w:fill="auto"/>
          </w:tcPr>
          <w:p w14:paraId="0E32496B" w14:textId="55324C21" w:rsidR="00B366D0" w:rsidRPr="00923EEB" w:rsidRDefault="00B366D0" w:rsidP="00CB3A4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w:t>
            </w:r>
            <w:del w:id="613" w:author="Author">
              <w:r w:rsidRPr="00923EEB" w:rsidDel="00CF2629">
                <w:rPr>
                  <w:rFonts w:ascii="Times New Roman" w:hAnsi="Times New Roman" w:cs="Times New Roman"/>
                  <w:sz w:val="20"/>
                  <w:szCs w:val="20"/>
                </w:rPr>
                <w:delText xml:space="preserve">total </w:delText>
              </w:r>
            </w:del>
            <w:r w:rsidRPr="00923EEB">
              <w:rPr>
                <w:rFonts w:ascii="Times New Roman" w:hAnsi="Times New Roman" w:cs="Times New Roman"/>
                <w:sz w:val="20"/>
                <w:szCs w:val="20"/>
              </w:rPr>
              <w:t xml:space="preserve">own funds of the undertaking, comprising  basic own funds after adjustments, that are available to meet the </w:t>
            </w:r>
            <w:ins w:id="614" w:author="Author">
              <w:r>
                <w:rPr>
                  <w:rFonts w:ascii="Times New Roman" w:hAnsi="Times New Roman" w:cs="Times New Roman"/>
                  <w:sz w:val="20"/>
                  <w:szCs w:val="20"/>
                </w:rPr>
                <w:t xml:space="preserve">consolidated group </w:t>
              </w:r>
            </w:ins>
            <w:r w:rsidRPr="00923EEB">
              <w:rPr>
                <w:rFonts w:ascii="Times New Roman" w:hAnsi="Times New Roman" w:cs="Times New Roman"/>
                <w:sz w:val="20"/>
                <w:szCs w:val="20"/>
              </w:rPr>
              <w:t>SCR</w:t>
            </w:r>
            <w:ins w:id="615" w:author="Author">
              <w:r>
                <w:rPr>
                  <w:rFonts w:ascii="Times New Roman" w:hAnsi="Times New Roman" w:cs="Times New Roman"/>
                  <w:sz w:val="20"/>
                  <w:szCs w:val="20"/>
                </w:rPr>
                <w:t xml:space="preserve"> </w:t>
              </w:r>
              <w:del w:id="616" w:author="Author">
                <w:r w:rsidDel="00CB3A4F">
                  <w:rPr>
                    <w:rFonts w:ascii="Times New Roman" w:hAnsi="Times New Roman" w:cs="Times New Roman"/>
                    <w:sz w:val="20"/>
                    <w:szCs w:val="20"/>
                  </w:rPr>
                  <w:delText xml:space="preserve">- </w:delText>
                </w:r>
              </w:del>
              <w:r w:rsidRPr="00923EEB">
                <w:rPr>
                  <w:rFonts w:ascii="Times New Roman" w:hAnsi="Times New Roman" w:cs="Times New Roman"/>
                  <w:sz w:val="20"/>
                  <w:szCs w:val="20"/>
                </w:rPr>
                <w:t>but excluding the own funds from other financial sector and from the undertakings included via D&amp;A</w:t>
              </w:r>
              <w:r>
                <w:rPr>
                  <w:rFonts w:ascii="Times New Roman" w:hAnsi="Times New Roman" w:cs="Times New Roman"/>
                  <w:sz w:val="20"/>
                  <w:szCs w:val="20"/>
                </w:rPr>
                <w:t xml:space="preserve"> </w:t>
              </w:r>
              <w:del w:id="617" w:author="Author">
                <w:r w:rsidDel="00CB3A4F">
                  <w:rPr>
                    <w:rFonts w:ascii="Times New Roman" w:hAnsi="Times New Roman" w:cs="Times New Roman"/>
                    <w:sz w:val="20"/>
                    <w:szCs w:val="20"/>
                  </w:rPr>
                  <w:delText>-</w:delText>
                </w:r>
              </w:del>
            </w:ins>
            <w:del w:id="618" w:author="Author">
              <w:r w:rsidRPr="00923EEB" w:rsidDel="00CB3A4F">
                <w:rPr>
                  <w:rFonts w:ascii="Times New Roman" w:hAnsi="Times New Roman" w:cs="Times New Roman"/>
                  <w:sz w:val="20"/>
                  <w:szCs w:val="20"/>
                </w:rPr>
                <w:delText xml:space="preserve"> </w:delText>
              </w:r>
              <w:r w:rsidRPr="00923EEB" w:rsidDel="002D6AE4">
                <w:rPr>
                  <w:rFonts w:ascii="Times New Roman" w:hAnsi="Times New Roman" w:cs="Times New Roman"/>
                  <w:sz w:val="20"/>
                  <w:szCs w:val="20"/>
                </w:rPr>
                <w:delText xml:space="preserve">for a group </w:delText>
              </w:r>
            </w:del>
            <w:r w:rsidRPr="00923EEB">
              <w:rPr>
                <w:rFonts w:ascii="Times New Roman" w:hAnsi="Times New Roman" w:cs="Times New Roman"/>
                <w:sz w:val="20"/>
                <w:szCs w:val="20"/>
              </w:rPr>
              <w:t xml:space="preserve">and that meet the criteria to be included in Tier 1 restricted items. </w:t>
            </w:r>
          </w:p>
        </w:tc>
      </w:tr>
      <w:tr w:rsidR="00B366D0" w:rsidRPr="00923EEB" w14:paraId="0C1800AA" w14:textId="77777777" w:rsidTr="00BE4A9C">
        <w:trPr>
          <w:trHeight w:val="1290"/>
        </w:trPr>
        <w:tc>
          <w:tcPr>
            <w:tcW w:w="1843" w:type="dxa"/>
            <w:gridSpan w:val="2"/>
            <w:shd w:val="clear" w:color="auto" w:fill="auto"/>
          </w:tcPr>
          <w:p w14:paraId="76A1902E"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R0520/C0040</w:t>
            </w:r>
          </w:p>
          <w:p w14:paraId="2F252927"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(D48)</w:t>
            </w:r>
          </w:p>
        </w:tc>
        <w:tc>
          <w:tcPr>
            <w:tcW w:w="2835" w:type="dxa"/>
            <w:shd w:val="clear" w:color="auto" w:fill="auto"/>
          </w:tcPr>
          <w:p w14:paraId="3FA87B22" w14:textId="3F224038" w:rsidR="00B366D0" w:rsidRPr="00923EEB" w:rsidRDefault="00B366D0" w:rsidP="002D6AE4">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available own funds to meet the </w:t>
            </w:r>
            <w:ins w:id="619" w:author="Author">
              <w:r>
                <w:rPr>
                  <w:rFonts w:ascii="Times New Roman" w:hAnsi="Times New Roman" w:cs="Times New Roman"/>
                  <w:sz w:val="20"/>
                  <w:szCs w:val="20"/>
                </w:rPr>
                <w:t>consolidated</w:t>
              </w:r>
              <w:r w:rsidRPr="00923EEB">
                <w:rPr>
                  <w:rFonts w:ascii="Times New Roman" w:hAnsi="Times New Roman" w:cs="Times New Roman"/>
                  <w:sz w:val="20"/>
                  <w:szCs w:val="20"/>
                </w:rPr>
                <w:t xml:space="preserve"> </w:t>
              </w:r>
            </w:ins>
            <w:r w:rsidRPr="00923EEB">
              <w:rPr>
                <w:rFonts w:ascii="Times New Roman" w:hAnsi="Times New Roman" w:cs="Times New Roman"/>
                <w:sz w:val="20"/>
                <w:szCs w:val="20"/>
              </w:rPr>
              <w:t>group</w:t>
            </w:r>
            <w:ins w:id="620" w:author="Author">
              <w:r>
                <w:rPr>
                  <w:rFonts w:ascii="Times New Roman" w:hAnsi="Times New Roman" w:cs="Times New Roman"/>
                  <w:sz w:val="20"/>
                  <w:szCs w:val="20"/>
                </w:rPr>
                <w:t xml:space="preserve"> </w:t>
              </w:r>
            </w:ins>
            <w:del w:id="621" w:author="Author">
              <w:r w:rsidRPr="00923EEB" w:rsidDel="002D6AE4">
                <w:rPr>
                  <w:rFonts w:ascii="Times New Roman" w:hAnsi="Times New Roman" w:cs="Times New Roman"/>
                  <w:sz w:val="20"/>
                  <w:szCs w:val="20"/>
                </w:rPr>
                <w:delText xml:space="preserve"> </w:delText>
              </w:r>
            </w:del>
            <w:r w:rsidRPr="00923EEB">
              <w:rPr>
                <w:rFonts w:ascii="Times New Roman" w:hAnsi="Times New Roman" w:cs="Times New Roman"/>
                <w:sz w:val="20"/>
                <w:szCs w:val="20"/>
              </w:rPr>
              <w:t xml:space="preserve">SCR </w:t>
            </w:r>
            <w:ins w:id="622" w:author="Author">
              <w:r>
                <w:rPr>
                  <w:rFonts w:ascii="Times New Roman" w:hAnsi="Times New Roman" w:cs="Times New Roman"/>
                  <w:sz w:val="20"/>
                  <w:szCs w:val="20"/>
                </w:rPr>
                <w:t>(</w:t>
              </w:r>
              <w:r w:rsidRPr="00923EEB">
                <w:rPr>
                  <w:rFonts w:ascii="Times New Roman" w:hAnsi="Times New Roman" w:cs="Times New Roman"/>
                  <w:sz w:val="20"/>
                  <w:szCs w:val="20"/>
                </w:rPr>
                <w:t>excluding the other financial sector and the undertakings included via D&amp;A</w:t>
              </w:r>
              <w:r>
                <w:rPr>
                  <w:rFonts w:ascii="Times New Roman" w:hAnsi="Times New Roman" w:cs="Times New Roman"/>
                  <w:sz w:val="20"/>
                  <w:szCs w:val="20"/>
                </w:rPr>
                <w:t>)</w:t>
              </w:r>
            </w:ins>
            <w:r w:rsidRPr="00923EEB">
              <w:rPr>
                <w:rFonts w:ascii="Times New Roman" w:hAnsi="Times New Roman" w:cs="Times New Roman"/>
                <w:sz w:val="20"/>
                <w:szCs w:val="20"/>
              </w:rPr>
              <w:t xml:space="preserve"> – tier 2</w:t>
            </w:r>
          </w:p>
        </w:tc>
        <w:tc>
          <w:tcPr>
            <w:tcW w:w="4536" w:type="dxa"/>
            <w:gridSpan w:val="2"/>
            <w:shd w:val="clear" w:color="auto" w:fill="auto"/>
          </w:tcPr>
          <w:p w14:paraId="5D407010" w14:textId="00645290" w:rsidR="00B366D0" w:rsidRPr="00923EEB" w:rsidRDefault="00B366D0" w:rsidP="00CB3A4F">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w:t>
            </w:r>
            <w:del w:id="623" w:author="Author">
              <w:r w:rsidRPr="00923EEB" w:rsidDel="00CF2629">
                <w:rPr>
                  <w:rFonts w:ascii="Times New Roman" w:hAnsi="Times New Roman" w:cs="Times New Roman"/>
                  <w:sz w:val="20"/>
                  <w:szCs w:val="20"/>
                </w:rPr>
                <w:delText xml:space="preserve">total </w:delText>
              </w:r>
            </w:del>
            <w:r w:rsidRPr="00923EEB">
              <w:rPr>
                <w:rFonts w:ascii="Times New Roman" w:hAnsi="Times New Roman" w:cs="Times New Roman"/>
                <w:sz w:val="20"/>
                <w:szCs w:val="20"/>
              </w:rPr>
              <w:t xml:space="preserve">own funds of the undertaking, comprising  basic own funds after adjustments plus ancillary own funds, that are available to meet the </w:t>
            </w:r>
            <w:ins w:id="624" w:author="Author">
              <w:r>
                <w:rPr>
                  <w:rFonts w:ascii="Times New Roman" w:hAnsi="Times New Roman" w:cs="Times New Roman"/>
                  <w:sz w:val="20"/>
                  <w:szCs w:val="20"/>
                </w:rPr>
                <w:t xml:space="preserve">consolidated group </w:t>
              </w:r>
            </w:ins>
            <w:r w:rsidRPr="00923EEB">
              <w:rPr>
                <w:rFonts w:ascii="Times New Roman" w:hAnsi="Times New Roman" w:cs="Times New Roman"/>
                <w:sz w:val="20"/>
                <w:szCs w:val="20"/>
              </w:rPr>
              <w:t>SCR</w:t>
            </w:r>
            <w:del w:id="625" w:author="Author">
              <w:r w:rsidRPr="00923EEB" w:rsidDel="00CF3A12">
                <w:rPr>
                  <w:rFonts w:ascii="Times New Roman" w:hAnsi="Times New Roman" w:cs="Times New Roman"/>
                  <w:sz w:val="20"/>
                  <w:szCs w:val="20"/>
                </w:rPr>
                <w:delText xml:space="preserve"> for a group</w:delText>
              </w:r>
            </w:del>
            <w:ins w:id="626" w:author="Author">
              <w:r>
                <w:rPr>
                  <w:rFonts w:ascii="Times New Roman" w:hAnsi="Times New Roman" w:cs="Times New Roman"/>
                  <w:sz w:val="20"/>
                  <w:szCs w:val="20"/>
                </w:rPr>
                <w:t xml:space="preserve"> </w:t>
              </w:r>
              <w:del w:id="627" w:author="Author">
                <w:r w:rsidDel="00CB3A4F">
                  <w:rPr>
                    <w:rFonts w:ascii="Times New Roman" w:hAnsi="Times New Roman" w:cs="Times New Roman"/>
                    <w:sz w:val="20"/>
                    <w:szCs w:val="20"/>
                  </w:rPr>
                  <w:delText xml:space="preserve">- </w:delText>
                </w:r>
              </w:del>
              <w:r w:rsidRPr="00923EEB">
                <w:rPr>
                  <w:rFonts w:ascii="Times New Roman" w:hAnsi="Times New Roman" w:cs="Times New Roman"/>
                  <w:sz w:val="20"/>
                  <w:szCs w:val="20"/>
                </w:rPr>
                <w:t>but excluding the own funds from other financial sector and from the undertakings included via D&amp;</w:t>
              </w:r>
            </w:ins>
            <w:del w:id="628" w:author="Author">
              <w:r w:rsidRPr="00923EEB" w:rsidDel="002D6AE4">
                <w:rPr>
                  <w:rFonts w:ascii="Times New Roman" w:hAnsi="Times New Roman" w:cs="Times New Roman"/>
                  <w:sz w:val="20"/>
                  <w:szCs w:val="20"/>
                </w:rPr>
                <w:delText xml:space="preserve"> </w:delText>
              </w:r>
            </w:del>
            <w:ins w:id="629" w:author="Author">
              <w:r w:rsidRPr="00923EEB">
                <w:rPr>
                  <w:rFonts w:ascii="Times New Roman" w:hAnsi="Times New Roman" w:cs="Times New Roman"/>
                  <w:sz w:val="20"/>
                  <w:szCs w:val="20"/>
                </w:rPr>
                <w:t>A</w:t>
              </w:r>
              <w:r w:rsidR="001C72AE">
                <w:rPr>
                  <w:rFonts w:ascii="Times New Roman" w:hAnsi="Times New Roman" w:cs="Times New Roman"/>
                  <w:sz w:val="20"/>
                  <w:szCs w:val="20"/>
                </w:rPr>
                <w:t xml:space="preserve"> </w:t>
              </w:r>
              <w:del w:id="630" w:author="Author">
                <w:r w:rsidDel="00CB3A4F">
                  <w:rPr>
                    <w:rFonts w:ascii="Times New Roman" w:hAnsi="Times New Roman" w:cs="Times New Roman"/>
                    <w:sz w:val="20"/>
                    <w:szCs w:val="20"/>
                  </w:rPr>
                  <w:delText>-</w:delText>
                </w:r>
              </w:del>
            </w:ins>
            <w:r w:rsidRPr="00923EEB">
              <w:rPr>
                <w:rFonts w:ascii="Times New Roman" w:hAnsi="Times New Roman" w:cs="Times New Roman"/>
                <w:sz w:val="20"/>
                <w:szCs w:val="20"/>
              </w:rPr>
              <w:t xml:space="preserve">and that meet the criteria to be included in Tier 2. </w:t>
            </w:r>
          </w:p>
        </w:tc>
      </w:tr>
      <w:tr w:rsidR="00B366D0" w:rsidRPr="00923EEB" w14:paraId="060A82B2" w14:textId="77777777" w:rsidTr="00317CB1">
        <w:trPr>
          <w:trHeight w:val="56"/>
        </w:trPr>
        <w:tc>
          <w:tcPr>
            <w:tcW w:w="1843" w:type="dxa"/>
            <w:gridSpan w:val="2"/>
            <w:shd w:val="clear" w:color="auto" w:fill="auto"/>
          </w:tcPr>
          <w:p w14:paraId="0FDE2DFC"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R0520/C0050</w:t>
            </w:r>
          </w:p>
          <w:p w14:paraId="5996E72D"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(E48)</w:t>
            </w:r>
          </w:p>
        </w:tc>
        <w:tc>
          <w:tcPr>
            <w:tcW w:w="2835" w:type="dxa"/>
            <w:shd w:val="clear" w:color="auto" w:fill="auto"/>
          </w:tcPr>
          <w:p w14:paraId="0D2F7FE5" w14:textId="7610D6B0" w:rsidR="00B366D0" w:rsidRPr="00923EEB" w:rsidRDefault="00B366D0">
            <w:pPr>
              <w:spacing w:after="0"/>
              <w:rPr>
                <w:rFonts w:ascii="Times New Roman" w:hAnsi="Times New Roman" w:cs="Times New Roman"/>
                <w:sz w:val="20"/>
                <w:szCs w:val="20"/>
              </w:rPr>
            </w:pPr>
            <w:r w:rsidRPr="00923EEB">
              <w:rPr>
                <w:rFonts w:ascii="Times New Roman" w:hAnsi="Times New Roman" w:cs="Times New Roman"/>
                <w:sz w:val="20"/>
                <w:szCs w:val="20"/>
              </w:rPr>
              <w:t>Total available own funds to meet the</w:t>
            </w:r>
            <w:ins w:id="631" w:author="Author">
              <w:r>
                <w:rPr>
                  <w:rFonts w:ascii="Times New Roman" w:hAnsi="Times New Roman" w:cs="Times New Roman"/>
                  <w:sz w:val="20"/>
                  <w:szCs w:val="20"/>
                </w:rPr>
                <w:t xml:space="preserve"> consolidated</w:t>
              </w:r>
            </w:ins>
            <w:r w:rsidRPr="00923EEB">
              <w:rPr>
                <w:rFonts w:ascii="Times New Roman" w:hAnsi="Times New Roman" w:cs="Times New Roman"/>
                <w:sz w:val="20"/>
                <w:szCs w:val="20"/>
              </w:rPr>
              <w:t xml:space="preserve"> group SCR </w:t>
            </w:r>
            <w:ins w:id="632" w:author="Author">
              <w:r>
                <w:rPr>
                  <w:rFonts w:ascii="Times New Roman" w:hAnsi="Times New Roman" w:cs="Times New Roman"/>
                  <w:sz w:val="20"/>
                  <w:szCs w:val="20"/>
                </w:rPr>
                <w:t>(</w:t>
              </w:r>
              <w:r w:rsidRPr="00923EEB">
                <w:rPr>
                  <w:rFonts w:ascii="Times New Roman" w:hAnsi="Times New Roman" w:cs="Times New Roman"/>
                  <w:sz w:val="20"/>
                  <w:szCs w:val="20"/>
                </w:rPr>
                <w:t>excluding the other financial sector and the undertakings included via D&amp;A</w:t>
              </w:r>
              <w:del w:id="633" w:author="Author">
                <w:r w:rsidRPr="00923EEB" w:rsidDel="001C72AE">
                  <w:rPr>
                    <w:rFonts w:ascii="Times New Roman" w:hAnsi="Times New Roman" w:cs="Times New Roman"/>
                    <w:sz w:val="20"/>
                    <w:szCs w:val="20"/>
                  </w:rPr>
                  <w:delText xml:space="preserve"> </w:delText>
                </w:r>
              </w:del>
              <w:r>
                <w:rPr>
                  <w:rFonts w:ascii="Times New Roman" w:hAnsi="Times New Roman" w:cs="Times New Roman"/>
                  <w:sz w:val="20"/>
                  <w:szCs w:val="20"/>
                </w:rPr>
                <w:t>)</w:t>
              </w:r>
            </w:ins>
            <w:r w:rsidRPr="00923EEB">
              <w:rPr>
                <w:rFonts w:ascii="Times New Roman" w:hAnsi="Times New Roman" w:cs="Times New Roman"/>
                <w:sz w:val="20"/>
                <w:szCs w:val="20"/>
              </w:rPr>
              <w:t>– tier 3</w:t>
            </w:r>
          </w:p>
        </w:tc>
        <w:tc>
          <w:tcPr>
            <w:tcW w:w="4536" w:type="dxa"/>
            <w:gridSpan w:val="2"/>
            <w:shd w:val="clear" w:color="auto" w:fill="auto"/>
          </w:tcPr>
          <w:p w14:paraId="724A1FCC" w14:textId="3FFCB4F8" w:rsidR="00B366D0" w:rsidRPr="00923EEB" w:rsidDel="00317CB1" w:rsidRDefault="00B366D0" w:rsidP="00317CB1">
            <w:pPr>
              <w:spacing w:after="0" w:line="240" w:lineRule="auto"/>
              <w:rPr>
                <w:del w:id="634" w:author="Author"/>
                <w:rFonts w:ascii="Times New Roman" w:hAnsi="Times New Roman" w:cs="Times New Roman"/>
                <w:sz w:val="20"/>
                <w:szCs w:val="20"/>
              </w:rPr>
            </w:pPr>
            <w:r w:rsidRPr="00923EEB">
              <w:rPr>
                <w:rFonts w:ascii="Times New Roman" w:hAnsi="Times New Roman" w:cs="Times New Roman"/>
                <w:sz w:val="20"/>
                <w:szCs w:val="20"/>
              </w:rPr>
              <w:t xml:space="preserve">This is the </w:t>
            </w:r>
            <w:del w:id="635" w:author="Author">
              <w:r w:rsidRPr="00923EEB" w:rsidDel="00CF2629">
                <w:rPr>
                  <w:rFonts w:ascii="Times New Roman" w:hAnsi="Times New Roman" w:cs="Times New Roman"/>
                  <w:sz w:val="20"/>
                  <w:szCs w:val="20"/>
                </w:rPr>
                <w:delText xml:space="preserve">total </w:delText>
              </w:r>
            </w:del>
            <w:r w:rsidRPr="00923EEB">
              <w:rPr>
                <w:rFonts w:ascii="Times New Roman" w:hAnsi="Times New Roman" w:cs="Times New Roman"/>
                <w:sz w:val="20"/>
                <w:szCs w:val="20"/>
              </w:rPr>
              <w:t xml:space="preserve">own funds of the undertaking, comprising  basic own funds after adjustments plus ancillary own funds, that are available to meet the </w:t>
            </w:r>
            <w:ins w:id="636" w:author="Author">
              <w:r>
                <w:rPr>
                  <w:rFonts w:ascii="Times New Roman" w:hAnsi="Times New Roman" w:cs="Times New Roman"/>
                  <w:sz w:val="20"/>
                  <w:szCs w:val="20"/>
                </w:rPr>
                <w:t xml:space="preserve">consolidated </w:t>
              </w:r>
              <w:r w:rsidRPr="00923EEB">
                <w:rPr>
                  <w:rFonts w:ascii="Times New Roman" w:hAnsi="Times New Roman" w:cs="Times New Roman"/>
                  <w:sz w:val="20"/>
                  <w:szCs w:val="20"/>
                </w:rPr>
                <w:t xml:space="preserve">group </w:t>
              </w:r>
            </w:ins>
            <w:r w:rsidRPr="00923EEB">
              <w:rPr>
                <w:rFonts w:ascii="Times New Roman" w:hAnsi="Times New Roman" w:cs="Times New Roman"/>
                <w:sz w:val="20"/>
                <w:szCs w:val="20"/>
              </w:rPr>
              <w:t>SCR</w:t>
            </w:r>
            <w:ins w:id="637" w:author="Author">
              <w:r>
                <w:rPr>
                  <w:rFonts w:ascii="Times New Roman" w:hAnsi="Times New Roman" w:cs="Times New Roman"/>
                  <w:sz w:val="20"/>
                  <w:szCs w:val="20"/>
                </w:rPr>
                <w:t xml:space="preserve"> </w:t>
              </w:r>
              <w:del w:id="638" w:author="Author">
                <w:r w:rsidDel="001C72AE">
                  <w:rPr>
                    <w:rFonts w:ascii="Times New Roman" w:hAnsi="Times New Roman" w:cs="Times New Roman"/>
                    <w:sz w:val="20"/>
                    <w:szCs w:val="20"/>
                  </w:rPr>
                  <w:delText>(</w:delText>
                </w:r>
              </w:del>
              <w:r w:rsidR="001C72AE">
                <w:rPr>
                  <w:rFonts w:ascii="Times New Roman" w:hAnsi="Times New Roman" w:cs="Times New Roman"/>
                  <w:sz w:val="20"/>
                  <w:szCs w:val="20"/>
                </w:rPr>
                <w:t xml:space="preserve">but </w:t>
              </w:r>
              <w:r w:rsidRPr="00923EEB">
                <w:rPr>
                  <w:rFonts w:ascii="Times New Roman" w:hAnsi="Times New Roman" w:cs="Times New Roman"/>
                  <w:sz w:val="20"/>
                  <w:szCs w:val="20"/>
                </w:rPr>
                <w:t>excluding the other financial sector and the undertakings included via D&amp;A</w:t>
              </w:r>
              <w:del w:id="639" w:author="Author">
                <w:r w:rsidRPr="00923EEB" w:rsidDel="001C72AE">
                  <w:rPr>
                    <w:rFonts w:ascii="Times New Roman" w:hAnsi="Times New Roman" w:cs="Times New Roman"/>
                    <w:sz w:val="20"/>
                    <w:szCs w:val="20"/>
                  </w:rPr>
                  <w:delText xml:space="preserve"> </w:delText>
                </w:r>
                <w:r w:rsidDel="001C72AE">
                  <w:rPr>
                    <w:rFonts w:ascii="Times New Roman" w:hAnsi="Times New Roman" w:cs="Times New Roman"/>
                    <w:sz w:val="20"/>
                    <w:szCs w:val="20"/>
                  </w:rPr>
                  <w:delText>)</w:delText>
                </w:r>
              </w:del>
              <w:r w:rsidR="001C72AE">
                <w:rPr>
                  <w:rFonts w:ascii="Times New Roman" w:hAnsi="Times New Roman" w:cs="Times New Roman"/>
                  <w:sz w:val="20"/>
                  <w:szCs w:val="20"/>
                </w:rPr>
                <w:t xml:space="preserve"> </w:t>
              </w:r>
            </w:ins>
            <w:del w:id="640" w:author="Author">
              <w:r w:rsidRPr="00923EEB" w:rsidDel="001C72AE">
                <w:rPr>
                  <w:rFonts w:ascii="Times New Roman" w:hAnsi="Times New Roman" w:cs="Times New Roman"/>
                  <w:sz w:val="20"/>
                  <w:szCs w:val="20"/>
                </w:rPr>
                <w:delText xml:space="preserve"> </w:delText>
              </w:r>
              <w:r w:rsidRPr="00923EEB" w:rsidDel="002D6AE4">
                <w:rPr>
                  <w:rFonts w:ascii="Times New Roman" w:hAnsi="Times New Roman" w:cs="Times New Roman"/>
                  <w:sz w:val="20"/>
                  <w:szCs w:val="20"/>
                </w:rPr>
                <w:delText>for a</w:delText>
              </w:r>
              <w:r w:rsidRPr="00923EEB" w:rsidDel="00CB3A4F">
                <w:rPr>
                  <w:rFonts w:ascii="Times New Roman" w:hAnsi="Times New Roman" w:cs="Times New Roman"/>
                  <w:sz w:val="20"/>
                  <w:szCs w:val="20"/>
                </w:rPr>
                <w:delText xml:space="preserve"> </w:delText>
              </w:r>
              <w:r w:rsidRPr="00923EEB" w:rsidDel="002D6AE4">
                <w:rPr>
                  <w:rFonts w:ascii="Times New Roman" w:hAnsi="Times New Roman" w:cs="Times New Roman"/>
                  <w:sz w:val="20"/>
                  <w:szCs w:val="20"/>
                </w:rPr>
                <w:delText xml:space="preserve">group </w:delText>
              </w:r>
            </w:del>
            <w:r w:rsidRPr="00923EEB">
              <w:rPr>
                <w:rFonts w:ascii="Times New Roman" w:hAnsi="Times New Roman" w:cs="Times New Roman"/>
                <w:sz w:val="20"/>
                <w:szCs w:val="20"/>
              </w:rPr>
              <w:t>and that meet the criteria to be included in Tier 3.</w:t>
            </w:r>
          </w:p>
          <w:p w14:paraId="20B2CA60" w14:textId="72F3C22D" w:rsidR="00B366D0" w:rsidRPr="00923EEB" w:rsidRDefault="00B366D0" w:rsidP="000040C3">
            <w:pPr>
              <w:spacing w:after="0"/>
              <w:rPr>
                <w:rFonts w:ascii="Times New Roman" w:hAnsi="Times New Roman" w:cs="Times New Roman"/>
                <w:sz w:val="20"/>
                <w:szCs w:val="20"/>
              </w:rPr>
            </w:pPr>
          </w:p>
        </w:tc>
      </w:tr>
      <w:tr w:rsidR="00B366D0" w:rsidRPr="00923EEB" w14:paraId="5C937E5A" w14:textId="77777777" w:rsidTr="00BE4A9C">
        <w:trPr>
          <w:trHeight w:val="1005"/>
        </w:trPr>
        <w:tc>
          <w:tcPr>
            <w:tcW w:w="1843" w:type="dxa"/>
            <w:gridSpan w:val="2"/>
            <w:shd w:val="clear" w:color="auto" w:fill="auto"/>
          </w:tcPr>
          <w:p w14:paraId="5C449485"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R0530/C0010</w:t>
            </w:r>
          </w:p>
          <w:p w14:paraId="4E029273"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(A49)</w:t>
            </w:r>
          </w:p>
        </w:tc>
        <w:tc>
          <w:tcPr>
            <w:tcW w:w="2835" w:type="dxa"/>
            <w:shd w:val="clear" w:color="auto" w:fill="auto"/>
          </w:tcPr>
          <w:p w14:paraId="53B92157"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Total available own funds to meet the minimum  consolidated group SCR -total</w:t>
            </w:r>
          </w:p>
        </w:tc>
        <w:tc>
          <w:tcPr>
            <w:tcW w:w="4536" w:type="dxa"/>
            <w:gridSpan w:val="2"/>
            <w:shd w:val="clear" w:color="auto" w:fill="auto"/>
          </w:tcPr>
          <w:p w14:paraId="0040DF1A" w14:textId="6D149BE7" w:rsidR="00B366D0" w:rsidRPr="00923EEB" w:rsidRDefault="00B366D0" w:rsidP="000040C3">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total own funds of the undertaking, comprising  basic own funds after adjustments, that are available to meet the minimum </w:t>
            </w:r>
            <w:ins w:id="641" w:author="Author">
              <w:r>
                <w:rPr>
                  <w:rFonts w:ascii="Times New Roman" w:hAnsi="Times New Roman" w:cs="Times New Roman"/>
                  <w:sz w:val="20"/>
                  <w:szCs w:val="20"/>
                </w:rPr>
                <w:t xml:space="preserve">consolidated </w:t>
              </w:r>
            </w:ins>
            <w:r w:rsidRPr="00923EEB">
              <w:rPr>
                <w:rFonts w:ascii="Times New Roman" w:hAnsi="Times New Roman" w:cs="Times New Roman"/>
                <w:sz w:val="20"/>
                <w:szCs w:val="20"/>
              </w:rPr>
              <w:t>group SCR, excluding the own funds from other financial sector and from the undertakings included via D&amp;A</w:t>
            </w:r>
          </w:p>
          <w:p w14:paraId="53BB896A" w14:textId="0C6D387B" w:rsidR="00B366D0" w:rsidRPr="00923EEB" w:rsidRDefault="00B366D0" w:rsidP="000040C3">
            <w:pPr>
              <w:spacing w:after="0"/>
              <w:rPr>
                <w:rFonts w:ascii="Times New Roman" w:hAnsi="Times New Roman" w:cs="Times New Roman"/>
                <w:sz w:val="20"/>
                <w:szCs w:val="20"/>
              </w:rPr>
            </w:pPr>
          </w:p>
        </w:tc>
      </w:tr>
      <w:tr w:rsidR="00B366D0" w:rsidRPr="00923EEB" w14:paraId="7991596F" w14:textId="77777777" w:rsidTr="00BE4A9C">
        <w:trPr>
          <w:trHeight w:val="1215"/>
        </w:trPr>
        <w:tc>
          <w:tcPr>
            <w:tcW w:w="1843" w:type="dxa"/>
            <w:gridSpan w:val="2"/>
            <w:shd w:val="clear" w:color="auto" w:fill="auto"/>
          </w:tcPr>
          <w:p w14:paraId="21631891"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R0530/C0020</w:t>
            </w:r>
          </w:p>
          <w:p w14:paraId="71B22C4B"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(B49)</w:t>
            </w:r>
          </w:p>
        </w:tc>
        <w:tc>
          <w:tcPr>
            <w:tcW w:w="2835" w:type="dxa"/>
            <w:shd w:val="clear" w:color="auto" w:fill="auto"/>
          </w:tcPr>
          <w:p w14:paraId="5B5A2D3C" w14:textId="37D55409"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available own funds to meet the minimum consolidated group SCR– tier </w:t>
            </w:r>
            <w:ins w:id="642" w:author="Author">
              <w:r>
                <w:rPr>
                  <w:rFonts w:ascii="Times New Roman" w:hAnsi="Times New Roman" w:cs="Times New Roman"/>
                  <w:sz w:val="20"/>
                  <w:szCs w:val="20"/>
                </w:rPr>
                <w:t xml:space="preserve">1 </w:t>
              </w:r>
            </w:ins>
            <w:r w:rsidRPr="00923EEB">
              <w:rPr>
                <w:rFonts w:ascii="Times New Roman" w:hAnsi="Times New Roman" w:cs="Times New Roman"/>
                <w:sz w:val="20"/>
                <w:szCs w:val="20"/>
              </w:rPr>
              <w:t>unrestricted</w:t>
            </w:r>
          </w:p>
        </w:tc>
        <w:tc>
          <w:tcPr>
            <w:tcW w:w="4536" w:type="dxa"/>
            <w:gridSpan w:val="2"/>
            <w:shd w:val="clear" w:color="auto" w:fill="auto"/>
          </w:tcPr>
          <w:p w14:paraId="2D863788" w14:textId="5F2C0C00" w:rsidR="00B366D0" w:rsidRPr="00923EEB" w:rsidRDefault="00B366D0" w:rsidP="000040C3">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w:t>
            </w:r>
            <w:del w:id="643" w:author="Author">
              <w:r w:rsidRPr="00923EEB" w:rsidDel="00CF2629">
                <w:rPr>
                  <w:rFonts w:ascii="Times New Roman" w:hAnsi="Times New Roman" w:cs="Times New Roman"/>
                  <w:sz w:val="20"/>
                  <w:szCs w:val="20"/>
                </w:rPr>
                <w:delText xml:space="preserve">total </w:delText>
              </w:r>
            </w:del>
            <w:r w:rsidRPr="00923EEB">
              <w:rPr>
                <w:rFonts w:ascii="Times New Roman" w:hAnsi="Times New Roman" w:cs="Times New Roman"/>
                <w:sz w:val="20"/>
                <w:szCs w:val="20"/>
              </w:rPr>
              <w:t xml:space="preserve">own funds of the undertaking, comprising  basic own funds after adjustments, that are available to meet the minimum SCR for a group and that meet the criteria to be included in Tier </w:t>
            </w:r>
            <w:ins w:id="644" w:author="Author">
              <w:r>
                <w:rPr>
                  <w:rFonts w:ascii="Times New Roman" w:hAnsi="Times New Roman" w:cs="Times New Roman"/>
                  <w:sz w:val="20"/>
                  <w:szCs w:val="20"/>
                </w:rPr>
                <w:t xml:space="preserve">1 </w:t>
              </w:r>
            </w:ins>
            <w:r w:rsidRPr="00923EEB">
              <w:rPr>
                <w:rFonts w:ascii="Times New Roman" w:hAnsi="Times New Roman" w:cs="Times New Roman"/>
                <w:sz w:val="20"/>
                <w:szCs w:val="20"/>
              </w:rPr>
              <w:t>unrestricted</w:t>
            </w:r>
          </w:p>
          <w:p w14:paraId="400421CC" w14:textId="4757FDD9" w:rsidR="00B366D0" w:rsidRPr="00923EEB" w:rsidRDefault="00B366D0" w:rsidP="000040C3">
            <w:pPr>
              <w:spacing w:after="0"/>
              <w:rPr>
                <w:rFonts w:ascii="Times New Roman" w:hAnsi="Times New Roman" w:cs="Times New Roman"/>
                <w:sz w:val="20"/>
                <w:szCs w:val="20"/>
              </w:rPr>
            </w:pPr>
          </w:p>
        </w:tc>
      </w:tr>
      <w:tr w:rsidR="00B366D0" w:rsidRPr="00923EEB" w14:paraId="5B642F5F" w14:textId="77777777" w:rsidTr="00BE4A9C">
        <w:trPr>
          <w:trHeight w:val="1245"/>
        </w:trPr>
        <w:tc>
          <w:tcPr>
            <w:tcW w:w="1843" w:type="dxa"/>
            <w:gridSpan w:val="2"/>
            <w:shd w:val="clear" w:color="auto" w:fill="auto"/>
          </w:tcPr>
          <w:p w14:paraId="5820FEB8"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R0530/C0030</w:t>
            </w:r>
          </w:p>
          <w:p w14:paraId="04D8BB61"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(C49)</w:t>
            </w:r>
          </w:p>
        </w:tc>
        <w:tc>
          <w:tcPr>
            <w:tcW w:w="2835" w:type="dxa"/>
            <w:shd w:val="clear" w:color="auto" w:fill="auto"/>
          </w:tcPr>
          <w:p w14:paraId="0999263F" w14:textId="06858DFE" w:rsidR="00B366D0" w:rsidRPr="00923EEB" w:rsidRDefault="00B366D0" w:rsidP="00CB3A4F">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available own funds to meet the minimum consolidated group SCR </w:t>
            </w:r>
            <w:del w:id="645" w:author="Author">
              <w:r w:rsidRPr="00923EEB" w:rsidDel="00CF2629">
                <w:rPr>
                  <w:rFonts w:ascii="Times New Roman" w:hAnsi="Times New Roman" w:cs="Times New Roman"/>
                  <w:sz w:val="20"/>
                  <w:szCs w:val="20"/>
                </w:rPr>
                <w:delText xml:space="preserve">(group) </w:delText>
              </w:r>
            </w:del>
            <w:r w:rsidRPr="00923EEB">
              <w:rPr>
                <w:rFonts w:ascii="Times New Roman" w:hAnsi="Times New Roman" w:cs="Times New Roman"/>
                <w:sz w:val="20"/>
                <w:szCs w:val="20"/>
              </w:rPr>
              <w:t xml:space="preserve">– tier 1 restricted </w:t>
            </w:r>
            <w:del w:id="646" w:author="Author">
              <w:r w:rsidRPr="00923EEB" w:rsidDel="00CB3A4F">
                <w:rPr>
                  <w:rFonts w:ascii="Times New Roman" w:hAnsi="Times New Roman" w:cs="Times New Roman"/>
                  <w:sz w:val="20"/>
                  <w:szCs w:val="20"/>
                </w:rPr>
                <w:delText>items</w:delText>
              </w:r>
            </w:del>
          </w:p>
        </w:tc>
        <w:tc>
          <w:tcPr>
            <w:tcW w:w="4536" w:type="dxa"/>
            <w:gridSpan w:val="2"/>
            <w:shd w:val="clear" w:color="auto" w:fill="auto"/>
          </w:tcPr>
          <w:p w14:paraId="535D0698" w14:textId="0CB12A40" w:rsidR="00B366D0" w:rsidRPr="00923EEB" w:rsidRDefault="00B366D0" w:rsidP="000040C3">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w:t>
            </w:r>
            <w:del w:id="647" w:author="Author">
              <w:r w:rsidRPr="00923EEB" w:rsidDel="00CF2629">
                <w:rPr>
                  <w:rFonts w:ascii="Times New Roman" w:hAnsi="Times New Roman" w:cs="Times New Roman"/>
                  <w:sz w:val="20"/>
                  <w:szCs w:val="20"/>
                </w:rPr>
                <w:delText xml:space="preserve">total </w:delText>
              </w:r>
            </w:del>
            <w:r w:rsidRPr="00923EEB">
              <w:rPr>
                <w:rFonts w:ascii="Times New Roman" w:hAnsi="Times New Roman" w:cs="Times New Roman"/>
                <w:sz w:val="20"/>
                <w:szCs w:val="20"/>
              </w:rPr>
              <w:t>own funds of the group, comprising  basic own funds after adjustments, that are available to meet the minimum SCR for a group and that meet the criteria to be included in Tier 1 restricted items</w:t>
            </w:r>
          </w:p>
          <w:p w14:paraId="32D2C88A" w14:textId="19F3275C" w:rsidR="00B366D0" w:rsidRPr="00923EEB" w:rsidRDefault="00B366D0" w:rsidP="000040C3">
            <w:pPr>
              <w:spacing w:after="0"/>
              <w:rPr>
                <w:rFonts w:ascii="Times New Roman" w:hAnsi="Times New Roman" w:cs="Times New Roman"/>
                <w:sz w:val="20"/>
                <w:szCs w:val="20"/>
              </w:rPr>
            </w:pPr>
          </w:p>
        </w:tc>
      </w:tr>
      <w:tr w:rsidR="00B366D0" w:rsidRPr="00923EEB" w14:paraId="7F4D11D3" w14:textId="77777777" w:rsidTr="00BE4A9C">
        <w:trPr>
          <w:trHeight w:val="1305"/>
        </w:trPr>
        <w:tc>
          <w:tcPr>
            <w:tcW w:w="1843" w:type="dxa"/>
            <w:gridSpan w:val="2"/>
            <w:shd w:val="clear" w:color="auto" w:fill="auto"/>
          </w:tcPr>
          <w:p w14:paraId="2D7A362A"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R0530/C0040</w:t>
            </w:r>
          </w:p>
          <w:p w14:paraId="447CBD41"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(D49)</w:t>
            </w:r>
          </w:p>
        </w:tc>
        <w:tc>
          <w:tcPr>
            <w:tcW w:w="2835" w:type="dxa"/>
            <w:shd w:val="clear" w:color="auto" w:fill="auto"/>
          </w:tcPr>
          <w:p w14:paraId="007531D8"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Total available own funds to meet the minimum consolidated group SCR</w:t>
            </w:r>
            <w:del w:id="648" w:author="Author">
              <w:r w:rsidRPr="00923EEB" w:rsidDel="00CF2629">
                <w:rPr>
                  <w:rFonts w:ascii="Times New Roman" w:hAnsi="Times New Roman" w:cs="Times New Roman"/>
                  <w:sz w:val="20"/>
                  <w:szCs w:val="20"/>
                </w:rPr>
                <w:delText xml:space="preserve"> (group)</w:delText>
              </w:r>
            </w:del>
            <w:r w:rsidRPr="00923EEB">
              <w:rPr>
                <w:rFonts w:ascii="Times New Roman" w:hAnsi="Times New Roman" w:cs="Times New Roman"/>
                <w:sz w:val="20"/>
                <w:szCs w:val="20"/>
              </w:rPr>
              <w:t xml:space="preserve"> – tier 2</w:t>
            </w:r>
          </w:p>
        </w:tc>
        <w:tc>
          <w:tcPr>
            <w:tcW w:w="4536" w:type="dxa"/>
            <w:gridSpan w:val="2"/>
            <w:shd w:val="clear" w:color="auto" w:fill="auto"/>
          </w:tcPr>
          <w:p w14:paraId="2B05ED08" w14:textId="03AE9280" w:rsidR="00B366D0" w:rsidRPr="00923EEB" w:rsidRDefault="00B366D0" w:rsidP="000040C3">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 xml:space="preserve">This is the </w:t>
            </w:r>
            <w:del w:id="649" w:author="Author">
              <w:r w:rsidRPr="00923EEB" w:rsidDel="00CF2629">
                <w:rPr>
                  <w:rFonts w:ascii="Times New Roman" w:hAnsi="Times New Roman" w:cs="Times New Roman"/>
                  <w:sz w:val="20"/>
                  <w:szCs w:val="20"/>
                </w:rPr>
                <w:delText xml:space="preserve">total </w:delText>
              </w:r>
            </w:del>
            <w:r w:rsidRPr="00923EEB">
              <w:rPr>
                <w:rFonts w:ascii="Times New Roman" w:hAnsi="Times New Roman" w:cs="Times New Roman"/>
                <w:sz w:val="20"/>
                <w:szCs w:val="20"/>
              </w:rPr>
              <w:t xml:space="preserve">own funds of the undertaking, comprising  basic own funds after adjustments, that are available to meet the minimum SCR for a group and that meet the criteria to be included in Tier 2. </w:t>
            </w:r>
          </w:p>
          <w:p w14:paraId="1D632347" w14:textId="77777777" w:rsidR="00B366D0" w:rsidRPr="00923EEB" w:rsidRDefault="00B366D0" w:rsidP="000040C3">
            <w:pPr>
              <w:spacing w:after="0"/>
              <w:rPr>
                <w:rFonts w:ascii="Times New Roman" w:hAnsi="Times New Roman" w:cs="Times New Roman"/>
                <w:sz w:val="20"/>
                <w:szCs w:val="20"/>
              </w:rPr>
            </w:pPr>
          </w:p>
        </w:tc>
      </w:tr>
      <w:tr w:rsidR="00B366D0" w:rsidRPr="00923EEB" w14:paraId="75749001" w14:textId="77777777" w:rsidTr="00BE4A9C">
        <w:trPr>
          <w:trHeight w:val="735"/>
        </w:trPr>
        <w:tc>
          <w:tcPr>
            <w:tcW w:w="1843" w:type="dxa"/>
            <w:gridSpan w:val="2"/>
            <w:shd w:val="clear" w:color="auto" w:fill="auto"/>
          </w:tcPr>
          <w:p w14:paraId="4AB1C898"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R0560/C0010</w:t>
            </w:r>
          </w:p>
          <w:p w14:paraId="216957E5"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(A50A)</w:t>
            </w:r>
          </w:p>
        </w:tc>
        <w:tc>
          <w:tcPr>
            <w:tcW w:w="2835" w:type="dxa"/>
            <w:shd w:val="clear" w:color="auto" w:fill="auto"/>
          </w:tcPr>
          <w:p w14:paraId="615DBC83" w14:textId="425C1EF3" w:rsidR="00B366D0" w:rsidRPr="00923EEB" w:rsidRDefault="00B366D0">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eligible own funds to meet the </w:t>
            </w:r>
            <w:ins w:id="650" w:author="Author">
              <w:r>
                <w:rPr>
                  <w:rFonts w:ascii="Times New Roman" w:hAnsi="Times New Roman" w:cs="Times New Roman"/>
                  <w:sz w:val="20"/>
                  <w:szCs w:val="20"/>
                </w:rPr>
                <w:t xml:space="preserve">consolidated </w:t>
              </w:r>
            </w:ins>
            <w:r w:rsidRPr="00923EEB">
              <w:rPr>
                <w:rFonts w:ascii="Times New Roman" w:hAnsi="Times New Roman" w:cs="Times New Roman"/>
                <w:sz w:val="20"/>
                <w:szCs w:val="20"/>
              </w:rPr>
              <w:t>group SCR</w:t>
            </w:r>
            <w:ins w:id="651" w:author="Author">
              <w:r w:rsidRPr="00034B83">
                <w:rPr>
                  <w:rFonts w:ascii="Times New Roman" w:hAnsi="Times New Roman" w:cs="Times New Roman"/>
                  <w:sz w:val="20"/>
                  <w:szCs w:val="20"/>
                </w:rPr>
                <w:t xml:space="preserve"> (excluding own funds from other financial sector and from the undertakings included via D&amp;A</w:t>
              </w:r>
              <w:del w:id="652" w:author="Author">
                <w:r w:rsidRPr="00034B83" w:rsidDel="001C72AE">
                  <w:rPr>
                    <w:rFonts w:ascii="Times New Roman" w:hAnsi="Times New Roman" w:cs="Times New Roman"/>
                    <w:sz w:val="20"/>
                    <w:szCs w:val="20"/>
                  </w:rPr>
                  <w:delText xml:space="preserve"> </w:delText>
                </w:r>
              </w:del>
              <w:r w:rsidRPr="00034B83">
                <w:rPr>
                  <w:rFonts w:ascii="Times New Roman" w:hAnsi="Times New Roman" w:cs="Times New Roman"/>
                  <w:sz w:val="20"/>
                  <w:szCs w:val="20"/>
                </w:rPr>
                <w:t>)</w:t>
              </w:r>
            </w:ins>
            <w:r w:rsidRPr="00923EEB">
              <w:rPr>
                <w:rFonts w:ascii="Times New Roman" w:hAnsi="Times New Roman" w:cs="Times New Roman"/>
                <w:sz w:val="20"/>
                <w:szCs w:val="20"/>
              </w:rPr>
              <w:t xml:space="preserve"> – total</w:t>
            </w:r>
          </w:p>
        </w:tc>
        <w:tc>
          <w:tcPr>
            <w:tcW w:w="4536" w:type="dxa"/>
            <w:gridSpan w:val="2"/>
            <w:shd w:val="clear" w:color="auto" w:fill="auto"/>
          </w:tcPr>
          <w:p w14:paraId="6415E300" w14:textId="7FF90C8C"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This is the total group own funds which are eligible</w:t>
            </w:r>
            <w:ins w:id="653" w:author="Author">
              <w:r>
                <w:rPr>
                  <w:rFonts w:ascii="Times New Roman" w:hAnsi="Times New Roman" w:cs="Times New Roman"/>
                  <w:sz w:val="20"/>
                  <w:szCs w:val="20"/>
                </w:rPr>
                <w:t xml:space="preserve"> to cover the </w:t>
              </w:r>
            </w:ins>
            <w:r w:rsidRPr="00923EEB">
              <w:rPr>
                <w:rFonts w:ascii="Times New Roman" w:hAnsi="Times New Roman" w:cs="Times New Roman"/>
                <w:sz w:val="20"/>
                <w:szCs w:val="20"/>
              </w:rPr>
              <w:t xml:space="preserve"> </w:t>
            </w:r>
            <w:ins w:id="654" w:author="Author">
              <w:r>
                <w:rPr>
                  <w:rFonts w:ascii="Times New Roman" w:hAnsi="Times New Roman" w:cs="Times New Roman"/>
                  <w:sz w:val="20"/>
                  <w:szCs w:val="20"/>
                </w:rPr>
                <w:t xml:space="preserve">consolidated </w:t>
              </w:r>
              <w:r w:rsidRPr="00923EEB">
                <w:rPr>
                  <w:rFonts w:ascii="Times New Roman" w:hAnsi="Times New Roman" w:cs="Times New Roman"/>
                  <w:sz w:val="20"/>
                  <w:szCs w:val="20"/>
                </w:rPr>
                <w:t>group SCR</w:t>
              </w:r>
              <w:r w:rsidRPr="00034B83">
                <w:rPr>
                  <w:rFonts w:ascii="Times New Roman" w:hAnsi="Times New Roman" w:cs="Times New Roman"/>
                  <w:sz w:val="20"/>
                  <w:szCs w:val="20"/>
                </w:rPr>
                <w:t xml:space="preserve"> (excluding own funds from other financial sector and from the undertakings included via D&amp;A )</w:t>
              </w:r>
              <w:r w:rsidRPr="00923EEB">
                <w:rPr>
                  <w:rFonts w:ascii="Times New Roman" w:hAnsi="Times New Roman" w:cs="Times New Roman"/>
                  <w:sz w:val="20"/>
                  <w:szCs w:val="20"/>
                </w:rPr>
                <w:t xml:space="preserve"> </w:t>
              </w:r>
            </w:ins>
            <w:r w:rsidRPr="00923EEB">
              <w:rPr>
                <w:rFonts w:ascii="Times New Roman" w:hAnsi="Times New Roman" w:cs="Times New Roman"/>
                <w:sz w:val="20"/>
                <w:szCs w:val="20"/>
              </w:rPr>
              <w:t>under the limits</w:t>
            </w:r>
            <w:del w:id="655" w:author="Author">
              <w:r w:rsidRPr="00923EEB" w:rsidDel="002D6AE4">
                <w:rPr>
                  <w:rFonts w:ascii="Times New Roman" w:hAnsi="Times New Roman" w:cs="Times New Roman"/>
                  <w:sz w:val="20"/>
                  <w:szCs w:val="20"/>
                </w:rPr>
                <w:delText xml:space="preserve">. </w:delText>
              </w:r>
            </w:del>
          </w:p>
          <w:p w14:paraId="2183FDA3" w14:textId="77777777" w:rsidR="00B366D0" w:rsidRDefault="00B366D0" w:rsidP="000040C3">
            <w:pPr>
              <w:spacing w:after="0"/>
              <w:rPr>
                <w:ins w:id="656" w:author="Author"/>
                <w:rFonts w:ascii="Times New Roman" w:hAnsi="Times New Roman" w:cs="Times New Roman"/>
                <w:sz w:val="20"/>
                <w:szCs w:val="20"/>
              </w:rPr>
            </w:pPr>
          </w:p>
          <w:p w14:paraId="36B2690B" w14:textId="362DE99C" w:rsidR="00B366D0" w:rsidRPr="002D6AE4" w:rsidRDefault="00B366D0" w:rsidP="001D1ABA">
            <w:pPr>
              <w:spacing w:after="0"/>
              <w:rPr>
                <w:rFonts w:ascii="Times New Roman" w:hAnsi="Times New Roman" w:cs="Times New Roman"/>
                <w:sz w:val="20"/>
                <w:szCs w:val="20"/>
              </w:rPr>
            </w:pPr>
            <w:ins w:id="657" w:author="Author">
              <w:r>
                <w:rPr>
                  <w:rFonts w:ascii="Times New Roman" w:hAnsi="Times New Roman" w:cs="Times New Roman"/>
                  <w:sz w:val="20"/>
                  <w:szCs w:val="20"/>
                </w:rPr>
                <w:t>For the purpose of the eligibility of those own funds items the consolidated group SCR should not include</w:t>
              </w:r>
              <w:r w:rsidRPr="00923EEB">
                <w:rPr>
                  <w:rFonts w:ascii="Times New Roman" w:hAnsi="Times New Roman" w:cs="Times New Roman"/>
                  <w:sz w:val="20"/>
                  <w:szCs w:val="20"/>
                </w:rPr>
                <w:t xml:space="preserve"> </w:t>
              </w:r>
              <w:r w:rsidR="00317CB1">
                <w:rPr>
                  <w:rFonts w:ascii="Times New Roman" w:hAnsi="Times New Roman" w:cs="Times New Roman"/>
                  <w:sz w:val="20"/>
                  <w:szCs w:val="20"/>
                </w:rPr>
                <w:t xml:space="preserve">the </w:t>
              </w:r>
              <w:r w:rsidRPr="00923EEB">
                <w:rPr>
                  <w:rFonts w:ascii="Times New Roman" w:hAnsi="Times New Roman" w:cs="Times New Roman"/>
                  <w:sz w:val="20"/>
                  <w:szCs w:val="20"/>
                </w:rPr>
                <w:t>capital requirements from other financial sectors</w:t>
              </w:r>
              <w:r>
                <w:rPr>
                  <w:rFonts w:ascii="Times New Roman" w:hAnsi="Times New Roman" w:cs="Times New Roman"/>
                  <w:sz w:val="20"/>
                  <w:szCs w:val="20"/>
                </w:rPr>
                <w:t xml:space="preserve"> ((letter c) of art 336 of the Delegated Regulation</w:t>
              </w:r>
              <w:r w:rsidR="001C72AE">
                <w:rPr>
                  <w:rFonts w:ascii="Times New Roman" w:hAnsi="Times New Roman" w:cs="Times New Roman"/>
                  <w:sz w:val="20"/>
                  <w:szCs w:val="20"/>
                </w:rPr>
                <w:t xml:space="preserve"> </w:t>
              </w:r>
              <w:r w:rsidR="001D1ABA">
                <w:rPr>
                  <w:rFonts w:ascii="Times New Roman" w:hAnsi="Times New Roman" w:cs="Times New Roman"/>
                  <w:sz w:val="20"/>
                  <w:szCs w:val="20"/>
                </w:rPr>
                <w:t xml:space="preserve">(EU) </w:t>
              </w:r>
              <w:r w:rsidR="001C72AE">
                <w:rPr>
                  <w:rFonts w:ascii="Times New Roman" w:hAnsi="Times New Roman" w:cs="Times New Roman"/>
                  <w:sz w:val="20"/>
                  <w:szCs w:val="20"/>
                </w:rPr>
                <w:t>2015/35</w:t>
              </w:r>
              <w:del w:id="658" w:author="Author">
                <w:r w:rsidDel="001D1ABA">
                  <w:rPr>
                    <w:rFonts w:ascii="Times New Roman" w:hAnsi="Times New Roman" w:cs="Times New Roman"/>
                    <w:sz w:val="20"/>
                    <w:szCs w:val="20"/>
                  </w:rPr>
                  <w:delText>)</w:delText>
                </w:r>
              </w:del>
              <w:r>
                <w:rPr>
                  <w:rFonts w:ascii="Times New Roman" w:hAnsi="Times New Roman" w:cs="Times New Roman"/>
                  <w:sz w:val="20"/>
                  <w:szCs w:val="20"/>
                </w:rPr>
                <w:t xml:space="preserve">) </w:t>
              </w:r>
              <w:r w:rsidR="00B517D3">
                <w:rPr>
                  <w:rFonts w:ascii="Times New Roman" w:hAnsi="Times New Roman" w:cs="Times New Roman"/>
                  <w:sz w:val="20"/>
                  <w:szCs w:val="20"/>
                </w:rPr>
                <w:t>consistently</w:t>
              </w:r>
              <w:r w:rsidRPr="00923EEB">
                <w:rPr>
                  <w:rFonts w:ascii="Times New Roman" w:hAnsi="Times New Roman" w:cs="Times New Roman"/>
                  <w:sz w:val="20"/>
                  <w:szCs w:val="20"/>
                </w:rPr>
                <w:t xml:space="preserve">. </w:t>
              </w:r>
            </w:ins>
          </w:p>
        </w:tc>
      </w:tr>
      <w:tr w:rsidR="00B366D0" w:rsidRPr="00923EEB" w14:paraId="6CCA5634" w14:textId="77777777" w:rsidTr="00BE4A9C">
        <w:trPr>
          <w:trHeight w:val="960"/>
        </w:trPr>
        <w:tc>
          <w:tcPr>
            <w:tcW w:w="1843" w:type="dxa"/>
            <w:gridSpan w:val="2"/>
            <w:shd w:val="clear" w:color="auto" w:fill="auto"/>
          </w:tcPr>
          <w:p w14:paraId="13C55B5F"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R0560/C0020</w:t>
            </w:r>
          </w:p>
          <w:p w14:paraId="154EF94C"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(B50A)</w:t>
            </w:r>
          </w:p>
        </w:tc>
        <w:tc>
          <w:tcPr>
            <w:tcW w:w="2835" w:type="dxa"/>
            <w:shd w:val="clear" w:color="auto" w:fill="auto"/>
          </w:tcPr>
          <w:p w14:paraId="11BE8B6A" w14:textId="631C36C7" w:rsidR="00B366D0" w:rsidRPr="00923EEB" w:rsidRDefault="00B366D0">
            <w:pPr>
              <w:spacing w:after="0"/>
              <w:rPr>
                <w:rFonts w:ascii="Times New Roman" w:hAnsi="Times New Roman" w:cs="Times New Roman"/>
                <w:sz w:val="20"/>
                <w:szCs w:val="20"/>
              </w:rPr>
            </w:pPr>
            <w:r w:rsidRPr="00923EEB">
              <w:rPr>
                <w:rFonts w:ascii="Times New Roman" w:hAnsi="Times New Roman" w:cs="Times New Roman"/>
                <w:sz w:val="20"/>
                <w:szCs w:val="20"/>
              </w:rPr>
              <w:t>Total eligible own funds to meet the</w:t>
            </w:r>
            <w:ins w:id="659" w:author="Author">
              <w:r>
                <w:rPr>
                  <w:rFonts w:ascii="Times New Roman" w:hAnsi="Times New Roman" w:cs="Times New Roman"/>
                  <w:sz w:val="20"/>
                  <w:szCs w:val="20"/>
                </w:rPr>
                <w:t xml:space="preserve"> consolidated</w:t>
              </w:r>
            </w:ins>
            <w:r w:rsidRPr="00923EEB">
              <w:rPr>
                <w:rFonts w:ascii="Times New Roman" w:hAnsi="Times New Roman" w:cs="Times New Roman"/>
                <w:sz w:val="20"/>
                <w:szCs w:val="20"/>
              </w:rPr>
              <w:t xml:space="preserve"> group SCR </w:t>
            </w:r>
            <w:ins w:id="660" w:author="Author">
              <w:r w:rsidRPr="00034B83">
                <w:rPr>
                  <w:rFonts w:ascii="Times New Roman" w:hAnsi="Times New Roman" w:cs="Times New Roman"/>
                  <w:sz w:val="20"/>
                  <w:szCs w:val="20"/>
                </w:rPr>
                <w:t>(excluding own funds from other financial sector and from the undertakings included via D&amp;A</w:t>
              </w:r>
              <w:del w:id="661" w:author="Author">
                <w:r w:rsidRPr="00034B83" w:rsidDel="001C72AE">
                  <w:rPr>
                    <w:rFonts w:ascii="Times New Roman" w:hAnsi="Times New Roman" w:cs="Times New Roman"/>
                    <w:sz w:val="20"/>
                    <w:szCs w:val="20"/>
                  </w:rPr>
                  <w:delText xml:space="preserve"> </w:delText>
                </w:r>
              </w:del>
              <w:r w:rsidRPr="00034B83">
                <w:rPr>
                  <w:rFonts w:ascii="Times New Roman" w:hAnsi="Times New Roman" w:cs="Times New Roman"/>
                  <w:sz w:val="20"/>
                  <w:szCs w:val="20"/>
                </w:rPr>
                <w:t>)</w:t>
              </w:r>
              <w:r w:rsidRPr="00923EEB">
                <w:rPr>
                  <w:rFonts w:ascii="Times New Roman" w:hAnsi="Times New Roman" w:cs="Times New Roman"/>
                  <w:sz w:val="20"/>
                  <w:szCs w:val="20"/>
                </w:rPr>
                <w:t xml:space="preserve"> </w:t>
              </w:r>
            </w:ins>
            <w:del w:id="662" w:author="Author">
              <w:r w:rsidRPr="00923EEB" w:rsidDel="00CF2629">
                <w:rPr>
                  <w:rFonts w:ascii="Times New Roman" w:hAnsi="Times New Roman" w:cs="Times New Roman"/>
                  <w:sz w:val="20"/>
                  <w:szCs w:val="20"/>
                </w:rPr>
                <w:delText xml:space="preserve">  </w:delText>
              </w:r>
            </w:del>
            <w:r w:rsidRPr="00923EEB">
              <w:rPr>
                <w:rFonts w:ascii="Times New Roman" w:hAnsi="Times New Roman" w:cs="Times New Roman"/>
                <w:sz w:val="20"/>
                <w:szCs w:val="20"/>
              </w:rPr>
              <w:t xml:space="preserve">– tier 1 unrestricted </w:t>
            </w:r>
          </w:p>
        </w:tc>
        <w:tc>
          <w:tcPr>
            <w:tcW w:w="4536" w:type="dxa"/>
            <w:gridSpan w:val="2"/>
            <w:shd w:val="clear" w:color="auto" w:fill="auto"/>
          </w:tcPr>
          <w:p w14:paraId="55F71AD4" w14:textId="0EADF351"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w:t>
            </w:r>
            <w:del w:id="663" w:author="Author">
              <w:r w:rsidRPr="00923EEB" w:rsidDel="00CF2629">
                <w:rPr>
                  <w:rFonts w:ascii="Times New Roman" w:hAnsi="Times New Roman" w:cs="Times New Roman"/>
                  <w:sz w:val="20"/>
                  <w:szCs w:val="20"/>
                </w:rPr>
                <w:delText xml:space="preserve">total </w:delText>
              </w:r>
            </w:del>
            <w:r w:rsidRPr="00923EEB">
              <w:rPr>
                <w:rFonts w:ascii="Times New Roman" w:hAnsi="Times New Roman" w:cs="Times New Roman"/>
                <w:sz w:val="20"/>
                <w:szCs w:val="20"/>
              </w:rPr>
              <w:t xml:space="preserve">group own funds which are eligible under the limits set out to meet the </w:t>
            </w:r>
            <w:ins w:id="664" w:author="Author">
              <w:r>
                <w:rPr>
                  <w:rFonts w:ascii="Times New Roman" w:hAnsi="Times New Roman" w:cs="Times New Roman"/>
                  <w:sz w:val="20"/>
                  <w:szCs w:val="20"/>
                </w:rPr>
                <w:t>consolidated</w:t>
              </w:r>
              <w:r w:rsidRPr="00923EEB">
                <w:rPr>
                  <w:rFonts w:ascii="Times New Roman" w:hAnsi="Times New Roman" w:cs="Times New Roman"/>
                  <w:sz w:val="20"/>
                  <w:szCs w:val="20"/>
                </w:rPr>
                <w:t xml:space="preserve"> group SCR </w:t>
              </w:r>
              <w:r w:rsidRPr="00034B83">
                <w:rPr>
                  <w:rFonts w:ascii="Times New Roman" w:hAnsi="Times New Roman" w:cs="Times New Roman"/>
                  <w:sz w:val="20"/>
                  <w:szCs w:val="20"/>
                </w:rPr>
                <w:t>(excluding own funds from other financial sector and from the undertakings included via D&amp;A</w:t>
              </w:r>
              <w:del w:id="665" w:author="Author">
                <w:r w:rsidRPr="00034B83" w:rsidDel="001C72AE">
                  <w:rPr>
                    <w:rFonts w:ascii="Times New Roman" w:hAnsi="Times New Roman" w:cs="Times New Roman"/>
                    <w:sz w:val="20"/>
                    <w:szCs w:val="20"/>
                  </w:rPr>
                  <w:delText xml:space="preserve"> </w:delText>
                </w:r>
              </w:del>
              <w:r w:rsidRPr="00034B83">
                <w:rPr>
                  <w:rFonts w:ascii="Times New Roman" w:hAnsi="Times New Roman" w:cs="Times New Roman"/>
                  <w:sz w:val="20"/>
                  <w:szCs w:val="20"/>
                </w:rPr>
                <w:t>)</w:t>
              </w:r>
            </w:ins>
            <w:del w:id="666" w:author="Author">
              <w:r w:rsidRPr="00923EEB" w:rsidDel="002D6AE4">
                <w:rPr>
                  <w:rFonts w:ascii="Times New Roman" w:hAnsi="Times New Roman" w:cs="Times New Roman"/>
                  <w:sz w:val="20"/>
                  <w:szCs w:val="20"/>
                </w:rPr>
                <w:delText>SCR</w:delText>
              </w:r>
            </w:del>
            <w:r w:rsidRPr="00923EEB">
              <w:rPr>
                <w:rFonts w:ascii="Times New Roman" w:hAnsi="Times New Roman" w:cs="Times New Roman"/>
                <w:sz w:val="20"/>
                <w:szCs w:val="20"/>
              </w:rPr>
              <w:t>, that meet the criteria for Tier 1 unrestricted items</w:t>
            </w:r>
            <w:r>
              <w:rPr>
                <w:rFonts w:ascii="Times New Roman" w:hAnsi="Times New Roman" w:cs="Times New Roman"/>
                <w:sz w:val="20"/>
                <w:szCs w:val="20"/>
              </w:rPr>
              <w:t>.</w:t>
            </w:r>
            <w:r w:rsidRPr="00923EEB">
              <w:rPr>
                <w:rFonts w:ascii="Times New Roman" w:hAnsi="Times New Roman" w:cs="Times New Roman"/>
                <w:sz w:val="20"/>
                <w:szCs w:val="20"/>
              </w:rPr>
              <w:t xml:space="preserve"> </w:t>
            </w:r>
          </w:p>
          <w:p w14:paraId="03CD0F23" w14:textId="0F9FFD82" w:rsidR="00B366D0" w:rsidRPr="00923EEB" w:rsidRDefault="00B366D0" w:rsidP="000040C3">
            <w:pPr>
              <w:spacing w:after="0"/>
              <w:rPr>
                <w:rFonts w:ascii="Times New Roman" w:hAnsi="Times New Roman" w:cs="Times New Roman"/>
                <w:sz w:val="20"/>
                <w:szCs w:val="20"/>
              </w:rPr>
            </w:pPr>
          </w:p>
        </w:tc>
      </w:tr>
      <w:tr w:rsidR="00B366D0" w:rsidRPr="00191029" w14:paraId="1DDC1DA9" w14:textId="77777777" w:rsidTr="00BE4A9C">
        <w:trPr>
          <w:trHeight w:val="960"/>
        </w:trPr>
        <w:tc>
          <w:tcPr>
            <w:tcW w:w="1843" w:type="dxa"/>
            <w:gridSpan w:val="2"/>
            <w:shd w:val="clear" w:color="auto" w:fill="auto"/>
          </w:tcPr>
          <w:p w14:paraId="2959F457"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R0560/C0030</w:t>
            </w:r>
          </w:p>
          <w:p w14:paraId="7AFF735C"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(C50A)</w:t>
            </w:r>
          </w:p>
        </w:tc>
        <w:tc>
          <w:tcPr>
            <w:tcW w:w="2835" w:type="dxa"/>
            <w:shd w:val="clear" w:color="auto" w:fill="auto"/>
          </w:tcPr>
          <w:p w14:paraId="34F994BF" w14:textId="4C6E5CB7" w:rsidR="00B366D0" w:rsidRPr="00923EEB" w:rsidRDefault="00B366D0">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eligible own funds to meet the </w:t>
            </w:r>
            <w:ins w:id="667" w:author="Author">
              <w:r>
                <w:rPr>
                  <w:rFonts w:ascii="Times New Roman" w:hAnsi="Times New Roman" w:cs="Times New Roman"/>
                  <w:sz w:val="20"/>
                  <w:szCs w:val="20"/>
                </w:rPr>
                <w:t xml:space="preserve">consolidated group </w:t>
              </w:r>
            </w:ins>
            <w:r w:rsidRPr="00923EEB">
              <w:rPr>
                <w:rFonts w:ascii="Times New Roman" w:hAnsi="Times New Roman" w:cs="Times New Roman"/>
                <w:sz w:val="20"/>
                <w:szCs w:val="20"/>
              </w:rPr>
              <w:t xml:space="preserve">SCR </w:t>
            </w:r>
            <w:del w:id="668" w:author="Author">
              <w:r w:rsidRPr="00923EEB" w:rsidDel="00034B83">
                <w:rPr>
                  <w:rFonts w:ascii="Times New Roman" w:hAnsi="Times New Roman" w:cs="Times New Roman"/>
                  <w:sz w:val="20"/>
                  <w:szCs w:val="20"/>
                </w:rPr>
                <w:delText>(group)</w:delText>
              </w:r>
            </w:del>
            <w:ins w:id="669" w:author="Author">
              <w:r>
                <w:rPr>
                  <w:rFonts w:ascii="Times New Roman" w:hAnsi="Times New Roman" w:cs="Times New Roman"/>
                  <w:sz w:val="20"/>
                  <w:szCs w:val="20"/>
                </w:rPr>
                <w:t xml:space="preserve"> </w:t>
              </w:r>
              <w:r w:rsidRPr="00034B83">
                <w:rPr>
                  <w:rFonts w:ascii="Times New Roman" w:hAnsi="Times New Roman" w:cs="Times New Roman"/>
                  <w:sz w:val="20"/>
                  <w:szCs w:val="20"/>
                </w:rPr>
                <w:t>(excluding own funds from other financial sector and from the undertakings included via D&amp;A</w:t>
              </w:r>
              <w:del w:id="670" w:author="Author">
                <w:r w:rsidRPr="00034B83" w:rsidDel="001C72AE">
                  <w:rPr>
                    <w:rFonts w:ascii="Times New Roman" w:hAnsi="Times New Roman" w:cs="Times New Roman"/>
                    <w:sz w:val="20"/>
                    <w:szCs w:val="20"/>
                  </w:rPr>
                  <w:delText xml:space="preserve"> </w:delText>
                </w:r>
              </w:del>
              <w:r w:rsidRPr="00034B83">
                <w:rPr>
                  <w:rFonts w:ascii="Times New Roman" w:hAnsi="Times New Roman" w:cs="Times New Roman"/>
                  <w:sz w:val="20"/>
                  <w:szCs w:val="20"/>
                </w:rPr>
                <w:t>)</w:t>
              </w:r>
              <w:r w:rsidRPr="00923EEB">
                <w:rPr>
                  <w:rFonts w:ascii="Times New Roman" w:hAnsi="Times New Roman" w:cs="Times New Roman"/>
                  <w:sz w:val="20"/>
                  <w:szCs w:val="20"/>
                </w:rPr>
                <w:t xml:space="preserve"> </w:t>
              </w:r>
            </w:ins>
            <w:r w:rsidRPr="00923EEB">
              <w:rPr>
                <w:rFonts w:ascii="Times New Roman" w:hAnsi="Times New Roman" w:cs="Times New Roman"/>
                <w:sz w:val="20"/>
                <w:szCs w:val="20"/>
              </w:rPr>
              <w:t>– tier 1 Restricted</w:t>
            </w:r>
          </w:p>
        </w:tc>
        <w:tc>
          <w:tcPr>
            <w:tcW w:w="4536" w:type="dxa"/>
            <w:gridSpan w:val="2"/>
            <w:shd w:val="clear" w:color="auto" w:fill="auto"/>
          </w:tcPr>
          <w:p w14:paraId="65CC34D5" w14:textId="40E7ABF3"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w:t>
            </w:r>
            <w:del w:id="671" w:author="Author">
              <w:r w:rsidRPr="00923EEB" w:rsidDel="00CF2629">
                <w:rPr>
                  <w:rFonts w:ascii="Times New Roman" w:hAnsi="Times New Roman" w:cs="Times New Roman"/>
                  <w:sz w:val="20"/>
                  <w:szCs w:val="20"/>
                </w:rPr>
                <w:delText xml:space="preserve">total  </w:delText>
              </w:r>
            </w:del>
            <w:r w:rsidRPr="00923EEB">
              <w:rPr>
                <w:rFonts w:ascii="Times New Roman" w:hAnsi="Times New Roman" w:cs="Times New Roman"/>
                <w:sz w:val="20"/>
                <w:szCs w:val="20"/>
              </w:rPr>
              <w:t xml:space="preserve">own funds which are eligible under the limits set out to meet the </w:t>
            </w:r>
            <w:ins w:id="672" w:author="Author">
              <w:r>
                <w:rPr>
                  <w:rFonts w:ascii="Times New Roman" w:hAnsi="Times New Roman" w:cs="Times New Roman"/>
                  <w:sz w:val="20"/>
                  <w:szCs w:val="20"/>
                </w:rPr>
                <w:t>consolidated</w:t>
              </w:r>
              <w:r w:rsidRPr="00923EEB">
                <w:rPr>
                  <w:rFonts w:ascii="Times New Roman" w:hAnsi="Times New Roman" w:cs="Times New Roman"/>
                  <w:sz w:val="20"/>
                  <w:szCs w:val="20"/>
                </w:rPr>
                <w:t xml:space="preserve"> group SCR </w:t>
              </w:r>
              <w:r w:rsidRPr="00034B83">
                <w:rPr>
                  <w:rFonts w:ascii="Times New Roman" w:hAnsi="Times New Roman" w:cs="Times New Roman"/>
                  <w:sz w:val="20"/>
                  <w:szCs w:val="20"/>
                </w:rPr>
                <w:t>(excluding own funds from other financial sector and from the undertakings included via D&amp;A</w:t>
              </w:r>
              <w:del w:id="673" w:author="Author">
                <w:r w:rsidRPr="00034B83" w:rsidDel="001C72AE">
                  <w:rPr>
                    <w:rFonts w:ascii="Times New Roman" w:hAnsi="Times New Roman" w:cs="Times New Roman"/>
                    <w:sz w:val="20"/>
                    <w:szCs w:val="20"/>
                  </w:rPr>
                  <w:delText xml:space="preserve"> </w:delText>
                </w:r>
              </w:del>
              <w:r w:rsidRPr="00034B83">
                <w:rPr>
                  <w:rFonts w:ascii="Times New Roman" w:hAnsi="Times New Roman" w:cs="Times New Roman"/>
                  <w:sz w:val="20"/>
                  <w:szCs w:val="20"/>
                </w:rPr>
                <w:t>)</w:t>
              </w:r>
            </w:ins>
            <w:del w:id="674" w:author="Author">
              <w:r w:rsidRPr="00923EEB" w:rsidDel="00B10635">
                <w:rPr>
                  <w:rFonts w:ascii="Times New Roman" w:hAnsi="Times New Roman" w:cs="Times New Roman"/>
                  <w:sz w:val="20"/>
                  <w:szCs w:val="20"/>
                </w:rPr>
                <w:delText>SCR</w:delText>
              </w:r>
            </w:del>
            <w:r w:rsidRPr="00923EEB">
              <w:rPr>
                <w:rFonts w:ascii="Times New Roman" w:hAnsi="Times New Roman" w:cs="Times New Roman"/>
                <w:sz w:val="20"/>
                <w:szCs w:val="20"/>
              </w:rPr>
              <w:t>, that meet the criteria for Tier 1 restricted items</w:t>
            </w:r>
            <w:r>
              <w:rPr>
                <w:rFonts w:ascii="Times New Roman" w:hAnsi="Times New Roman" w:cs="Times New Roman"/>
                <w:sz w:val="20"/>
                <w:szCs w:val="20"/>
              </w:rPr>
              <w:t>.</w:t>
            </w:r>
            <w:r w:rsidRPr="00923EEB">
              <w:rPr>
                <w:rFonts w:ascii="Times New Roman" w:hAnsi="Times New Roman" w:cs="Times New Roman"/>
                <w:sz w:val="20"/>
                <w:szCs w:val="20"/>
              </w:rPr>
              <w:t xml:space="preserve"> </w:t>
            </w:r>
          </w:p>
          <w:p w14:paraId="6613BA3A" w14:textId="62104631" w:rsidR="00B366D0" w:rsidRPr="00BE4A9C" w:rsidRDefault="00B366D0" w:rsidP="000040C3">
            <w:pPr>
              <w:spacing w:after="0"/>
              <w:rPr>
                <w:rFonts w:ascii="Times New Roman" w:hAnsi="Times New Roman" w:cs="Times New Roman"/>
                <w:sz w:val="20"/>
                <w:szCs w:val="20"/>
              </w:rPr>
            </w:pPr>
          </w:p>
        </w:tc>
      </w:tr>
      <w:tr w:rsidR="00B366D0" w:rsidRPr="00191029" w14:paraId="6DABAC8B" w14:textId="77777777" w:rsidTr="00BE4A9C">
        <w:trPr>
          <w:trHeight w:val="1035"/>
        </w:trPr>
        <w:tc>
          <w:tcPr>
            <w:tcW w:w="1843" w:type="dxa"/>
            <w:gridSpan w:val="2"/>
            <w:shd w:val="clear" w:color="auto" w:fill="auto"/>
          </w:tcPr>
          <w:p w14:paraId="206AA706"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R0560/C0040</w:t>
            </w:r>
          </w:p>
          <w:p w14:paraId="369667B9"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(D50A)</w:t>
            </w:r>
          </w:p>
        </w:tc>
        <w:tc>
          <w:tcPr>
            <w:tcW w:w="2835" w:type="dxa"/>
            <w:shd w:val="clear" w:color="auto" w:fill="auto"/>
          </w:tcPr>
          <w:p w14:paraId="4315F62E" w14:textId="12BC7075" w:rsidR="00B366D0" w:rsidRPr="00923EEB" w:rsidRDefault="00B366D0">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eligible own funds to meet the </w:t>
            </w:r>
            <w:ins w:id="675" w:author="Author">
              <w:r>
                <w:rPr>
                  <w:rFonts w:ascii="Times New Roman" w:hAnsi="Times New Roman" w:cs="Times New Roman"/>
                  <w:sz w:val="20"/>
                  <w:szCs w:val="20"/>
                </w:rPr>
                <w:t xml:space="preserve">consolidated </w:t>
              </w:r>
            </w:ins>
            <w:r w:rsidRPr="00923EEB">
              <w:rPr>
                <w:rFonts w:ascii="Times New Roman" w:hAnsi="Times New Roman" w:cs="Times New Roman"/>
                <w:sz w:val="20"/>
                <w:szCs w:val="20"/>
              </w:rPr>
              <w:t xml:space="preserve">group SCR  </w:t>
            </w:r>
            <w:ins w:id="676" w:author="Author">
              <w:r w:rsidRPr="00034B83">
                <w:rPr>
                  <w:rFonts w:ascii="Times New Roman" w:hAnsi="Times New Roman" w:cs="Times New Roman"/>
                  <w:sz w:val="20"/>
                  <w:szCs w:val="20"/>
                </w:rPr>
                <w:t>(excluding own funds from other financial sector and from the undertakings included via D&amp;A</w:t>
              </w:r>
              <w:del w:id="677" w:author="Author">
                <w:r w:rsidRPr="00034B83" w:rsidDel="001C72AE">
                  <w:rPr>
                    <w:rFonts w:ascii="Times New Roman" w:hAnsi="Times New Roman" w:cs="Times New Roman"/>
                    <w:sz w:val="20"/>
                    <w:szCs w:val="20"/>
                  </w:rPr>
                  <w:delText xml:space="preserve"> </w:delText>
                </w:r>
              </w:del>
              <w:r w:rsidRPr="00034B83">
                <w:rPr>
                  <w:rFonts w:ascii="Times New Roman" w:hAnsi="Times New Roman" w:cs="Times New Roman"/>
                  <w:sz w:val="20"/>
                  <w:szCs w:val="20"/>
                </w:rPr>
                <w:t>)</w:t>
              </w:r>
              <w:r w:rsidRPr="00923EEB">
                <w:rPr>
                  <w:rFonts w:ascii="Times New Roman" w:hAnsi="Times New Roman" w:cs="Times New Roman"/>
                  <w:sz w:val="20"/>
                  <w:szCs w:val="20"/>
                </w:rPr>
                <w:t xml:space="preserve"> </w:t>
              </w:r>
            </w:ins>
            <w:r w:rsidRPr="00923EEB">
              <w:rPr>
                <w:rFonts w:ascii="Times New Roman" w:hAnsi="Times New Roman" w:cs="Times New Roman"/>
                <w:sz w:val="20"/>
                <w:szCs w:val="20"/>
              </w:rPr>
              <w:t>– tier 2</w:t>
            </w:r>
          </w:p>
        </w:tc>
        <w:tc>
          <w:tcPr>
            <w:tcW w:w="4536" w:type="dxa"/>
            <w:gridSpan w:val="2"/>
            <w:shd w:val="clear" w:color="auto" w:fill="auto"/>
          </w:tcPr>
          <w:p w14:paraId="3C92119C" w14:textId="6232F08C"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w:t>
            </w:r>
            <w:del w:id="678" w:author="Author">
              <w:r w:rsidRPr="00923EEB" w:rsidDel="00CF2629">
                <w:rPr>
                  <w:rFonts w:ascii="Times New Roman" w:hAnsi="Times New Roman" w:cs="Times New Roman"/>
                  <w:sz w:val="20"/>
                  <w:szCs w:val="20"/>
                </w:rPr>
                <w:delText xml:space="preserve">total </w:delText>
              </w:r>
            </w:del>
            <w:r w:rsidRPr="00923EEB">
              <w:rPr>
                <w:rFonts w:ascii="Times New Roman" w:hAnsi="Times New Roman" w:cs="Times New Roman"/>
                <w:sz w:val="20"/>
                <w:szCs w:val="20"/>
              </w:rPr>
              <w:t xml:space="preserve">own funds which are eligible under the limits set out to meet the </w:t>
            </w:r>
            <w:ins w:id="679" w:author="Author">
              <w:r>
                <w:rPr>
                  <w:rFonts w:ascii="Times New Roman" w:hAnsi="Times New Roman" w:cs="Times New Roman"/>
                  <w:sz w:val="20"/>
                  <w:szCs w:val="20"/>
                </w:rPr>
                <w:t>consolidated</w:t>
              </w:r>
              <w:r w:rsidRPr="00923EEB">
                <w:rPr>
                  <w:rFonts w:ascii="Times New Roman" w:hAnsi="Times New Roman" w:cs="Times New Roman"/>
                  <w:sz w:val="20"/>
                  <w:szCs w:val="20"/>
                </w:rPr>
                <w:t xml:space="preserve"> group SCR </w:t>
              </w:r>
              <w:r w:rsidRPr="00034B83">
                <w:rPr>
                  <w:rFonts w:ascii="Times New Roman" w:hAnsi="Times New Roman" w:cs="Times New Roman"/>
                  <w:sz w:val="20"/>
                  <w:szCs w:val="20"/>
                </w:rPr>
                <w:t>(excluding own funds from other financial sector and from the undertakings included via D&amp;A</w:t>
              </w:r>
              <w:del w:id="680" w:author="Author">
                <w:r w:rsidRPr="00034B83" w:rsidDel="001C72AE">
                  <w:rPr>
                    <w:rFonts w:ascii="Times New Roman" w:hAnsi="Times New Roman" w:cs="Times New Roman"/>
                    <w:sz w:val="20"/>
                    <w:szCs w:val="20"/>
                  </w:rPr>
                  <w:delText xml:space="preserve"> </w:delText>
                </w:r>
              </w:del>
              <w:r w:rsidRPr="00034B83">
                <w:rPr>
                  <w:rFonts w:ascii="Times New Roman" w:hAnsi="Times New Roman" w:cs="Times New Roman"/>
                  <w:sz w:val="20"/>
                  <w:szCs w:val="20"/>
                </w:rPr>
                <w:t>)</w:t>
              </w:r>
            </w:ins>
            <w:del w:id="681" w:author="Author">
              <w:r w:rsidRPr="00923EEB" w:rsidDel="00B10635">
                <w:rPr>
                  <w:rFonts w:ascii="Times New Roman" w:hAnsi="Times New Roman" w:cs="Times New Roman"/>
                  <w:sz w:val="20"/>
                  <w:szCs w:val="20"/>
                </w:rPr>
                <w:delText>SCR</w:delText>
              </w:r>
            </w:del>
            <w:r w:rsidRPr="00923EEB">
              <w:rPr>
                <w:rFonts w:ascii="Times New Roman" w:hAnsi="Times New Roman" w:cs="Times New Roman"/>
                <w:sz w:val="20"/>
                <w:szCs w:val="20"/>
              </w:rPr>
              <w:t>, that meet the criteria for Tier 2</w:t>
            </w:r>
            <w:r>
              <w:rPr>
                <w:rFonts w:ascii="Times New Roman" w:hAnsi="Times New Roman" w:cs="Times New Roman"/>
                <w:sz w:val="20"/>
                <w:szCs w:val="20"/>
              </w:rPr>
              <w:t>.</w:t>
            </w:r>
            <w:r w:rsidRPr="00923EEB">
              <w:rPr>
                <w:rFonts w:ascii="Times New Roman" w:hAnsi="Times New Roman" w:cs="Times New Roman"/>
                <w:sz w:val="20"/>
                <w:szCs w:val="20"/>
              </w:rPr>
              <w:t xml:space="preserve"> </w:t>
            </w:r>
          </w:p>
          <w:p w14:paraId="4ABA71C7" w14:textId="2DC301EA" w:rsidR="00B366D0" w:rsidRPr="00BE4A9C" w:rsidRDefault="00B366D0" w:rsidP="000040C3">
            <w:pPr>
              <w:spacing w:after="0"/>
              <w:rPr>
                <w:rFonts w:ascii="Times New Roman" w:hAnsi="Times New Roman" w:cs="Times New Roman"/>
                <w:sz w:val="20"/>
                <w:szCs w:val="20"/>
              </w:rPr>
            </w:pPr>
          </w:p>
        </w:tc>
      </w:tr>
      <w:tr w:rsidR="00B366D0" w:rsidRPr="00191029" w14:paraId="799DA18E" w14:textId="77777777" w:rsidTr="00BE4A9C">
        <w:trPr>
          <w:trHeight w:val="1020"/>
        </w:trPr>
        <w:tc>
          <w:tcPr>
            <w:tcW w:w="1843" w:type="dxa"/>
            <w:gridSpan w:val="2"/>
            <w:shd w:val="clear" w:color="auto" w:fill="auto"/>
          </w:tcPr>
          <w:p w14:paraId="6E0734BF"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R0560/C0050</w:t>
            </w:r>
          </w:p>
          <w:p w14:paraId="257F8517"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(E50A)</w:t>
            </w:r>
          </w:p>
        </w:tc>
        <w:tc>
          <w:tcPr>
            <w:tcW w:w="2835" w:type="dxa"/>
            <w:shd w:val="clear" w:color="auto" w:fill="auto"/>
          </w:tcPr>
          <w:p w14:paraId="28218704" w14:textId="46145F47" w:rsidR="00B366D0" w:rsidRPr="00923EEB" w:rsidRDefault="00B366D0">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eligible own funds to meet the </w:t>
            </w:r>
            <w:ins w:id="682" w:author="Author">
              <w:r>
                <w:rPr>
                  <w:rFonts w:ascii="Times New Roman" w:hAnsi="Times New Roman" w:cs="Times New Roman"/>
                  <w:sz w:val="20"/>
                  <w:szCs w:val="20"/>
                </w:rPr>
                <w:t xml:space="preserve">consolidated </w:t>
              </w:r>
            </w:ins>
            <w:r w:rsidRPr="00923EEB">
              <w:rPr>
                <w:rFonts w:ascii="Times New Roman" w:hAnsi="Times New Roman" w:cs="Times New Roman"/>
                <w:sz w:val="20"/>
                <w:szCs w:val="20"/>
              </w:rPr>
              <w:t xml:space="preserve">group SCR </w:t>
            </w:r>
            <w:ins w:id="683" w:author="Author">
              <w:r w:rsidRPr="00034B83">
                <w:rPr>
                  <w:rFonts w:ascii="Times New Roman" w:hAnsi="Times New Roman" w:cs="Times New Roman"/>
                  <w:sz w:val="20"/>
                  <w:szCs w:val="20"/>
                </w:rPr>
                <w:t>(excluding own funds from other financial sector and from the undertakings included via D&amp;A</w:t>
              </w:r>
              <w:del w:id="684" w:author="Author">
                <w:r w:rsidRPr="00034B83" w:rsidDel="001C72AE">
                  <w:rPr>
                    <w:rFonts w:ascii="Times New Roman" w:hAnsi="Times New Roman" w:cs="Times New Roman"/>
                    <w:sz w:val="20"/>
                    <w:szCs w:val="20"/>
                  </w:rPr>
                  <w:delText xml:space="preserve"> </w:delText>
                </w:r>
              </w:del>
              <w:r w:rsidRPr="00034B83">
                <w:rPr>
                  <w:rFonts w:ascii="Times New Roman" w:hAnsi="Times New Roman" w:cs="Times New Roman"/>
                  <w:sz w:val="20"/>
                  <w:szCs w:val="20"/>
                </w:rPr>
                <w:t>)</w:t>
              </w:r>
              <w:r w:rsidRPr="00923EEB">
                <w:rPr>
                  <w:rFonts w:ascii="Times New Roman" w:hAnsi="Times New Roman" w:cs="Times New Roman"/>
                  <w:sz w:val="20"/>
                  <w:szCs w:val="20"/>
                </w:rPr>
                <w:t xml:space="preserve"> </w:t>
              </w:r>
            </w:ins>
            <w:del w:id="685" w:author="Author">
              <w:r w:rsidRPr="00923EEB" w:rsidDel="00034B83">
                <w:rPr>
                  <w:rFonts w:ascii="Times New Roman" w:hAnsi="Times New Roman" w:cs="Times New Roman"/>
                  <w:sz w:val="20"/>
                  <w:szCs w:val="20"/>
                </w:rPr>
                <w:delText>_</w:delText>
              </w:r>
              <w:r w:rsidRPr="00923EEB" w:rsidDel="00CF2629">
                <w:rPr>
                  <w:rFonts w:ascii="Times New Roman" w:hAnsi="Times New Roman" w:cs="Times New Roman"/>
                  <w:sz w:val="20"/>
                  <w:szCs w:val="20"/>
                </w:rPr>
                <w:delText xml:space="preserve"> </w:delText>
              </w:r>
            </w:del>
            <w:r w:rsidRPr="00923EEB">
              <w:rPr>
                <w:rFonts w:ascii="Times New Roman" w:hAnsi="Times New Roman" w:cs="Times New Roman"/>
                <w:sz w:val="20"/>
                <w:szCs w:val="20"/>
              </w:rPr>
              <w:t>– tier 3</w:t>
            </w:r>
          </w:p>
        </w:tc>
        <w:tc>
          <w:tcPr>
            <w:tcW w:w="4536" w:type="dxa"/>
            <w:gridSpan w:val="2"/>
            <w:shd w:val="clear" w:color="auto" w:fill="auto"/>
          </w:tcPr>
          <w:p w14:paraId="29457F1E" w14:textId="574325F7" w:rsidR="00B366D0" w:rsidRPr="00923EEB" w:rsidRDefault="00B366D0" w:rsidP="000040C3">
            <w:pPr>
              <w:spacing w:after="0"/>
              <w:rPr>
                <w:rFonts w:ascii="Times New Roman" w:hAnsi="Times New Roman" w:cs="Times New Roman"/>
                <w:sz w:val="20"/>
                <w:szCs w:val="20"/>
                <w:lang w:val="es-ES"/>
              </w:rPr>
            </w:pPr>
            <w:r w:rsidRPr="00923EEB">
              <w:rPr>
                <w:rFonts w:ascii="Times New Roman" w:hAnsi="Times New Roman" w:cs="Times New Roman"/>
                <w:sz w:val="20"/>
                <w:szCs w:val="20"/>
                <w:lang w:val="es-ES"/>
              </w:rPr>
              <w:t xml:space="preserve">This is the </w:t>
            </w:r>
            <w:del w:id="686" w:author="Author">
              <w:r w:rsidRPr="00923EEB" w:rsidDel="00CF2629">
                <w:rPr>
                  <w:rFonts w:ascii="Times New Roman" w:hAnsi="Times New Roman" w:cs="Times New Roman"/>
                  <w:sz w:val="20"/>
                  <w:szCs w:val="20"/>
                  <w:lang w:val="es-ES"/>
                </w:rPr>
                <w:delText xml:space="preserve">total </w:delText>
              </w:r>
            </w:del>
            <w:r w:rsidRPr="00923EEB">
              <w:rPr>
                <w:rFonts w:ascii="Times New Roman" w:hAnsi="Times New Roman" w:cs="Times New Roman"/>
                <w:sz w:val="20"/>
                <w:szCs w:val="20"/>
                <w:lang w:val="es-ES"/>
              </w:rPr>
              <w:t xml:space="preserve">own funds which are eligible under the limits set out to meet the </w:t>
            </w:r>
            <w:ins w:id="687" w:author="Author">
              <w:r>
                <w:rPr>
                  <w:rFonts w:ascii="Times New Roman" w:hAnsi="Times New Roman" w:cs="Times New Roman"/>
                  <w:sz w:val="20"/>
                  <w:szCs w:val="20"/>
                </w:rPr>
                <w:t>consolidated</w:t>
              </w:r>
              <w:r w:rsidRPr="00923EEB">
                <w:rPr>
                  <w:rFonts w:ascii="Times New Roman" w:hAnsi="Times New Roman" w:cs="Times New Roman"/>
                  <w:sz w:val="20"/>
                  <w:szCs w:val="20"/>
                </w:rPr>
                <w:t xml:space="preserve"> group SCR </w:t>
              </w:r>
              <w:r w:rsidRPr="00034B83">
                <w:rPr>
                  <w:rFonts w:ascii="Times New Roman" w:hAnsi="Times New Roman" w:cs="Times New Roman"/>
                  <w:sz w:val="20"/>
                  <w:szCs w:val="20"/>
                </w:rPr>
                <w:t>(excluding own funds from other financial sector and from the undertakings included via D&amp;A</w:t>
              </w:r>
              <w:del w:id="688" w:author="Author">
                <w:r w:rsidRPr="00034B83" w:rsidDel="001C72AE">
                  <w:rPr>
                    <w:rFonts w:ascii="Times New Roman" w:hAnsi="Times New Roman" w:cs="Times New Roman"/>
                    <w:sz w:val="20"/>
                    <w:szCs w:val="20"/>
                  </w:rPr>
                  <w:delText xml:space="preserve"> </w:delText>
                </w:r>
              </w:del>
              <w:r w:rsidRPr="00034B83">
                <w:rPr>
                  <w:rFonts w:ascii="Times New Roman" w:hAnsi="Times New Roman" w:cs="Times New Roman"/>
                  <w:sz w:val="20"/>
                  <w:szCs w:val="20"/>
                </w:rPr>
                <w:t>)</w:t>
              </w:r>
            </w:ins>
            <w:del w:id="689" w:author="Author">
              <w:r w:rsidRPr="00923EEB" w:rsidDel="00B10635">
                <w:rPr>
                  <w:rFonts w:ascii="Times New Roman" w:hAnsi="Times New Roman" w:cs="Times New Roman"/>
                  <w:sz w:val="20"/>
                  <w:szCs w:val="20"/>
                  <w:lang w:val="es-ES"/>
                </w:rPr>
                <w:delText>SCR</w:delText>
              </w:r>
            </w:del>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that</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meet</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the</w:t>
            </w:r>
            <w:proofErr w:type="spellEnd"/>
            <w:r w:rsidRPr="00923EEB">
              <w:rPr>
                <w:rFonts w:ascii="Times New Roman" w:hAnsi="Times New Roman" w:cs="Times New Roman"/>
                <w:sz w:val="20"/>
                <w:szCs w:val="20"/>
                <w:lang w:val="es-ES"/>
              </w:rPr>
              <w:t xml:space="preserve"> </w:t>
            </w:r>
            <w:proofErr w:type="spellStart"/>
            <w:r w:rsidRPr="00923EEB">
              <w:rPr>
                <w:rFonts w:ascii="Times New Roman" w:hAnsi="Times New Roman" w:cs="Times New Roman"/>
                <w:sz w:val="20"/>
                <w:szCs w:val="20"/>
                <w:lang w:val="es-ES"/>
              </w:rPr>
              <w:t>criteria</w:t>
            </w:r>
            <w:proofErr w:type="spellEnd"/>
            <w:r w:rsidRPr="00923EEB">
              <w:rPr>
                <w:rFonts w:ascii="Times New Roman" w:hAnsi="Times New Roman" w:cs="Times New Roman"/>
                <w:sz w:val="20"/>
                <w:szCs w:val="20"/>
                <w:lang w:val="es-ES"/>
              </w:rPr>
              <w:t xml:space="preserve"> for Tier 3</w:t>
            </w:r>
            <w:r>
              <w:rPr>
                <w:rFonts w:ascii="Times New Roman" w:hAnsi="Times New Roman" w:cs="Times New Roman"/>
                <w:sz w:val="20"/>
                <w:szCs w:val="20"/>
                <w:lang w:val="es-ES"/>
              </w:rPr>
              <w:t>.</w:t>
            </w:r>
            <w:r w:rsidRPr="00923EEB">
              <w:rPr>
                <w:rFonts w:ascii="Times New Roman" w:hAnsi="Times New Roman" w:cs="Times New Roman"/>
                <w:sz w:val="20"/>
                <w:szCs w:val="20"/>
                <w:lang w:val="es-ES"/>
              </w:rPr>
              <w:t xml:space="preserve"> </w:t>
            </w:r>
          </w:p>
          <w:p w14:paraId="6A2A737E" w14:textId="2D2D3D49" w:rsidR="00B366D0" w:rsidRPr="00BE4A9C" w:rsidRDefault="00B366D0" w:rsidP="000040C3">
            <w:pPr>
              <w:spacing w:after="0"/>
              <w:rPr>
                <w:rFonts w:ascii="Times New Roman" w:hAnsi="Times New Roman" w:cs="Times New Roman"/>
                <w:sz w:val="20"/>
                <w:szCs w:val="20"/>
              </w:rPr>
            </w:pPr>
          </w:p>
        </w:tc>
      </w:tr>
      <w:tr w:rsidR="00B366D0" w:rsidRPr="00923EEB" w14:paraId="435A936F" w14:textId="77777777" w:rsidTr="00BE4A9C">
        <w:trPr>
          <w:trHeight w:val="735"/>
        </w:trPr>
        <w:tc>
          <w:tcPr>
            <w:tcW w:w="1843" w:type="dxa"/>
            <w:gridSpan w:val="2"/>
            <w:shd w:val="clear" w:color="auto" w:fill="auto"/>
          </w:tcPr>
          <w:p w14:paraId="2F4BBD4C"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R0570/C0010</w:t>
            </w:r>
          </w:p>
          <w:p w14:paraId="07A9D811"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(A51A)</w:t>
            </w:r>
          </w:p>
        </w:tc>
        <w:tc>
          <w:tcPr>
            <w:tcW w:w="2835" w:type="dxa"/>
            <w:shd w:val="clear" w:color="auto" w:fill="auto"/>
          </w:tcPr>
          <w:p w14:paraId="19D2B448" w14:textId="2E580C28" w:rsidR="00B366D0" w:rsidRPr="00923EEB" w:rsidRDefault="00B366D0" w:rsidP="00E8436F">
            <w:pPr>
              <w:spacing w:after="0"/>
              <w:rPr>
                <w:rFonts w:ascii="Times New Roman" w:hAnsi="Times New Roman" w:cs="Times New Roman"/>
                <w:sz w:val="20"/>
                <w:szCs w:val="20"/>
              </w:rPr>
            </w:pPr>
            <w:r w:rsidRPr="00923EEB">
              <w:rPr>
                <w:rFonts w:ascii="Times New Roman" w:hAnsi="Times New Roman" w:cs="Times New Roman"/>
                <w:sz w:val="20"/>
                <w:szCs w:val="20"/>
              </w:rPr>
              <w:t>Total eligible</w:t>
            </w:r>
            <w:del w:id="690" w:author="Author">
              <w:r w:rsidRPr="00923EEB" w:rsidDel="00E8436F">
                <w:rPr>
                  <w:rFonts w:ascii="Times New Roman" w:hAnsi="Times New Roman" w:cs="Times New Roman"/>
                  <w:sz w:val="20"/>
                  <w:szCs w:val="20"/>
                </w:rPr>
                <w:delText xml:space="preserve"> </w:delText>
              </w:r>
              <w:r w:rsidRPr="00923EEB" w:rsidDel="00A34965">
                <w:rPr>
                  <w:rFonts w:ascii="Times New Roman" w:hAnsi="Times New Roman" w:cs="Times New Roman"/>
                  <w:sz w:val="20"/>
                  <w:szCs w:val="20"/>
                </w:rPr>
                <w:delText>available</w:delText>
              </w:r>
            </w:del>
            <w:r w:rsidRPr="00923EEB">
              <w:rPr>
                <w:rFonts w:ascii="Times New Roman" w:hAnsi="Times New Roman" w:cs="Times New Roman"/>
                <w:sz w:val="20"/>
                <w:szCs w:val="20"/>
              </w:rPr>
              <w:t xml:space="preserve"> own funds to meet the minimum consolidated group SCR– total</w:t>
            </w:r>
          </w:p>
        </w:tc>
        <w:tc>
          <w:tcPr>
            <w:tcW w:w="4536" w:type="dxa"/>
            <w:gridSpan w:val="2"/>
            <w:shd w:val="clear" w:color="auto" w:fill="auto"/>
          </w:tcPr>
          <w:p w14:paraId="435AF929" w14:textId="7EEB7250"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total eligible </w:t>
            </w:r>
            <w:del w:id="691" w:author="Author">
              <w:r w:rsidRPr="00923EEB" w:rsidDel="00A34965">
                <w:rPr>
                  <w:rFonts w:ascii="Times New Roman" w:hAnsi="Times New Roman" w:cs="Times New Roman"/>
                  <w:sz w:val="20"/>
                  <w:szCs w:val="20"/>
                </w:rPr>
                <w:delText>available</w:delText>
              </w:r>
            </w:del>
            <w:r w:rsidRPr="00923EEB">
              <w:rPr>
                <w:rFonts w:ascii="Times New Roman" w:hAnsi="Times New Roman" w:cs="Times New Roman"/>
                <w:sz w:val="20"/>
                <w:szCs w:val="20"/>
              </w:rPr>
              <w:t xml:space="preserve"> own funds to meet the minimum consolidated group SCR</w:t>
            </w:r>
            <w:r>
              <w:rPr>
                <w:rFonts w:ascii="Times New Roman" w:hAnsi="Times New Roman" w:cs="Times New Roman"/>
                <w:sz w:val="20"/>
                <w:szCs w:val="20"/>
              </w:rPr>
              <w:t>.</w:t>
            </w:r>
            <w:del w:id="692" w:author="Author">
              <w:r w:rsidRPr="00923EEB" w:rsidDel="00B10635">
                <w:rPr>
                  <w:rFonts w:ascii="Times New Roman" w:hAnsi="Times New Roman" w:cs="Times New Roman"/>
                  <w:sz w:val="20"/>
                  <w:szCs w:val="20"/>
                </w:rPr>
                <w:delText xml:space="preserve"> </w:delText>
              </w:r>
            </w:del>
          </w:p>
          <w:p w14:paraId="150030BE" w14:textId="77777777" w:rsidR="00B366D0" w:rsidRPr="00923EEB" w:rsidRDefault="00B366D0">
            <w:pPr>
              <w:spacing w:after="0"/>
              <w:rPr>
                <w:rFonts w:ascii="Times New Roman" w:hAnsi="Times New Roman" w:cs="Times New Roman"/>
                <w:sz w:val="20"/>
                <w:szCs w:val="20"/>
              </w:rPr>
            </w:pPr>
          </w:p>
        </w:tc>
      </w:tr>
      <w:tr w:rsidR="00B366D0" w:rsidRPr="00923EEB" w14:paraId="00857E0F" w14:textId="77777777" w:rsidTr="00BE4A9C">
        <w:trPr>
          <w:trHeight w:val="1020"/>
        </w:trPr>
        <w:tc>
          <w:tcPr>
            <w:tcW w:w="1843" w:type="dxa"/>
            <w:gridSpan w:val="2"/>
            <w:shd w:val="clear" w:color="auto" w:fill="auto"/>
          </w:tcPr>
          <w:p w14:paraId="04D6DBD3"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R0570/C0020</w:t>
            </w:r>
          </w:p>
          <w:p w14:paraId="41BBE09B"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(B51A)</w:t>
            </w:r>
          </w:p>
        </w:tc>
        <w:tc>
          <w:tcPr>
            <w:tcW w:w="2835" w:type="dxa"/>
            <w:shd w:val="clear" w:color="auto" w:fill="auto"/>
          </w:tcPr>
          <w:p w14:paraId="5FA46190" w14:textId="16980BE0" w:rsidR="00B366D0" w:rsidRPr="00923EEB" w:rsidRDefault="00B366D0">
            <w:pPr>
              <w:spacing w:after="0"/>
              <w:rPr>
                <w:rFonts w:ascii="Times New Roman" w:hAnsi="Times New Roman" w:cs="Times New Roman"/>
                <w:sz w:val="20"/>
                <w:szCs w:val="20"/>
              </w:rPr>
            </w:pPr>
            <w:r w:rsidRPr="00923EEB">
              <w:rPr>
                <w:rFonts w:ascii="Times New Roman" w:hAnsi="Times New Roman" w:cs="Times New Roman"/>
                <w:sz w:val="20"/>
                <w:szCs w:val="20"/>
              </w:rPr>
              <w:t>Total eligible</w:t>
            </w:r>
            <w:del w:id="693" w:author="Author">
              <w:r w:rsidRPr="00923EEB" w:rsidDel="001C72AE">
                <w:rPr>
                  <w:rFonts w:ascii="Times New Roman" w:hAnsi="Times New Roman" w:cs="Times New Roman"/>
                  <w:sz w:val="20"/>
                  <w:szCs w:val="20"/>
                </w:rPr>
                <w:delText xml:space="preserve"> </w:delText>
              </w:r>
            </w:del>
            <w:r w:rsidRPr="00923EEB">
              <w:rPr>
                <w:rFonts w:ascii="Times New Roman" w:hAnsi="Times New Roman" w:cs="Times New Roman"/>
                <w:sz w:val="20"/>
                <w:szCs w:val="20"/>
              </w:rPr>
              <w:t xml:space="preserve"> </w:t>
            </w:r>
            <w:del w:id="694" w:author="Author">
              <w:r w:rsidRPr="00923EEB" w:rsidDel="00A34965">
                <w:rPr>
                  <w:rFonts w:ascii="Times New Roman" w:hAnsi="Times New Roman" w:cs="Times New Roman"/>
                  <w:sz w:val="20"/>
                  <w:szCs w:val="20"/>
                </w:rPr>
                <w:delText xml:space="preserve">available </w:delText>
              </w:r>
            </w:del>
            <w:r w:rsidRPr="00923EEB">
              <w:rPr>
                <w:rFonts w:ascii="Times New Roman" w:hAnsi="Times New Roman" w:cs="Times New Roman"/>
                <w:sz w:val="20"/>
                <w:szCs w:val="20"/>
              </w:rPr>
              <w:t xml:space="preserve">own funds to meet the minimum consolidated group SCR – tier </w:t>
            </w:r>
            <w:ins w:id="695" w:author="Author">
              <w:r>
                <w:rPr>
                  <w:rFonts w:ascii="Times New Roman" w:hAnsi="Times New Roman" w:cs="Times New Roman"/>
                  <w:sz w:val="20"/>
                  <w:szCs w:val="20"/>
                </w:rPr>
                <w:t xml:space="preserve">1 </w:t>
              </w:r>
            </w:ins>
            <w:r w:rsidRPr="00923EEB">
              <w:rPr>
                <w:rFonts w:ascii="Times New Roman" w:hAnsi="Times New Roman" w:cs="Times New Roman"/>
                <w:sz w:val="20"/>
                <w:szCs w:val="20"/>
              </w:rPr>
              <w:t xml:space="preserve">unrestricted </w:t>
            </w:r>
          </w:p>
        </w:tc>
        <w:tc>
          <w:tcPr>
            <w:tcW w:w="4536" w:type="dxa"/>
            <w:gridSpan w:val="2"/>
            <w:shd w:val="clear" w:color="auto" w:fill="auto"/>
          </w:tcPr>
          <w:p w14:paraId="403FC78D" w14:textId="429FC0B1"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w:t>
            </w:r>
            <w:del w:id="696" w:author="Author">
              <w:r w:rsidRPr="00923EEB" w:rsidDel="00CF2629">
                <w:rPr>
                  <w:rFonts w:ascii="Times New Roman" w:hAnsi="Times New Roman" w:cs="Times New Roman"/>
                  <w:sz w:val="20"/>
                  <w:szCs w:val="20"/>
                </w:rPr>
                <w:delText xml:space="preserve">total </w:delText>
              </w:r>
            </w:del>
            <w:r w:rsidRPr="00923EEB">
              <w:rPr>
                <w:rFonts w:ascii="Times New Roman" w:hAnsi="Times New Roman" w:cs="Times New Roman"/>
                <w:sz w:val="20"/>
                <w:szCs w:val="20"/>
              </w:rPr>
              <w:t>eligible own funds of the group, that are available to meet the minimum</w:t>
            </w:r>
            <w:ins w:id="697" w:author="Author">
              <w:r>
                <w:rPr>
                  <w:rFonts w:ascii="Times New Roman" w:hAnsi="Times New Roman" w:cs="Times New Roman"/>
                  <w:sz w:val="20"/>
                  <w:szCs w:val="20"/>
                </w:rPr>
                <w:t xml:space="preserve"> consolidated</w:t>
              </w:r>
            </w:ins>
            <w:r w:rsidRPr="00923EEB">
              <w:rPr>
                <w:rFonts w:ascii="Times New Roman" w:hAnsi="Times New Roman" w:cs="Times New Roman"/>
                <w:sz w:val="20"/>
                <w:szCs w:val="20"/>
              </w:rPr>
              <w:t xml:space="preserve"> group SCR that meet the criteria to be included in Tier 1 unrestricted items.</w:t>
            </w:r>
          </w:p>
          <w:p w14:paraId="69D737D3" w14:textId="54EE86A8" w:rsidR="00B366D0" w:rsidRPr="00923EEB" w:rsidRDefault="00B366D0" w:rsidP="000040C3">
            <w:pPr>
              <w:spacing w:after="0"/>
              <w:rPr>
                <w:rFonts w:ascii="Times New Roman" w:hAnsi="Times New Roman" w:cs="Times New Roman"/>
                <w:sz w:val="20"/>
                <w:szCs w:val="20"/>
              </w:rPr>
            </w:pPr>
          </w:p>
        </w:tc>
      </w:tr>
      <w:tr w:rsidR="00B366D0" w:rsidRPr="00923EEB" w14:paraId="13D79C7E" w14:textId="77777777" w:rsidTr="00BE4A9C">
        <w:trPr>
          <w:trHeight w:val="1020"/>
        </w:trPr>
        <w:tc>
          <w:tcPr>
            <w:tcW w:w="1843" w:type="dxa"/>
            <w:gridSpan w:val="2"/>
            <w:shd w:val="clear" w:color="auto" w:fill="auto"/>
          </w:tcPr>
          <w:p w14:paraId="1C41C836"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R0570/C0030</w:t>
            </w:r>
          </w:p>
          <w:p w14:paraId="22AA9364"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(C51A)</w:t>
            </w:r>
          </w:p>
        </w:tc>
        <w:tc>
          <w:tcPr>
            <w:tcW w:w="2835" w:type="dxa"/>
            <w:shd w:val="clear" w:color="auto" w:fill="auto"/>
          </w:tcPr>
          <w:p w14:paraId="04E52528" w14:textId="6D8E725F" w:rsidR="00B366D0" w:rsidRPr="00923EEB" w:rsidRDefault="00B366D0" w:rsidP="00A34965">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eligible </w:t>
            </w:r>
            <w:del w:id="698" w:author="Author">
              <w:r w:rsidRPr="00923EEB" w:rsidDel="00A34965">
                <w:rPr>
                  <w:rFonts w:ascii="Times New Roman" w:hAnsi="Times New Roman" w:cs="Times New Roman"/>
                  <w:sz w:val="20"/>
                  <w:szCs w:val="20"/>
                </w:rPr>
                <w:delText>availabl</w:delText>
              </w:r>
            </w:del>
            <w:r w:rsidRPr="00923EEB">
              <w:rPr>
                <w:rFonts w:ascii="Times New Roman" w:hAnsi="Times New Roman" w:cs="Times New Roman"/>
                <w:sz w:val="20"/>
                <w:szCs w:val="20"/>
              </w:rPr>
              <w:t xml:space="preserve">e own funds to meet the minimum consolidated group SCR – tier 1 </w:t>
            </w:r>
            <w:del w:id="699" w:author="Author">
              <w:r w:rsidRPr="00923EEB" w:rsidDel="0015458F">
                <w:rPr>
                  <w:rFonts w:ascii="Times New Roman" w:hAnsi="Times New Roman" w:cs="Times New Roman"/>
                  <w:sz w:val="20"/>
                  <w:szCs w:val="20"/>
                </w:rPr>
                <w:delText>R</w:delText>
              </w:r>
            </w:del>
            <w:ins w:id="700" w:author="Author">
              <w:r>
                <w:rPr>
                  <w:rFonts w:ascii="Times New Roman" w:hAnsi="Times New Roman" w:cs="Times New Roman"/>
                  <w:sz w:val="20"/>
                  <w:szCs w:val="20"/>
                </w:rPr>
                <w:t>r</w:t>
              </w:r>
            </w:ins>
            <w:r w:rsidRPr="00923EEB">
              <w:rPr>
                <w:rFonts w:ascii="Times New Roman" w:hAnsi="Times New Roman" w:cs="Times New Roman"/>
                <w:sz w:val="20"/>
                <w:szCs w:val="20"/>
              </w:rPr>
              <w:t>estricted</w:t>
            </w:r>
          </w:p>
        </w:tc>
        <w:tc>
          <w:tcPr>
            <w:tcW w:w="4536" w:type="dxa"/>
            <w:gridSpan w:val="2"/>
            <w:shd w:val="clear" w:color="auto" w:fill="auto"/>
          </w:tcPr>
          <w:p w14:paraId="65CF25BD" w14:textId="20D74BA2"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w:t>
            </w:r>
            <w:del w:id="701" w:author="Author">
              <w:r w:rsidRPr="00923EEB" w:rsidDel="00CF2629">
                <w:rPr>
                  <w:rFonts w:ascii="Times New Roman" w:hAnsi="Times New Roman" w:cs="Times New Roman"/>
                  <w:sz w:val="20"/>
                  <w:szCs w:val="20"/>
                </w:rPr>
                <w:delText xml:space="preserve">total </w:delText>
              </w:r>
            </w:del>
            <w:r w:rsidRPr="00923EEB">
              <w:rPr>
                <w:rFonts w:ascii="Times New Roman" w:hAnsi="Times New Roman" w:cs="Times New Roman"/>
                <w:sz w:val="20"/>
                <w:szCs w:val="20"/>
              </w:rPr>
              <w:t xml:space="preserve">eligible own funds of the group, that are available to meet the minimum </w:t>
            </w:r>
            <w:ins w:id="702" w:author="Author">
              <w:r>
                <w:rPr>
                  <w:rFonts w:ascii="Times New Roman" w:hAnsi="Times New Roman" w:cs="Times New Roman"/>
                  <w:sz w:val="20"/>
                  <w:szCs w:val="20"/>
                </w:rPr>
                <w:t xml:space="preserve">consolidated </w:t>
              </w:r>
            </w:ins>
            <w:r w:rsidRPr="00923EEB">
              <w:rPr>
                <w:rFonts w:ascii="Times New Roman" w:hAnsi="Times New Roman" w:cs="Times New Roman"/>
                <w:sz w:val="20"/>
                <w:szCs w:val="20"/>
              </w:rPr>
              <w:t xml:space="preserve">group SCR that meet the criteria to be included in Tier 1 </w:t>
            </w:r>
            <w:del w:id="703" w:author="Author">
              <w:r w:rsidRPr="00923EEB" w:rsidDel="0015458F">
                <w:rPr>
                  <w:rFonts w:ascii="Times New Roman" w:hAnsi="Times New Roman" w:cs="Times New Roman"/>
                  <w:sz w:val="20"/>
                  <w:szCs w:val="20"/>
                </w:rPr>
                <w:delText>un</w:delText>
              </w:r>
            </w:del>
            <w:r w:rsidRPr="00923EEB">
              <w:rPr>
                <w:rFonts w:ascii="Times New Roman" w:hAnsi="Times New Roman" w:cs="Times New Roman"/>
                <w:sz w:val="20"/>
                <w:szCs w:val="20"/>
              </w:rPr>
              <w:t>restricted items.</w:t>
            </w:r>
          </w:p>
          <w:p w14:paraId="56E7C0AD" w14:textId="5DB0CB0C" w:rsidR="00B366D0" w:rsidRPr="00923EEB" w:rsidRDefault="00B366D0" w:rsidP="000040C3">
            <w:pPr>
              <w:spacing w:after="0"/>
              <w:rPr>
                <w:rFonts w:ascii="Times New Roman" w:hAnsi="Times New Roman" w:cs="Times New Roman"/>
                <w:sz w:val="20"/>
                <w:szCs w:val="20"/>
              </w:rPr>
            </w:pPr>
          </w:p>
        </w:tc>
      </w:tr>
      <w:tr w:rsidR="00B366D0" w:rsidRPr="00923EEB" w14:paraId="5B549C61" w14:textId="77777777" w:rsidTr="00BE4A9C">
        <w:trPr>
          <w:trHeight w:val="1020"/>
        </w:trPr>
        <w:tc>
          <w:tcPr>
            <w:tcW w:w="1843" w:type="dxa"/>
            <w:gridSpan w:val="2"/>
            <w:shd w:val="clear" w:color="auto" w:fill="auto"/>
          </w:tcPr>
          <w:p w14:paraId="519B59FA"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R0570/C0040</w:t>
            </w:r>
          </w:p>
          <w:p w14:paraId="4FD79B3E"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(D51A)</w:t>
            </w:r>
          </w:p>
        </w:tc>
        <w:tc>
          <w:tcPr>
            <w:tcW w:w="2835" w:type="dxa"/>
            <w:shd w:val="clear" w:color="auto" w:fill="auto"/>
          </w:tcPr>
          <w:p w14:paraId="1D6B880C" w14:textId="681D418E" w:rsidR="00B366D0" w:rsidRPr="00923EEB" w:rsidRDefault="00B366D0" w:rsidP="00A34965">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w:t>
            </w:r>
            <w:del w:id="704" w:author="Author">
              <w:r w:rsidRPr="00923EEB" w:rsidDel="00A34965">
                <w:rPr>
                  <w:rFonts w:ascii="Times New Roman" w:hAnsi="Times New Roman" w:cs="Times New Roman"/>
                  <w:sz w:val="20"/>
                  <w:szCs w:val="20"/>
                </w:rPr>
                <w:delText xml:space="preserve">available </w:delText>
              </w:r>
            </w:del>
            <w:ins w:id="705" w:author="Author">
              <w:r>
                <w:rPr>
                  <w:rFonts w:ascii="Times New Roman" w:hAnsi="Times New Roman" w:cs="Times New Roman"/>
                  <w:sz w:val="20"/>
                  <w:szCs w:val="20"/>
                </w:rPr>
                <w:t>eligible</w:t>
              </w:r>
              <w:r w:rsidRPr="00923EEB">
                <w:rPr>
                  <w:rFonts w:ascii="Times New Roman" w:hAnsi="Times New Roman" w:cs="Times New Roman"/>
                  <w:sz w:val="20"/>
                  <w:szCs w:val="20"/>
                </w:rPr>
                <w:t xml:space="preserve"> </w:t>
              </w:r>
            </w:ins>
            <w:r w:rsidRPr="00923EEB">
              <w:rPr>
                <w:rFonts w:ascii="Times New Roman" w:hAnsi="Times New Roman" w:cs="Times New Roman"/>
                <w:sz w:val="20"/>
                <w:szCs w:val="20"/>
              </w:rPr>
              <w:t>own funds to meet the minimum consolidated group SCR – tier 2</w:t>
            </w:r>
          </w:p>
        </w:tc>
        <w:tc>
          <w:tcPr>
            <w:tcW w:w="4536" w:type="dxa"/>
            <w:gridSpan w:val="2"/>
            <w:shd w:val="clear" w:color="auto" w:fill="auto"/>
          </w:tcPr>
          <w:p w14:paraId="414EE4C3" w14:textId="670E9BFC"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w:t>
            </w:r>
            <w:del w:id="706" w:author="Author">
              <w:r w:rsidRPr="00923EEB" w:rsidDel="00CF2629">
                <w:rPr>
                  <w:rFonts w:ascii="Times New Roman" w:hAnsi="Times New Roman" w:cs="Times New Roman"/>
                  <w:sz w:val="20"/>
                  <w:szCs w:val="20"/>
                </w:rPr>
                <w:delText xml:space="preserve">total </w:delText>
              </w:r>
            </w:del>
            <w:ins w:id="707" w:author="Author">
              <w:r>
                <w:rPr>
                  <w:rFonts w:ascii="Times New Roman" w:hAnsi="Times New Roman" w:cs="Times New Roman"/>
                  <w:sz w:val="20"/>
                  <w:szCs w:val="20"/>
                </w:rPr>
                <w:t xml:space="preserve">eligible </w:t>
              </w:r>
            </w:ins>
            <w:r w:rsidRPr="00923EEB">
              <w:rPr>
                <w:rFonts w:ascii="Times New Roman" w:hAnsi="Times New Roman" w:cs="Times New Roman"/>
                <w:sz w:val="20"/>
                <w:szCs w:val="20"/>
              </w:rPr>
              <w:t>own funds of the group, that are available to meet the minimum</w:t>
            </w:r>
            <w:ins w:id="708" w:author="Author">
              <w:r>
                <w:rPr>
                  <w:rFonts w:ascii="Times New Roman" w:hAnsi="Times New Roman" w:cs="Times New Roman"/>
                  <w:sz w:val="20"/>
                  <w:szCs w:val="20"/>
                </w:rPr>
                <w:t xml:space="preserve"> consolidated</w:t>
              </w:r>
            </w:ins>
            <w:r w:rsidRPr="00923EEB">
              <w:rPr>
                <w:rFonts w:ascii="Times New Roman" w:hAnsi="Times New Roman" w:cs="Times New Roman"/>
                <w:sz w:val="20"/>
                <w:szCs w:val="20"/>
              </w:rPr>
              <w:t xml:space="preserve"> group SCR that meet the criteria to be included in Tier 2</w:t>
            </w:r>
          </w:p>
          <w:p w14:paraId="0AAAF3B8" w14:textId="626A7A67" w:rsidR="00B366D0" w:rsidRPr="00DE3B23" w:rsidRDefault="00B366D0" w:rsidP="000040C3">
            <w:pPr>
              <w:spacing w:after="0"/>
              <w:rPr>
                <w:rFonts w:ascii="Times New Roman" w:hAnsi="Times New Roman" w:cs="Times New Roman"/>
                <w:sz w:val="20"/>
                <w:szCs w:val="20"/>
              </w:rPr>
            </w:pPr>
          </w:p>
        </w:tc>
      </w:tr>
      <w:tr w:rsidR="00B366D0" w:rsidRPr="00923EEB" w14:paraId="29CDB88C" w14:textId="77777777" w:rsidTr="00BE4A9C">
        <w:trPr>
          <w:trHeight w:val="735"/>
        </w:trPr>
        <w:tc>
          <w:tcPr>
            <w:tcW w:w="1843" w:type="dxa"/>
            <w:gridSpan w:val="2"/>
            <w:shd w:val="clear" w:color="auto" w:fill="auto"/>
          </w:tcPr>
          <w:p w14:paraId="58001A77" w14:textId="77777777" w:rsidR="00B366D0" w:rsidRPr="00923EEB" w:rsidRDefault="00B366D0" w:rsidP="000040C3">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R0590/C0010</w:t>
            </w:r>
          </w:p>
          <w:p w14:paraId="17043048" w14:textId="77777777" w:rsidR="00B366D0" w:rsidRPr="00923EEB" w:rsidRDefault="00B366D0" w:rsidP="000040C3">
            <w:pPr>
              <w:spacing w:after="0" w:line="240" w:lineRule="auto"/>
              <w:rPr>
                <w:rFonts w:ascii="Times New Roman" w:hAnsi="Times New Roman" w:cs="Times New Roman"/>
                <w:sz w:val="20"/>
                <w:szCs w:val="20"/>
              </w:rPr>
            </w:pPr>
            <w:r w:rsidRPr="00923EEB">
              <w:rPr>
                <w:rFonts w:ascii="Times New Roman" w:hAnsi="Times New Roman" w:cs="Times New Roman"/>
                <w:sz w:val="20"/>
                <w:szCs w:val="20"/>
              </w:rPr>
              <w:t>(A52A)</w:t>
            </w:r>
          </w:p>
        </w:tc>
        <w:tc>
          <w:tcPr>
            <w:tcW w:w="2835" w:type="dxa"/>
            <w:shd w:val="clear" w:color="auto" w:fill="auto"/>
          </w:tcPr>
          <w:p w14:paraId="16BD06F6"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Consolidated Group SCR </w:t>
            </w:r>
          </w:p>
        </w:tc>
        <w:tc>
          <w:tcPr>
            <w:tcW w:w="4536" w:type="dxa"/>
            <w:gridSpan w:val="2"/>
            <w:shd w:val="clear" w:color="auto" w:fill="auto"/>
          </w:tcPr>
          <w:p w14:paraId="3ACD4C3C" w14:textId="354E7B54" w:rsidR="00A20ECE" w:rsidRDefault="00B366D0" w:rsidP="00B10635">
            <w:pPr>
              <w:spacing w:after="0"/>
              <w:rPr>
                <w:ins w:id="709" w:author="Author"/>
                <w:rFonts w:ascii="Times New Roman" w:hAnsi="Times New Roman" w:cs="Times New Roman"/>
                <w:sz w:val="20"/>
                <w:szCs w:val="20"/>
              </w:rPr>
            </w:pPr>
            <w:r w:rsidRPr="00923EEB">
              <w:rPr>
                <w:rFonts w:ascii="Times New Roman" w:hAnsi="Times New Roman" w:cs="Times New Roman"/>
                <w:sz w:val="20"/>
                <w:szCs w:val="20"/>
              </w:rPr>
              <w:t>Consolidated Group SCR calculated for the consolidated data in accordance with Art</w:t>
            </w:r>
            <w:r>
              <w:rPr>
                <w:rFonts w:ascii="Times New Roman" w:hAnsi="Times New Roman" w:cs="Times New Roman"/>
                <w:sz w:val="20"/>
                <w:szCs w:val="20"/>
              </w:rPr>
              <w:t xml:space="preserve">icle 336 </w:t>
            </w:r>
            <w:ins w:id="710" w:author="Author">
              <w:r>
                <w:rPr>
                  <w:rFonts w:ascii="Times New Roman" w:hAnsi="Times New Roman" w:cs="Times New Roman"/>
                  <w:sz w:val="20"/>
                  <w:szCs w:val="20"/>
                </w:rPr>
                <w:t xml:space="preserve">(letter </w:t>
              </w:r>
            </w:ins>
            <w:r w:rsidRPr="00923EEB">
              <w:rPr>
                <w:rFonts w:ascii="Times New Roman" w:hAnsi="Times New Roman" w:cs="Times New Roman"/>
                <w:sz w:val="20"/>
                <w:szCs w:val="20"/>
              </w:rPr>
              <w:t>a</w:t>
            </w:r>
            <w:r>
              <w:rPr>
                <w:rFonts w:ascii="Times New Roman" w:hAnsi="Times New Roman" w:cs="Times New Roman"/>
                <w:sz w:val="20"/>
                <w:szCs w:val="20"/>
              </w:rPr>
              <w:t>-</w:t>
            </w:r>
            <w:r w:rsidRPr="00923EEB">
              <w:rPr>
                <w:rFonts w:ascii="Times New Roman" w:hAnsi="Times New Roman" w:cs="Times New Roman"/>
                <w:sz w:val="20"/>
                <w:szCs w:val="20"/>
              </w:rPr>
              <w:t>b</w:t>
            </w:r>
            <w:r>
              <w:rPr>
                <w:rFonts w:ascii="Times New Roman" w:hAnsi="Times New Roman" w:cs="Times New Roman"/>
                <w:sz w:val="20"/>
                <w:szCs w:val="20"/>
              </w:rPr>
              <w:t>-c-</w:t>
            </w:r>
            <w:r w:rsidRPr="00923EEB">
              <w:rPr>
                <w:rFonts w:ascii="Times New Roman" w:hAnsi="Times New Roman" w:cs="Times New Roman"/>
                <w:sz w:val="20"/>
                <w:szCs w:val="20"/>
              </w:rPr>
              <w:t>d</w:t>
            </w:r>
            <w:ins w:id="711" w:author="Author">
              <w:r>
                <w:rPr>
                  <w:rFonts w:ascii="Times New Roman" w:hAnsi="Times New Roman" w:cs="Times New Roman"/>
                  <w:sz w:val="20"/>
                  <w:szCs w:val="20"/>
                </w:rPr>
                <w:t>)</w:t>
              </w:r>
            </w:ins>
            <w:r w:rsidRPr="00923EEB">
              <w:rPr>
                <w:rFonts w:ascii="Times New Roman" w:hAnsi="Times New Roman" w:cs="Times New Roman"/>
                <w:sz w:val="20"/>
                <w:szCs w:val="20"/>
              </w:rPr>
              <w:t xml:space="preserve"> </w:t>
            </w:r>
            <w:proofErr w:type="gramStart"/>
            <w:r>
              <w:rPr>
                <w:rFonts w:ascii="Times New Roman" w:hAnsi="Times New Roman" w:cs="Times New Roman"/>
                <w:sz w:val="20"/>
                <w:szCs w:val="20"/>
                <w:lang w:val="en-US"/>
              </w:rPr>
              <w:t>of</w:t>
            </w:r>
            <w:r w:rsidRPr="00F51E7A">
              <w:rPr>
                <w:rFonts w:ascii="Times New Roman" w:hAnsi="Times New Roman" w:cs="Times New Roman"/>
                <w:sz w:val="20"/>
                <w:szCs w:val="20"/>
                <w:lang w:val="en-US"/>
              </w:rPr>
              <w:t xml:space="preserve"> </w:t>
            </w:r>
            <w:ins w:id="712" w:author="Author">
              <w:r>
                <w:rPr>
                  <w:rFonts w:ascii="Times New Roman" w:hAnsi="Times New Roman" w:cs="Times New Roman"/>
                  <w:sz w:val="20"/>
                  <w:szCs w:val="20"/>
                  <w:lang w:val="en-US"/>
                </w:rPr>
                <w:t xml:space="preserve"> Delegated</w:t>
              </w:r>
              <w:proofErr w:type="gramEnd"/>
              <w:r>
                <w:rPr>
                  <w:rFonts w:ascii="Times New Roman" w:hAnsi="Times New Roman" w:cs="Times New Roman"/>
                  <w:sz w:val="20"/>
                  <w:szCs w:val="20"/>
                  <w:lang w:val="en-US"/>
                </w:rPr>
                <w:t xml:space="preserve"> Regulation</w:t>
              </w:r>
              <w:r w:rsidR="002254BE">
                <w:rPr>
                  <w:rFonts w:ascii="Times New Roman" w:hAnsi="Times New Roman" w:cs="Times New Roman"/>
                  <w:sz w:val="20"/>
                  <w:szCs w:val="20"/>
                  <w:lang w:val="en-US"/>
                </w:rPr>
                <w:t xml:space="preserve"> </w:t>
              </w:r>
              <w:r w:rsidR="001D1ABA">
                <w:rPr>
                  <w:rFonts w:ascii="Times New Roman" w:hAnsi="Times New Roman" w:cs="Times New Roman"/>
                  <w:sz w:val="20"/>
                  <w:szCs w:val="20"/>
                  <w:lang w:val="en-US"/>
                </w:rPr>
                <w:t xml:space="preserve">(EU) </w:t>
              </w:r>
              <w:r w:rsidR="002254BE">
                <w:rPr>
                  <w:rFonts w:ascii="Times New Roman" w:hAnsi="Times New Roman" w:cs="Times New Roman"/>
                  <w:sz w:val="20"/>
                  <w:szCs w:val="20"/>
                  <w:lang w:val="en-US"/>
                </w:rPr>
                <w:t>2015/35</w:t>
              </w:r>
              <w:r w:rsidR="00317CB1">
                <w:rPr>
                  <w:rFonts w:ascii="Times New Roman" w:hAnsi="Times New Roman" w:cs="Times New Roman"/>
                  <w:sz w:val="20"/>
                  <w:szCs w:val="20"/>
                  <w:lang w:val="en-US"/>
                </w:rPr>
                <w:t>.</w:t>
              </w:r>
              <w:r>
                <w:rPr>
                  <w:rFonts w:ascii="Times New Roman" w:hAnsi="Times New Roman" w:cs="Times New Roman"/>
                  <w:sz w:val="20"/>
                  <w:szCs w:val="20"/>
                  <w:lang w:val="en-US"/>
                </w:rPr>
                <w:t xml:space="preserve"> </w:t>
              </w:r>
            </w:ins>
            <w:del w:id="713" w:author="Author">
              <w:r w:rsidRPr="00F51E7A" w:rsidDel="002E0827">
                <w:rPr>
                  <w:rFonts w:ascii="Times New Roman" w:hAnsi="Times New Roman" w:cs="Times New Roman"/>
                  <w:sz w:val="20"/>
                  <w:szCs w:val="20"/>
                  <w:lang w:val="en-US"/>
                </w:rPr>
                <w:delText>Implementing measures</w:delText>
              </w:r>
              <w:r w:rsidRPr="00923EEB" w:rsidDel="00B10635">
                <w:rPr>
                  <w:rFonts w:ascii="Times New Roman" w:hAnsi="Times New Roman" w:cs="Times New Roman"/>
                  <w:sz w:val="20"/>
                  <w:szCs w:val="20"/>
                </w:rPr>
                <w:delText xml:space="preserve"> (only for the part of the group covered by method 1)</w:delText>
              </w:r>
            </w:del>
            <w:r w:rsidRPr="00923EEB">
              <w:rPr>
                <w:rFonts w:ascii="Times New Roman" w:hAnsi="Times New Roman" w:cs="Times New Roman"/>
                <w:sz w:val="20"/>
                <w:szCs w:val="20"/>
              </w:rPr>
              <w:t>.</w:t>
            </w:r>
          </w:p>
          <w:p w14:paraId="1FA44D64" w14:textId="77777777" w:rsidR="00A20ECE" w:rsidRDefault="00A20ECE" w:rsidP="00B10635">
            <w:pPr>
              <w:spacing w:after="0"/>
              <w:rPr>
                <w:ins w:id="714" w:author="Author"/>
                <w:rFonts w:ascii="Times New Roman" w:hAnsi="Times New Roman" w:cs="Times New Roman"/>
                <w:sz w:val="20"/>
                <w:szCs w:val="20"/>
              </w:rPr>
            </w:pPr>
          </w:p>
          <w:p w14:paraId="30CC5460" w14:textId="6492B6F2" w:rsidR="00B366D0" w:rsidRPr="00923EEB" w:rsidRDefault="00A20ECE">
            <w:pPr>
              <w:spacing w:after="0"/>
              <w:rPr>
                <w:rFonts w:ascii="Times New Roman" w:hAnsi="Times New Roman" w:cs="Times New Roman"/>
                <w:sz w:val="20"/>
                <w:szCs w:val="20"/>
              </w:rPr>
            </w:pPr>
            <w:ins w:id="715" w:author="Author">
              <w:r w:rsidRPr="001D1ABA">
                <w:rPr>
                  <w:rFonts w:ascii="Times New Roman" w:hAnsi="Times New Roman" w:cs="Times New Roman"/>
                  <w:sz w:val="20"/>
                  <w:szCs w:val="20"/>
                </w:rPr>
                <w:t>For quarterly reporting this is the latest SCR to be calculated and reported, either the annual one or a more recent one in case the SCR has been recalculated (e.g. due to a change in risk profile), including capital add on.</w:t>
              </w:r>
              <w:r w:rsidRPr="00D131BC">
                <w:rPr>
                  <w:rFonts w:ascii="Times New Roman" w:hAnsi="Times New Roman" w:cs="Times New Roman"/>
                  <w:sz w:val="20"/>
                  <w:szCs w:val="20"/>
                </w:rPr>
                <w:t xml:space="preserve"> </w:t>
              </w:r>
            </w:ins>
            <w:r w:rsidR="00B366D0" w:rsidRPr="00923EEB">
              <w:rPr>
                <w:rFonts w:ascii="Times New Roman" w:hAnsi="Times New Roman" w:cs="Times New Roman"/>
                <w:sz w:val="20"/>
                <w:szCs w:val="20"/>
              </w:rPr>
              <w:t xml:space="preserve"> </w:t>
            </w:r>
          </w:p>
        </w:tc>
      </w:tr>
      <w:tr w:rsidR="00B366D0" w:rsidRPr="00923EEB" w14:paraId="4A38257E" w14:textId="77777777" w:rsidTr="00BE4A9C">
        <w:trPr>
          <w:trHeight w:val="735"/>
        </w:trPr>
        <w:tc>
          <w:tcPr>
            <w:tcW w:w="1843" w:type="dxa"/>
            <w:gridSpan w:val="2"/>
            <w:shd w:val="clear" w:color="auto" w:fill="auto"/>
          </w:tcPr>
          <w:p w14:paraId="542DAC3F"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R0610/C0010</w:t>
            </w:r>
          </w:p>
          <w:p w14:paraId="7735E179"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(A53A)</w:t>
            </w:r>
          </w:p>
        </w:tc>
        <w:tc>
          <w:tcPr>
            <w:tcW w:w="2835" w:type="dxa"/>
            <w:shd w:val="clear" w:color="auto" w:fill="auto"/>
          </w:tcPr>
          <w:p w14:paraId="6917D112" w14:textId="29A1E86D" w:rsidR="00B366D0" w:rsidRPr="00923EEB" w:rsidRDefault="00B366D0" w:rsidP="00B10635">
            <w:pPr>
              <w:spacing w:after="0"/>
              <w:rPr>
                <w:rFonts w:ascii="Times New Roman" w:hAnsi="Times New Roman" w:cs="Times New Roman"/>
                <w:sz w:val="20"/>
                <w:szCs w:val="20"/>
              </w:rPr>
            </w:pPr>
            <w:r w:rsidRPr="00923EEB">
              <w:rPr>
                <w:rFonts w:ascii="Times New Roman" w:hAnsi="Times New Roman" w:cs="Times New Roman"/>
                <w:sz w:val="20"/>
                <w:szCs w:val="20"/>
              </w:rPr>
              <w:t xml:space="preserve">Minimum consolidated Group SCR </w:t>
            </w:r>
            <w:del w:id="716" w:author="Author">
              <w:r w:rsidRPr="00923EEB" w:rsidDel="00B10635">
                <w:rPr>
                  <w:rFonts w:ascii="Times New Roman" w:hAnsi="Times New Roman" w:cs="Times New Roman"/>
                  <w:sz w:val="20"/>
                  <w:szCs w:val="20"/>
                </w:rPr>
                <w:delText>(Article 230)</w:delText>
              </w:r>
            </w:del>
          </w:p>
        </w:tc>
        <w:tc>
          <w:tcPr>
            <w:tcW w:w="4536" w:type="dxa"/>
            <w:gridSpan w:val="2"/>
            <w:shd w:val="clear" w:color="auto" w:fill="auto"/>
          </w:tcPr>
          <w:p w14:paraId="51BC91F4" w14:textId="435E575E" w:rsidR="00B366D0" w:rsidRPr="00923EEB" w:rsidRDefault="00B366D0" w:rsidP="00B10635">
            <w:pPr>
              <w:spacing w:after="0"/>
              <w:rPr>
                <w:rFonts w:ascii="Times New Roman" w:hAnsi="Times New Roman" w:cs="Times New Roman"/>
                <w:sz w:val="20"/>
                <w:szCs w:val="20"/>
              </w:rPr>
            </w:pPr>
            <w:del w:id="717" w:author="Author">
              <w:r w:rsidRPr="00923EEB" w:rsidDel="00CF2629">
                <w:rPr>
                  <w:rFonts w:ascii="Times New Roman" w:hAnsi="Times New Roman" w:cs="Times New Roman"/>
                  <w:sz w:val="20"/>
                  <w:szCs w:val="20"/>
                </w:rPr>
                <w:delText xml:space="preserve"> </w:delText>
              </w:r>
            </w:del>
            <w:r w:rsidRPr="00923EEB">
              <w:rPr>
                <w:rFonts w:ascii="Times New Roman" w:hAnsi="Times New Roman" w:cs="Times New Roman"/>
                <w:sz w:val="20"/>
                <w:szCs w:val="20"/>
              </w:rPr>
              <w:t xml:space="preserve">Minimum consolidated Group SCR calculated for the consolidated data (method 1) as per Article 230 of the Solvency II </w:t>
            </w:r>
            <w:r>
              <w:rPr>
                <w:rFonts w:ascii="Times New Roman" w:hAnsi="Times New Roman" w:cs="Times New Roman"/>
                <w:sz w:val="20"/>
                <w:szCs w:val="20"/>
              </w:rPr>
              <w:t>Directive 2009/138/EC</w:t>
            </w:r>
            <w:del w:id="718" w:author="Author">
              <w:r w:rsidRPr="00923EEB" w:rsidDel="00B10635">
                <w:rPr>
                  <w:rFonts w:ascii="Times New Roman" w:hAnsi="Times New Roman" w:cs="Times New Roman"/>
                  <w:sz w:val="20"/>
                  <w:szCs w:val="20"/>
                </w:rPr>
                <w:delText xml:space="preserve"> (only for the part of the group covered by method 1)</w:delText>
              </w:r>
            </w:del>
            <w:r w:rsidRPr="00923EEB">
              <w:rPr>
                <w:rFonts w:ascii="Times New Roman" w:hAnsi="Times New Roman" w:cs="Times New Roman"/>
                <w:sz w:val="20"/>
                <w:szCs w:val="20"/>
              </w:rPr>
              <w:t xml:space="preserve">. </w:t>
            </w:r>
          </w:p>
        </w:tc>
      </w:tr>
      <w:tr w:rsidR="00B366D0" w:rsidRPr="00923EEB" w14:paraId="0BB70A09" w14:textId="77777777" w:rsidTr="00BE4A9C">
        <w:trPr>
          <w:trHeight w:val="735"/>
        </w:trPr>
        <w:tc>
          <w:tcPr>
            <w:tcW w:w="1843" w:type="dxa"/>
            <w:gridSpan w:val="2"/>
            <w:shd w:val="clear" w:color="auto" w:fill="auto"/>
          </w:tcPr>
          <w:p w14:paraId="6703232B" w14:textId="51778265"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R0630/C0010</w:t>
            </w:r>
          </w:p>
          <w:p w14:paraId="7E692500"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(A54A)</w:t>
            </w:r>
          </w:p>
        </w:tc>
        <w:tc>
          <w:tcPr>
            <w:tcW w:w="2835" w:type="dxa"/>
            <w:shd w:val="clear" w:color="auto" w:fill="auto"/>
          </w:tcPr>
          <w:p w14:paraId="22BD5EEC" w14:textId="1295F505"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Ratio of Eligible own funds to </w:t>
            </w:r>
            <w:ins w:id="719" w:author="Author">
              <w:r>
                <w:rPr>
                  <w:rFonts w:ascii="Times New Roman" w:hAnsi="Times New Roman" w:cs="Times New Roman"/>
                  <w:sz w:val="20"/>
                  <w:szCs w:val="20"/>
                </w:rPr>
                <w:t xml:space="preserve">the consolidated </w:t>
              </w:r>
            </w:ins>
            <w:r w:rsidRPr="00923EEB">
              <w:rPr>
                <w:rFonts w:ascii="Times New Roman" w:hAnsi="Times New Roman" w:cs="Times New Roman"/>
                <w:sz w:val="20"/>
                <w:szCs w:val="20"/>
              </w:rPr>
              <w:t>group SCR (excluding other financial sectors and D&amp;A undertakings)</w:t>
            </w:r>
          </w:p>
        </w:tc>
        <w:tc>
          <w:tcPr>
            <w:tcW w:w="4536" w:type="dxa"/>
            <w:gridSpan w:val="2"/>
            <w:shd w:val="clear" w:color="auto" w:fill="auto"/>
          </w:tcPr>
          <w:p w14:paraId="20E8796B" w14:textId="65B0D78F" w:rsidR="00B366D0" w:rsidRDefault="00B366D0" w:rsidP="000040C3">
            <w:pPr>
              <w:spacing w:after="0"/>
              <w:rPr>
                <w:ins w:id="720" w:author="Author"/>
                <w:rFonts w:ascii="Times New Roman" w:hAnsi="Times New Roman" w:cs="Times New Roman"/>
                <w:sz w:val="20"/>
                <w:szCs w:val="20"/>
              </w:rPr>
            </w:pPr>
            <w:r w:rsidRPr="00923EEB">
              <w:rPr>
                <w:rFonts w:ascii="Times New Roman" w:hAnsi="Times New Roman" w:cs="Times New Roman"/>
                <w:sz w:val="20"/>
                <w:szCs w:val="20"/>
              </w:rPr>
              <w:t xml:space="preserve">This is the </w:t>
            </w:r>
            <w:ins w:id="721" w:author="Author">
              <w:r>
                <w:rPr>
                  <w:rFonts w:ascii="Times New Roman" w:hAnsi="Times New Roman" w:cs="Times New Roman"/>
                  <w:sz w:val="20"/>
                  <w:szCs w:val="20"/>
                </w:rPr>
                <w:t xml:space="preserve">solvency </w:t>
              </w:r>
            </w:ins>
            <w:r w:rsidRPr="00923EEB">
              <w:rPr>
                <w:rFonts w:ascii="Times New Roman" w:hAnsi="Times New Roman" w:cs="Times New Roman"/>
                <w:sz w:val="20"/>
                <w:szCs w:val="20"/>
              </w:rPr>
              <w:t xml:space="preserve">ratio </w:t>
            </w:r>
            <w:ins w:id="722" w:author="Author">
              <w:r>
                <w:rPr>
                  <w:rFonts w:ascii="Times New Roman" w:hAnsi="Times New Roman" w:cs="Times New Roman"/>
                  <w:sz w:val="20"/>
                  <w:szCs w:val="20"/>
                </w:rPr>
                <w:t xml:space="preserve">calculated as the total </w:t>
              </w:r>
            </w:ins>
            <w:r w:rsidRPr="00923EEB">
              <w:rPr>
                <w:rFonts w:ascii="Times New Roman" w:hAnsi="Times New Roman" w:cs="Times New Roman"/>
                <w:sz w:val="20"/>
                <w:szCs w:val="20"/>
              </w:rPr>
              <w:t xml:space="preserve">of </w:t>
            </w:r>
            <w:del w:id="723" w:author="Author">
              <w:r w:rsidRPr="00923EEB" w:rsidDel="00954E73">
                <w:rPr>
                  <w:rFonts w:ascii="Times New Roman" w:hAnsi="Times New Roman" w:cs="Times New Roman"/>
                  <w:sz w:val="20"/>
                  <w:szCs w:val="20"/>
                </w:rPr>
                <w:delText>E</w:delText>
              </w:r>
            </w:del>
            <w:ins w:id="724" w:author="Author">
              <w:r>
                <w:rPr>
                  <w:rFonts w:ascii="Times New Roman" w:hAnsi="Times New Roman" w:cs="Times New Roman"/>
                  <w:sz w:val="20"/>
                  <w:szCs w:val="20"/>
                </w:rPr>
                <w:t>e</w:t>
              </w:r>
            </w:ins>
            <w:r w:rsidRPr="00923EEB">
              <w:rPr>
                <w:rFonts w:ascii="Times New Roman" w:hAnsi="Times New Roman" w:cs="Times New Roman"/>
                <w:sz w:val="20"/>
                <w:szCs w:val="20"/>
              </w:rPr>
              <w:t xml:space="preserve">ligible own funds to </w:t>
            </w:r>
            <w:ins w:id="725" w:author="Author">
              <w:r>
                <w:rPr>
                  <w:rFonts w:ascii="Times New Roman" w:hAnsi="Times New Roman" w:cs="Times New Roman"/>
                  <w:sz w:val="20"/>
                  <w:szCs w:val="20"/>
                </w:rPr>
                <w:t xml:space="preserve">meet the consolidated </w:t>
              </w:r>
            </w:ins>
            <w:r w:rsidRPr="00923EEB">
              <w:rPr>
                <w:rFonts w:ascii="Times New Roman" w:hAnsi="Times New Roman" w:cs="Times New Roman"/>
                <w:sz w:val="20"/>
                <w:szCs w:val="20"/>
              </w:rPr>
              <w:t>group SCR</w:t>
            </w:r>
            <w:ins w:id="726" w:author="Author">
              <w:r>
                <w:rPr>
                  <w:rFonts w:ascii="Times New Roman" w:hAnsi="Times New Roman" w:cs="Times New Roman"/>
                  <w:sz w:val="20"/>
                  <w:szCs w:val="20"/>
                </w:rPr>
                <w:t xml:space="preserve"> divided by the consolidated group SCR, </w:t>
              </w:r>
              <w:r w:rsidRPr="00923EEB">
                <w:rPr>
                  <w:rFonts w:ascii="Times New Roman" w:hAnsi="Times New Roman" w:cs="Times New Roman"/>
                  <w:sz w:val="20"/>
                  <w:szCs w:val="20"/>
                </w:rPr>
                <w:t xml:space="preserve">excluding capital requirements </w:t>
              </w:r>
              <w:r>
                <w:rPr>
                  <w:rFonts w:ascii="Times New Roman" w:hAnsi="Times New Roman" w:cs="Times New Roman"/>
                  <w:sz w:val="20"/>
                  <w:szCs w:val="20"/>
                </w:rPr>
                <w:t xml:space="preserve">and own funds </w:t>
              </w:r>
              <w:r w:rsidRPr="00923EEB">
                <w:rPr>
                  <w:rFonts w:ascii="Times New Roman" w:hAnsi="Times New Roman" w:cs="Times New Roman"/>
                  <w:sz w:val="20"/>
                  <w:szCs w:val="20"/>
                </w:rPr>
                <w:t>from other financial sectors and D&amp;A undertakings.</w:t>
              </w:r>
              <w:r>
                <w:rPr>
                  <w:rFonts w:ascii="Times New Roman" w:hAnsi="Times New Roman" w:cs="Times New Roman"/>
                  <w:sz w:val="20"/>
                  <w:szCs w:val="20"/>
                </w:rPr>
                <w:t xml:space="preserve"> </w:t>
              </w:r>
            </w:ins>
          </w:p>
          <w:p w14:paraId="77A1D140" w14:textId="77777777" w:rsidR="00B366D0" w:rsidRDefault="00B366D0" w:rsidP="000040C3">
            <w:pPr>
              <w:spacing w:after="0"/>
              <w:rPr>
                <w:ins w:id="727" w:author="Author"/>
                <w:rFonts w:ascii="Times New Roman" w:hAnsi="Times New Roman" w:cs="Times New Roman"/>
                <w:sz w:val="20"/>
                <w:szCs w:val="20"/>
              </w:rPr>
            </w:pPr>
          </w:p>
          <w:p w14:paraId="55EF4931" w14:textId="2051CBE6" w:rsidR="00B366D0" w:rsidRPr="00923EEB" w:rsidDel="0095120D" w:rsidRDefault="00B366D0" w:rsidP="000040C3">
            <w:pPr>
              <w:spacing w:after="0"/>
              <w:rPr>
                <w:del w:id="728" w:author="Author"/>
                <w:rFonts w:ascii="Times New Roman" w:hAnsi="Times New Roman" w:cs="Times New Roman"/>
                <w:sz w:val="20"/>
                <w:szCs w:val="20"/>
                <w:highlight w:val="yellow"/>
              </w:rPr>
            </w:pPr>
            <w:ins w:id="729" w:author="Author">
              <w:r>
                <w:rPr>
                  <w:rFonts w:ascii="Times New Roman" w:hAnsi="Times New Roman" w:cs="Times New Roman"/>
                  <w:sz w:val="20"/>
                  <w:szCs w:val="20"/>
                </w:rPr>
                <w:t xml:space="preserve">For the purpose of this ratio the consolidated group SCR should not </w:t>
              </w:r>
            </w:ins>
            <w:del w:id="730" w:author="Author">
              <w:r w:rsidDel="007E0FC3">
                <w:rPr>
                  <w:rFonts w:ascii="Times New Roman" w:hAnsi="Times New Roman" w:cs="Times New Roman"/>
                  <w:sz w:val="20"/>
                  <w:szCs w:val="20"/>
                </w:rPr>
                <w:delText xml:space="preserve"> </w:delText>
              </w:r>
              <w:r w:rsidRPr="00923EEB" w:rsidDel="007E0FC3">
                <w:rPr>
                  <w:rFonts w:ascii="Times New Roman" w:hAnsi="Times New Roman" w:cs="Times New Roman"/>
                  <w:sz w:val="20"/>
                  <w:szCs w:val="20"/>
                </w:rPr>
                <w:delText>excluding</w:delText>
              </w:r>
            </w:del>
            <w:ins w:id="731" w:author="Author">
              <w:del w:id="732" w:author="Author">
                <w:r w:rsidDel="00E0322B">
                  <w:rPr>
                    <w:rFonts w:ascii="Times New Roman" w:hAnsi="Times New Roman" w:cs="Times New Roman"/>
                    <w:sz w:val="20"/>
                    <w:szCs w:val="20"/>
                  </w:rPr>
                  <w:delText xml:space="preserve">  </w:delText>
                </w:r>
              </w:del>
              <w:r>
                <w:rPr>
                  <w:rFonts w:ascii="Times New Roman" w:hAnsi="Times New Roman" w:cs="Times New Roman"/>
                  <w:sz w:val="20"/>
                  <w:szCs w:val="20"/>
                </w:rPr>
                <w:t>include</w:t>
              </w:r>
            </w:ins>
            <w:del w:id="733" w:author="Author">
              <w:r w:rsidRPr="00923EEB" w:rsidDel="007E0FC3">
                <w:rPr>
                  <w:rFonts w:ascii="Times New Roman" w:hAnsi="Times New Roman" w:cs="Times New Roman"/>
                  <w:sz w:val="20"/>
                  <w:szCs w:val="20"/>
                </w:rPr>
                <w:delText xml:space="preserve"> </w:delText>
              </w:r>
            </w:del>
            <w:ins w:id="734" w:author="Author">
              <w:r w:rsidRPr="00923EEB">
                <w:rPr>
                  <w:rFonts w:ascii="Times New Roman" w:hAnsi="Times New Roman" w:cs="Times New Roman"/>
                  <w:sz w:val="20"/>
                  <w:szCs w:val="20"/>
                </w:rPr>
                <w:t xml:space="preserve"> </w:t>
              </w:r>
              <w:r w:rsidR="00317CB1">
                <w:rPr>
                  <w:rFonts w:ascii="Times New Roman" w:hAnsi="Times New Roman" w:cs="Times New Roman"/>
                  <w:sz w:val="20"/>
                  <w:szCs w:val="20"/>
                </w:rPr>
                <w:t xml:space="preserve">the </w:t>
              </w:r>
            </w:ins>
            <w:r w:rsidRPr="00923EEB">
              <w:rPr>
                <w:rFonts w:ascii="Times New Roman" w:hAnsi="Times New Roman" w:cs="Times New Roman"/>
                <w:sz w:val="20"/>
                <w:szCs w:val="20"/>
              </w:rPr>
              <w:t xml:space="preserve">capital requirements </w:t>
            </w:r>
            <w:del w:id="735" w:author="Author">
              <w:r w:rsidRPr="00923EEB" w:rsidDel="003F23D6">
                <w:rPr>
                  <w:rFonts w:ascii="Times New Roman" w:hAnsi="Times New Roman" w:cs="Times New Roman"/>
                  <w:sz w:val="20"/>
                  <w:szCs w:val="20"/>
                </w:rPr>
                <w:delText xml:space="preserve">and own funds </w:delText>
              </w:r>
            </w:del>
            <w:r w:rsidRPr="00923EEB">
              <w:rPr>
                <w:rFonts w:ascii="Times New Roman" w:hAnsi="Times New Roman" w:cs="Times New Roman"/>
                <w:sz w:val="20"/>
                <w:szCs w:val="20"/>
              </w:rPr>
              <w:t>from other financial sectors</w:t>
            </w:r>
            <w:del w:id="736" w:author="Author">
              <w:r w:rsidRPr="00923EEB" w:rsidDel="00B10635">
                <w:rPr>
                  <w:rFonts w:ascii="Times New Roman" w:hAnsi="Times New Roman" w:cs="Times New Roman"/>
                  <w:sz w:val="20"/>
                  <w:szCs w:val="20"/>
                </w:rPr>
                <w:delText xml:space="preserve"> </w:delText>
              </w:r>
            </w:del>
            <w:ins w:id="737" w:author="Author">
              <w:r>
                <w:rPr>
                  <w:rFonts w:ascii="Times New Roman" w:hAnsi="Times New Roman" w:cs="Times New Roman"/>
                  <w:sz w:val="20"/>
                  <w:szCs w:val="20"/>
                </w:rPr>
                <w:t xml:space="preserve"> ((letter c) of art 336 of the Delegated Regulation</w:t>
              </w:r>
              <w:r w:rsidR="00A20ECE">
                <w:rPr>
                  <w:rFonts w:ascii="Times New Roman" w:hAnsi="Times New Roman" w:cs="Times New Roman"/>
                  <w:sz w:val="20"/>
                  <w:szCs w:val="20"/>
                </w:rPr>
                <w:t xml:space="preserve"> </w:t>
              </w:r>
              <w:r w:rsidR="001D1ABA">
                <w:rPr>
                  <w:rFonts w:ascii="Times New Roman" w:hAnsi="Times New Roman" w:cs="Times New Roman"/>
                  <w:sz w:val="20"/>
                  <w:szCs w:val="20"/>
                </w:rPr>
                <w:t xml:space="preserve">(EU) </w:t>
              </w:r>
              <w:r w:rsidR="00A20ECE">
                <w:rPr>
                  <w:rFonts w:ascii="Times New Roman" w:hAnsi="Times New Roman" w:cs="Times New Roman"/>
                  <w:sz w:val="20"/>
                  <w:szCs w:val="20"/>
                </w:rPr>
                <w:t>2015/35</w:t>
              </w:r>
              <w:r>
                <w:rPr>
                  <w:rFonts w:ascii="Times New Roman" w:hAnsi="Times New Roman" w:cs="Times New Roman"/>
                  <w:sz w:val="20"/>
                  <w:szCs w:val="20"/>
                </w:rPr>
                <w:t>))</w:t>
              </w:r>
              <w:r w:rsidR="00A630A3">
                <w:rPr>
                  <w:rFonts w:ascii="Times New Roman" w:hAnsi="Times New Roman" w:cs="Times New Roman"/>
                  <w:sz w:val="20"/>
                  <w:szCs w:val="20"/>
                </w:rPr>
                <w:t>.</w:t>
              </w:r>
              <w:r>
                <w:rPr>
                  <w:rFonts w:ascii="Times New Roman" w:hAnsi="Times New Roman" w:cs="Times New Roman"/>
                  <w:sz w:val="20"/>
                  <w:szCs w:val="20"/>
                </w:rPr>
                <w:t xml:space="preserve"> </w:t>
              </w:r>
            </w:ins>
            <w:del w:id="738" w:author="Author">
              <w:r w:rsidRPr="00923EEB" w:rsidDel="00B10635">
                <w:rPr>
                  <w:rFonts w:ascii="Times New Roman" w:hAnsi="Times New Roman" w:cs="Times New Roman"/>
                  <w:sz w:val="20"/>
                  <w:szCs w:val="20"/>
                </w:rPr>
                <w:delText>and D&amp;A undertakings</w:delText>
              </w:r>
            </w:del>
            <w:r w:rsidRPr="00923EEB">
              <w:rPr>
                <w:rFonts w:ascii="Times New Roman" w:hAnsi="Times New Roman" w:cs="Times New Roman"/>
                <w:sz w:val="20"/>
                <w:szCs w:val="20"/>
              </w:rPr>
              <w:t xml:space="preserve">. </w:t>
            </w:r>
          </w:p>
          <w:p w14:paraId="57D7C540" w14:textId="33CAE73F" w:rsidR="00B366D0" w:rsidRPr="00971545" w:rsidRDefault="00B366D0" w:rsidP="000040C3">
            <w:pPr>
              <w:spacing w:after="0"/>
              <w:rPr>
                <w:rFonts w:ascii="Times New Roman" w:hAnsi="Times New Roman" w:cs="Times New Roman"/>
                <w:sz w:val="20"/>
                <w:szCs w:val="20"/>
              </w:rPr>
            </w:pPr>
          </w:p>
        </w:tc>
      </w:tr>
      <w:tr w:rsidR="00B366D0" w:rsidRPr="00923EEB" w14:paraId="2FF7AC4D" w14:textId="77777777" w:rsidTr="00BE4A9C">
        <w:trPr>
          <w:trHeight w:val="735"/>
        </w:trPr>
        <w:tc>
          <w:tcPr>
            <w:tcW w:w="1843" w:type="dxa"/>
            <w:gridSpan w:val="2"/>
            <w:shd w:val="clear" w:color="auto" w:fill="auto"/>
          </w:tcPr>
          <w:p w14:paraId="0808B053"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R0650/C0010</w:t>
            </w:r>
          </w:p>
          <w:p w14:paraId="50610458"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(A55A)</w:t>
            </w:r>
          </w:p>
        </w:tc>
        <w:tc>
          <w:tcPr>
            <w:tcW w:w="2835" w:type="dxa"/>
            <w:shd w:val="clear" w:color="auto" w:fill="auto"/>
          </w:tcPr>
          <w:p w14:paraId="34F0738B" w14:textId="0A8217A9" w:rsidR="00B366D0" w:rsidRPr="00923EEB" w:rsidRDefault="00B366D0" w:rsidP="00E15448">
            <w:pPr>
              <w:spacing w:after="0"/>
              <w:rPr>
                <w:rFonts w:ascii="Times New Roman" w:hAnsi="Times New Roman" w:cs="Times New Roman"/>
                <w:sz w:val="20"/>
                <w:szCs w:val="20"/>
              </w:rPr>
            </w:pPr>
            <w:r w:rsidRPr="00923EEB">
              <w:rPr>
                <w:rFonts w:ascii="Times New Roman" w:hAnsi="Times New Roman" w:cs="Times New Roman"/>
                <w:sz w:val="20"/>
                <w:szCs w:val="20"/>
              </w:rPr>
              <w:t xml:space="preserve">Ratio of Eligible own funds to Minimum Consolidated Group SCR </w:t>
            </w:r>
            <w:del w:id="739" w:author="Author">
              <w:r w:rsidRPr="00923EEB" w:rsidDel="00E15448">
                <w:rPr>
                  <w:rFonts w:ascii="Times New Roman" w:hAnsi="Times New Roman" w:cs="Times New Roman"/>
                  <w:sz w:val="20"/>
                  <w:szCs w:val="20"/>
                </w:rPr>
                <w:delText>(excluding other financial sectors and D&amp;A undertakings)</w:delText>
              </w:r>
            </w:del>
          </w:p>
        </w:tc>
        <w:tc>
          <w:tcPr>
            <w:tcW w:w="4536" w:type="dxa"/>
            <w:gridSpan w:val="2"/>
            <w:shd w:val="clear" w:color="auto" w:fill="auto"/>
          </w:tcPr>
          <w:p w14:paraId="584B7C61" w14:textId="26132EF6" w:rsidR="00B366D0" w:rsidRPr="00923EEB" w:rsidDel="0095120D" w:rsidRDefault="00B366D0" w:rsidP="000040C3">
            <w:pPr>
              <w:spacing w:after="0"/>
              <w:rPr>
                <w:del w:id="740" w:author="Author"/>
                <w:rFonts w:ascii="Times New Roman" w:hAnsi="Times New Roman" w:cs="Times New Roman"/>
                <w:sz w:val="20"/>
                <w:szCs w:val="20"/>
              </w:rPr>
            </w:pPr>
            <w:ins w:id="741" w:author="Author">
              <w:r>
                <w:rPr>
                  <w:rFonts w:ascii="Times New Roman" w:hAnsi="Times New Roman" w:cs="Times New Roman"/>
                  <w:sz w:val="20"/>
                  <w:szCs w:val="20"/>
                </w:rPr>
                <w:t xml:space="preserve">This is the minimum </w:t>
              </w:r>
              <w:del w:id="742" w:author="Author">
                <w:r w:rsidDel="002E0827">
                  <w:rPr>
                    <w:rFonts w:ascii="Times New Roman" w:hAnsi="Times New Roman" w:cs="Times New Roman"/>
                    <w:sz w:val="20"/>
                    <w:szCs w:val="20"/>
                  </w:rPr>
                  <w:delText>SCR</w:delText>
                </w:r>
              </w:del>
              <w:r>
                <w:rPr>
                  <w:rFonts w:ascii="Times New Roman" w:hAnsi="Times New Roman" w:cs="Times New Roman"/>
                  <w:sz w:val="20"/>
                  <w:szCs w:val="20"/>
                </w:rPr>
                <w:t xml:space="preserve">solvency </w:t>
              </w:r>
            </w:ins>
            <w:del w:id="743" w:author="Author">
              <w:r w:rsidRPr="00923EEB" w:rsidDel="00954E73">
                <w:rPr>
                  <w:rFonts w:ascii="Times New Roman" w:hAnsi="Times New Roman" w:cs="Times New Roman"/>
                  <w:sz w:val="20"/>
                  <w:szCs w:val="20"/>
                </w:rPr>
                <w:delText>R</w:delText>
              </w:r>
            </w:del>
            <w:ins w:id="744" w:author="Author">
              <w:r>
                <w:rPr>
                  <w:rFonts w:ascii="Times New Roman" w:hAnsi="Times New Roman" w:cs="Times New Roman"/>
                  <w:sz w:val="20"/>
                  <w:szCs w:val="20"/>
                </w:rPr>
                <w:t>r</w:t>
              </w:r>
            </w:ins>
            <w:r w:rsidRPr="00923EEB">
              <w:rPr>
                <w:rFonts w:ascii="Times New Roman" w:hAnsi="Times New Roman" w:cs="Times New Roman"/>
                <w:sz w:val="20"/>
                <w:szCs w:val="20"/>
              </w:rPr>
              <w:t xml:space="preserve">atio </w:t>
            </w:r>
            <w:ins w:id="745" w:author="Author">
              <w:r>
                <w:rPr>
                  <w:rFonts w:ascii="Times New Roman" w:hAnsi="Times New Roman" w:cs="Times New Roman"/>
                  <w:sz w:val="20"/>
                  <w:szCs w:val="20"/>
                </w:rPr>
                <w:t xml:space="preserve">calculated as the total </w:t>
              </w:r>
            </w:ins>
            <w:r w:rsidRPr="00923EEB">
              <w:rPr>
                <w:rFonts w:ascii="Times New Roman" w:hAnsi="Times New Roman" w:cs="Times New Roman"/>
                <w:sz w:val="20"/>
                <w:szCs w:val="20"/>
              </w:rPr>
              <w:t xml:space="preserve">of </w:t>
            </w:r>
            <w:del w:id="746" w:author="Author">
              <w:r w:rsidRPr="00923EEB" w:rsidDel="00954E73">
                <w:rPr>
                  <w:rFonts w:ascii="Times New Roman" w:hAnsi="Times New Roman" w:cs="Times New Roman"/>
                  <w:sz w:val="20"/>
                  <w:szCs w:val="20"/>
                </w:rPr>
                <w:delText>E</w:delText>
              </w:r>
            </w:del>
            <w:ins w:id="747" w:author="Author">
              <w:r>
                <w:rPr>
                  <w:rFonts w:ascii="Times New Roman" w:hAnsi="Times New Roman" w:cs="Times New Roman"/>
                  <w:sz w:val="20"/>
                  <w:szCs w:val="20"/>
                </w:rPr>
                <w:t>e</w:t>
              </w:r>
            </w:ins>
            <w:r w:rsidRPr="00923EEB">
              <w:rPr>
                <w:rFonts w:ascii="Times New Roman" w:hAnsi="Times New Roman" w:cs="Times New Roman"/>
                <w:sz w:val="20"/>
                <w:szCs w:val="20"/>
              </w:rPr>
              <w:t xml:space="preserve">ligible own funds to </w:t>
            </w:r>
            <w:ins w:id="748" w:author="Author">
              <w:r>
                <w:rPr>
                  <w:rFonts w:ascii="Times New Roman" w:hAnsi="Times New Roman" w:cs="Times New Roman"/>
                  <w:sz w:val="20"/>
                  <w:szCs w:val="20"/>
                </w:rPr>
                <w:t xml:space="preserve">meet the </w:t>
              </w:r>
            </w:ins>
            <w:r w:rsidRPr="00923EEB">
              <w:rPr>
                <w:rFonts w:ascii="Times New Roman" w:hAnsi="Times New Roman" w:cs="Times New Roman"/>
                <w:sz w:val="20"/>
                <w:szCs w:val="20"/>
              </w:rPr>
              <w:t xml:space="preserve">Minimum Consolidated Group SCR </w:t>
            </w:r>
            <w:ins w:id="749" w:author="Author">
              <w:r>
                <w:rPr>
                  <w:rFonts w:ascii="Times New Roman" w:hAnsi="Times New Roman" w:cs="Times New Roman"/>
                  <w:sz w:val="20"/>
                  <w:szCs w:val="20"/>
                </w:rPr>
                <w:t xml:space="preserve">divided by the </w:t>
              </w:r>
              <w:r w:rsidRPr="00923EEB">
                <w:rPr>
                  <w:rFonts w:ascii="Times New Roman" w:hAnsi="Times New Roman" w:cs="Times New Roman"/>
                  <w:sz w:val="20"/>
                  <w:szCs w:val="20"/>
                </w:rPr>
                <w:t>Minimum Consolidated Group SCR</w:t>
              </w:r>
              <w:r>
                <w:rPr>
                  <w:rFonts w:ascii="Times New Roman" w:hAnsi="Times New Roman" w:cs="Times New Roman"/>
                  <w:sz w:val="20"/>
                  <w:szCs w:val="20"/>
                </w:rPr>
                <w:t xml:space="preserve"> </w:t>
              </w:r>
            </w:ins>
            <w:r w:rsidRPr="00923EEB">
              <w:rPr>
                <w:rFonts w:ascii="Times New Roman" w:hAnsi="Times New Roman" w:cs="Times New Roman"/>
                <w:sz w:val="20"/>
                <w:szCs w:val="20"/>
              </w:rPr>
              <w:t>(excluding other financial sectors and D&amp;A undertakings)</w:t>
            </w:r>
          </w:p>
          <w:p w14:paraId="62EF7CDD" w14:textId="38A1AA7A" w:rsidR="00B366D0" w:rsidRPr="00923EEB" w:rsidDel="00CF2629" w:rsidRDefault="00B366D0" w:rsidP="000040C3">
            <w:pPr>
              <w:spacing w:after="0"/>
              <w:rPr>
                <w:del w:id="750" w:author="Author"/>
                <w:rFonts w:ascii="Times New Roman" w:hAnsi="Times New Roman" w:cs="Times New Roman"/>
                <w:sz w:val="20"/>
                <w:szCs w:val="20"/>
              </w:rPr>
            </w:pPr>
          </w:p>
          <w:p w14:paraId="4F5CA375" w14:textId="0A161C07" w:rsidR="00B366D0" w:rsidRPr="00923EEB" w:rsidRDefault="00B366D0" w:rsidP="000040C3">
            <w:pPr>
              <w:spacing w:after="0"/>
              <w:rPr>
                <w:rFonts w:ascii="Times New Roman" w:hAnsi="Times New Roman" w:cs="Times New Roman"/>
                <w:sz w:val="20"/>
                <w:szCs w:val="20"/>
              </w:rPr>
            </w:pPr>
          </w:p>
        </w:tc>
      </w:tr>
      <w:tr w:rsidR="00B366D0" w:rsidRPr="00923EEB" w14:paraId="1225623C" w14:textId="77777777" w:rsidTr="00BE4A9C">
        <w:trPr>
          <w:trHeight w:val="735"/>
          <w:ins w:id="751" w:author="Author"/>
        </w:trPr>
        <w:tc>
          <w:tcPr>
            <w:tcW w:w="1843" w:type="dxa"/>
            <w:gridSpan w:val="2"/>
            <w:shd w:val="clear" w:color="auto" w:fill="auto"/>
          </w:tcPr>
          <w:p w14:paraId="09032AF3" w14:textId="45719936" w:rsidR="00B366D0" w:rsidRPr="00923EEB" w:rsidRDefault="00B366D0" w:rsidP="000040C3">
            <w:pPr>
              <w:spacing w:after="0"/>
              <w:rPr>
                <w:ins w:id="752" w:author="Author"/>
                <w:rFonts w:ascii="Times New Roman" w:hAnsi="Times New Roman" w:cs="Times New Roman"/>
                <w:sz w:val="20"/>
                <w:szCs w:val="20"/>
              </w:rPr>
            </w:pPr>
            <w:ins w:id="753" w:author="Author">
              <w:r>
                <w:rPr>
                  <w:rFonts w:ascii="Times New Roman" w:hAnsi="Times New Roman" w:cs="Times New Roman"/>
                  <w:sz w:val="20"/>
                  <w:szCs w:val="20"/>
                </w:rPr>
                <w:t>R0</w:t>
              </w:r>
              <w:r w:rsidR="00A20ECE">
                <w:rPr>
                  <w:rFonts w:ascii="Times New Roman" w:hAnsi="Times New Roman" w:cs="Times New Roman"/>
                  <w:sz w:val="20"/>
                  <w:szCs w:val="20"/>
                </w:rPr>
                <w:t>660</w:t>
              </w:r>
              <w:del w:id="754" w:author="Author">
                <w:r w:rsidDel="00A20ECE">
                  <w:rPr>
                    <w:rFonts w:ascii="Times New Roman" w:hAnsi="Times New Roman" w:cs="Times New Roman"/>
                    <w:sz w:val="20"/>
                    <w:szCs w:val="20"/>
                  </w:rPr>
                  <w:delText>XXX</w:delText>
                </w:r>
              </w:del>
              <w:r>
                <w:rPr>
                  <w:rFonts w:ascii="Times New Roman" w:hAnsi="Times New Roman" w:cs="Times New Roman"/>
                  <w:sz w:val="20"/>
                  <w:szCs w:val="20"/>
                </w:rPr>
                <w:t>/C0010</w:t>
              </w:r>
            </w:ins>
          </w:p>
        </w:tc>
        <w:tc>
          <w:tcPr>
            <w:tcW w:w="2835" w:type="dxa"/>
            <w:shd w:val="clear" w:color="auto" w:fill="auto"/>
          </w:tcPr>
          <w:p w14:paraId="5993746F" w14:textId="19B61BC3" w:rsidR="00B366D0" w:rsidRPr="00923EEB" w:rsidRDefault="00B366D0">
            <w:pPr>
              <w:spacing w:after="0"/>
              <w:rPr>
                <w:ins w:id="755" w:author="Author"/>
                <w:rFonts w:ascii="Times New Roman" w:hAnsi="Times New Roman" w:cs="Times New Roman"/>
                <w:sz w:val="20"/>
                <w:szCs w:val="20"/>
              </w:rPr>
            </w:pPr>
            <w:ins w:id="756" w:author="Author">
              <w:r w:rsidRPr="00E15448">
                <w:rPr>
                  <w:rFonts w:ascii="Times New Roman" w:hAnsi="Times New Roman" w:cs="Times New Roman"/>
                  <w:sz w:val="20"/>
                  <w:szCs w:val="20"/>
                </w:rPr>
                <w:t>Total eligible own funds to meet the group SCR (including own funds from other financial sector and from undertakings included via D&amp;A</w:t>
              </w:r>
              <w:del w:id="757" w:author="Author">
                <w:r w:rsidRPr="00E15448" w:rsidDel="00E0322B">
                  <w:rPr>
                    <w:rFonts w:ascii="Times New Roman" w:hAnsi="Times New Roman" w:cs="Times New Roman"/>
                    <w:sz w:val="20"/>
                    <w:szCs w:val="20"/>
                  </w:rPr>
                  <w:delText xml:space="preserve"> </w:delText>
                </w:r>
              </w:del>
              <w:r w:rsidRPr="00E15448">
                <w:rPr>
                  <w:rFonts w:ascii="Times New Roman" w:hAnsi="Times New Roman" w:cs="Times New Roman"/>
                  <w:sz w:val="20"/>
                  <w:szCs w:val="20"/>
                </w:rPr>
                <w:t>)</w:t>
              </w:r>
            </w:ins>
          </w:p>
        </w:tc>
        <w:tc>
          <w:tcPr>
            <w:tcW w:w="4536" w:type="dxa"/>
            <w:gridSpan w:val="2"/>
            <w:shd w:val="clear" w:color="auto" w:fill="auto"/>
          </w:tcPr>
          <w:p w14:paraId="77541410" w14:textId="00EC7FFC" w:rsidR="00B366D0" w:rsidDel="00E0322B" w:rsidRDefault="00B366D0">
            <w:pPr>
              <w:spacing w:after="0"/>
              <w:rPr>
                <w:ins w:id="758" w:author="Author"/>
                <w:del w:id="759" w:author="Author"/>
                <w:rFonts w:ascii="Times New Roman" w:hAnsi="Times New Roman" w:cs="Times New Roman"/>
                <w:sz w:val="20"/>
                <w:szCs w:val="20"/>
              </w:rPr>
            </w:pPr>
            <w:ins w:id="760" w:author="Author">
              <w:r w:rsidRPr="00923EEB">
                <w:rPr>
                  <w:rFonts w:ascii="Times New Roman" w:hAnsi="Times New Roman" w:cs="Times New Roman"/>
                  <w:sz w:val="20"/>
                  <w:szCs w:val="20"/>
                </w:rPr>
                <w:t>This is the total eligible own funds</w:t>
              </w:r>
              <w:r>
                <w:rPr>
                  <w:rFonts w:ascii="Times New Roman" w:hAnsi="Times New Roman" w:cs="Times New Roman"/>
                  <w:sz w:val="20"/>
                  <w:szCs w:val="20"/>
                </w:rPr>
                <w:t>, including the own funds from the other financial sectors and from the undertakings included via D&amp;A,</w:t>
              </w:r>
              <w:r w:rsidRPr="00923EEB">
                <w:rPr>
                  <w:rFonts w:ascii="Times New Roman" w:hAnsi="Times New Roman" w:cs="Times New Roman"/>
                  <w:sz w:val="20"/>
                  <w:szCs w:val="20"/>
                </w:rPr>
                <w:t xml:space="preserve"> to meet</w:t>
              </w:r>
              <w:r>
                <w:rPr>
                  <w:rFonts w:ascii="Times New Roman" w:hAnsi="Times New Roman" w:cs="Times New Roman"/>
                  <w:sz w:val="20"/>
                  <w:szCs w:val="20"/>
                </w:rPr>
                <w:t xml:space="preserve"> the total group SCR</w:t>
              </w:r>
              <w:r w:rsidR="002F3184">
                <w:rPr>
                  <w:rFonts w:ascii="Times New Roman" w:hAnsi="Times New Roman" w:cs="Times New Roman"/>
                  <w:sz w:val="20"/>
                  <w:szCs w:val="20"/>
                </w:rPr>
                <w:t>.</w:t>
              </w:r>
            </w:ins>
          </w:p>
          <w:p w14:paraId="7047B3B7" w14:textId="77777777" w:rsidR="00E0322B" w:rsidRDefault="00E0322B">
            <w:pPr>
              <w:spacing w:after="0"/>
              <w:rPr>
                <w:ins w:id="761" w:author="Author"/>
                <w:rFonts w:ascii="Times New Roman" w:hAnsi="Times New Roman" w:cs="Times New Roman"/>
                <w:sz w:val="20"/>
                <w:szCs w:val="20"/>
              </w:rPr>
            </w:pPr>
          </w:p>
          <w:p w14:paraId="08E69D18" w14:textId="3831962D" w:rsidR="001A186B" w:rsidRPr="005A1F89" w:rsidRDefault="001A186B">
            <w:pPr>
              <w:spacing w:after="0"/>
              <w:rPr>
                <w:ins w:id="762" w:author="Author"/>
                <w:rFonts w:ascii="Times New Roman" w:hAnsi="Times New Roman" w:cs="Times New Roman"/>
                <w:strike/>
                <w:sz w:val="20"/>
                <w:szCs w:val="20"/>
                <w:rPrChange w:id="763" w:author="Author">
                  <w:rPr>
                    <w:ins w:id="764" w:author="Author"/>
                    <w:rFonts w:ascii="Times New Roman" w:hAnsi="Times New Roman" w:cs="Times New Roman"/>
                    <w:sz w:val="20"/>
                    <w:szCs w:val="20"/>
                  </w:rPr>
                </w:rPrChange>
              </w:rPr>
            </w:pPr>
          </w:p>
        </w:tc>
      </w:tr>
      <w:tr w:rsidR="00B366D0" w:rsidRPr="00923EEB" w14:paraId="737F1DE6" w14:textId="77777777" w:rsidTr="00BE4A9C">
        <w:trPr>
          <w:trHeight w:val="735"/>
          <w:ins w:id="765" w:author="Author"/>
        </w:trPr>
        <w:tc>
          <w:tcPr>
            <w:tcW w:w="1843" w:type="dxa"/>
            <w:gridSpan w:val="2"/>
            <w:shd w:val="clear" w:color="auto" w:fill="auto"/>
          </w:tcPr>
          <w:p w14:paraId="4A54310A" w14:textId="06A5B5FD" w:rsidR="00B366D0" w:rsidRPr="00923EEB" w:rsidRDefault="00B366D0" w:rsidP="00A20ECE">
            <w:pPr>
              <w:spacing w:after="0"/>
              <w:rPr>
                <w:ins w:id="766" w:author="Author"/>
                <w:rFonts w:ascii="Times New Roman" w:hAnsi="Times New Roman" w:cs="Times New Roman"/>
                <w:sz w:val="20"/>
                <w:szCs w:val="20"/>
              </w:rPr>
            </w:pPr>
            <w:ins w:id="767" w:author="Author">
              <w:r>
                <w:rPr>
                  <w:rFonts w:ascii="Times New Roman" w:hAnsi="Times New Roman" w:cs="Times New Roman"/>
                  <w:sz w:val="20"/>
                  <w:szCs w:val="20"/>
                </w:rPr>
                <w:t>R0</w:t>
              </w:r>
              <w:del w:id="768" w:author="Author">
                <w:r w:rsidDel="00A20ECE">
                  <w:rPr>
                    <w:rFonts w:ascii="Times New Roman" w:hAnsi="Times New Roman" w:cs="Times New Roman"/>
                    <w:sz w:val="20"/>
                    <w:szCs w:val="20"/>
                  </w:rPr>
                  <w:delText>XXX</w:delText>
                </w:r>
              </w:del>
              <w:r w:rsidR="00A20ECE">
                <w:rPr>
                  <w:rFonts w:ascii="Times New Roman" w:hAnsi="Times New Roman" w:cs="Times New Roman"/>
                  <w:sz w:val="20"/>
                  <w:szCs w:val="20"/>
                </w:rPr>
                <w:t>660</w:t>
              </w:r>
              <w:r>
                <w:rPr>
                  <w:rFonts w:ascii="Times New Roman" w:hAnsi="Times New Roman" w:cs="Times New Roman"/>
                  <w:sz w:val="20"/>
                  <w:szCs w:val="20"/>
                </w:rPr>
                <w:t>/C0020</w:t>
              </w:r>
            </w:ins>
          </w:p>
        </w:tc>
        <w:tc>
          <w:tcPr>
            <w:tcW w:w="2835" w:type="dxa"/>
            <w:shd w:val="clear" w:color="auto" w:fill="auto"/>
          </w:tcPr>
          <w:p w14:paraId="1AEA1970" w14:textId="7A53CD5F" w:rsidR="00B366D0" w:rsidRPr="00923EEB" w:rsidRDefault="00B366D0">
            <w:pPr>
              <w:spacing w:after="0"/>
              <w:rPr>
                <w:ins w:id="769" w:author="Author"/>
                <w:rFonts w:ascii="Times New Roman" w:hAnsi="Times New Roman" w:cs="Times New Roman"/>
                <w:sz w:val="20"/>
                <w:szCs w:val="20"/>
              </w:rPr>
            </w:pPr>
            <w:ins w:id="770" w:author="Author">
              <w:r w:rsidRPr="00E15448">
                <w:rPr>
                  <w:rFonts w:ascii="Times New Roman" w:hAnsi="Times New Roman" w:cs="Times New Roman"/>
                  <w:sz w:val="20"/>
                  <w:szCs w:val="20"/>
                </w:rPr>
                <w:t>Total eligible own funds to meet the group SCR (including own funds from other financial sector and from undertakings included via D&amp;A</w:t>
              </w:r>
              <w:del w:id="771" w:author="Author">
                <w:r w:rsidRPr="00E15448" w:rsidDel="00E0322B">
                  <w:rPr>
                    <w:rFonts w:ascii="Times New Roman" w:hAnsi="Times New Roman" w:cs="Times New Roman"/>
                    <w:sz w:val="20"/>
                    <w:szCs w:val="20"/>
                  </w:rPr>
                  <w:delText xml:space="preserve"> </w:delText>
                </w:r>
              </w:del>
              <w:r w:rsidRPr="00E15448">
                <w:rPr>
                  <w:rFonts w:ascii="Times New Roman" w:hAnsi="Times New Roman" w:cs="Times New Roman"/>
                  <w:sz w:val="20"/>
                  <w:szCs w:val="20"/>
                </w:rPr>
                <w:t>)</w:t>
              </w:r>
              <w:r>
                <w:rPr>
                  <w:rFonts w:ascii="Times New Roman" w:hAnsi="Times New Roman" w:cs="Times New Roman"/>
                  <w:sz w:val="20"/>
                  <w:szCs w:val="20"/>
                </w:rPr>
                <w:t xml:space="preserve"> – tier 1 unrestricted</w:t>
              </w:r>
            </w:ins>
          </w:p>
        </w:tc>
        <w:tc>
          <w:tcPr>
            <w:tcW w:w="4536" w:type="dxa"/>
            <w:gridSpan w:val="2"/>
            <w:shd w:val="clear" w:color="auto" w:fill="auto"/>
          </w:tcPr>
          <w:p w14:paraId="21DE9822" w14:textId="76730F14" w:rsidR="00B366D0" w:rsidRPr="00923EEB" w:rsidRDefault="00B366D0" w:rsidP="00317CB1">
            <w:pPr>
              <w:spacing w:after="0"/>
              <w:rPr>
                <w:ins w:id="772" w:author="Author"/>
                <w:rFonts w:ascii="Times New Roman" w:hAnsi="Times New Roman" w:cs="Times New Roman"/>
                <w:sz w:val="20"/>
                <w:szCs w:val="20"/>
              </w:rPr>
            </w:pPr>
            <w:ins w:id="773" w:author="Author">
              <w:r w:rsidRPr="00923EEB">
                <w:rPr>
                  <w:rFonts w:ascii="Times New Roman" w:hAnsi="Times New Roman" w:cs="Times New Roman"/>
                  <w:sz w:val="20"/>
                  <w:szCs w:val="20"/>
                </w:rPr>
                <w:t>This is the eligible own funds</w:t>
              </w:r>
              <w:r>
                <w:rPr>
                  <w:rFonts w:ascii="Times New Roman" w:hAnsi="Times New Roman" w:cs="Times New Roman"/>
                  <w:sz w:val="20"/>
                  <w:szCs w:val="20"/>
                </w:rPr>
                <w:t>, including the own funds from the other financial sectors and from the undertakings included via D&amp;A,</w:t>
              </w:r>
              <w:r w:rsidRPr="00923EEB">
                <w:rPr>
                  <w:rFonts w:ascii="Times New Roman" w:hAnsi="Times New Roman" w:cs="Times New Roman"/>
                  <w:sz w:val="20"/>
                  <w:szCs w:val="20"/>
                </w:rPr>
                <w:t xml:space="preserve"> to meet</w:t>
              </w:r>
              <w:r>
                <w:rPr>
                  <w:rFonts w:ascii="Times New Roman" w:hAnsi="Times New Roman" w:cs="Times New Roman"/>
                  <w:sz w:val="20"/>
                  <w:szCs w:val="20"/>
                </w:rPr>
                <w:t xml:space="preserve"> the total group SCR </w:t>
              </w:r>
              <w:r w:rsidRPr="00923EEB">
                <w:rPr>
                  <w:rFonts w:ascii="Times New Roman" w:hAnsi="Times New Roman" w:cs="Times New Roman"/>
                  <w:sz w:val="20"/>
                  <w:szCs w:val="20"/>
                </w:rPr>
                <w:t>that meet the c</w:t>
              </w:r>
              <w:r>
                <w:rPr>
                  <w:rFonts w:ascii="Times New Roman" w:hAnsi="Times New Roman" w:cs="Times New Roman"/>
                  <w:sz w:val="20"/>
                  <w:szCs w:val="20"/>
                </w:rPr>
                <w:t>riteria to be included in Tier 1 unrestricted</w:t>
              </w:r>
            </w:ins>
          </w:p>
        </w:tc>
      </w:tr>
      <w:tr w:rsidR="00B366D0" w:rsidRPr="00923EEB" w14:paraId="754E085E" w14:textId="77777777" w:rsidTr="005A1F89">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74" w:author="Author">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488"/>
          <w:ins w:id="775" w:author="Author"/>
          <w:trPrChange w:id="776" w:author="Author">
            <w:trPr>
              <w:gridBefore w:val="2"/>
              <w:gridAfter w:val="0"/>
              <w:trHeight w:val="735"/>
            </w:trPr>
          </w:trPrChange>
        </w:trPr>
        <w:tc>
          <w:tcPr>
            <w:tcW w:w="1843" w:type="dxa"/>
            <w:gridSpan w:val="2"/>
            <w:shd w:val="clear" w:color="auto" w:fill="auto"/>
            <w:tcPrChange w:id="777" w:author="Author">
              <w:tcPr>
                <w:tcW w:w="1843" w:type="dxa"/>
                <w:gridSpan w:val="3"/>
                <w:shd w:val="clear" w:color="auto" w:fill="auto"/>
              </w:tcPr>
            </w:tcPrChange>
          </w:tcPr>
          <w:p w14:paraId="308BF39F" w14:textId="1E434D14" w:rsidR="00B366D0" w:rsidRPr="00923EEB" w:rsidRDefault="00B366D0" w:rsidP="000040C3">
            <w:pPr>
              <w:spacing w:after="0"/>
              <w:rPr>
                <w:ins w:id="778" w:author="Author"/>
                <w:rFonts w:ascii="Times New Roman" w:hAnsi="Times New Roman" w:cs="Times New Roman"/>
                <w:sz w:val="20"/>
                <w:szCs w:val="20"/>
              </w:rPr>
            </w:pPr>
            <w:ins w:id="779" w:author="Author">
              <w:r>
                <w:rPr>
                  <w:rFonts w:ascii="Times New Roman" w:hAnsi="Times New Roman" w:cs="Times New Roman"/>
                  <w:sz w:val="20"/>
                  <w:szCs w:val="20"/>
                </w:rPr>
                <w:t>R0</w:t>
              </w:r>
              <w:r w:rsidR="00A20ECE">
                <w:rPr>
                  <w:rFonts w:ascii="Times New Roman" w:hAnsi="Times New Roman" w:cs="Times New Roman"/>
                  <w:sz w:val="20"/>
                  <w:szCs w:val="20"/>
                </w:rPr>
                <w:t>660</w:t>
              </w:r>
              <w:del w:id="780" w:author="Author">
                <w:r w:rsidDel="00A20ECE">
                  <w:rPr>
                    <w:rFonts w:ascii="Times New Roman" w:hAnsi="Times New Roman" w:cs="Times New Roman"/>
                    <w:sz w:val="20"/>
                    <w:szCs w:val="20"/>
                  </w:rPr>
                  <w:delText>XXX</w:delText>
                </w:r>
              </w:del>
              <w:r>
                <w:rPr>
                  <w:rFonts w:ascii="Times New Roman" w:hAnsi="Times New Roman" w:cs="Times New Roman"/>
                  <w:sz w:val="20"/>
                  <w:szCs w:val="20"/>
                </w:rPr>
                <w:t>/C0030</w:t>
              </w:r>
            </w:ins>
          </w:p>
        </w:tc>
        <w:tc>
          <w:tcPr>
            <w:tcW w:w="2835" w:type="dxa"/>
            <w:shd w:val="clear" w:color="auto" w:fill="auto"/>
            <w:tcPrChange w:id="781" w:author="Author">
              <w:tcPr>
                <w:tcW w:w="2835" w:type="dxa"/>
                <w:gridSpan w:val="3"/>
                <w:shd w:val="clear" w:color="auto" w:fill="auto"/>
              </w:tcPr>
            </w:tcPrChange>
          </w:tcPr>
          <w:p w14:paraId="040DDE47" w14:textId="7BFAA4ED" w:rsidR="00B366D0" w:rsidRPr="00923EEB" w:rsidRDefault="00B366D0">
            <w:pPr>
              <w:spacing w:after="0"/>
              <w:rPr>
                <w:ins w:id="782" w:author="Author"/>
                <w:rFonts w:ascii="Times New Roman" w:hAnsi="Times New Roman" w:cs="Times New Roman"/>
                <w:sz w:val="20"/>
                <w:szCs w:val="20"/>
              </w:rPr>
            </w:pPr>
            <w:ins w:id="783" w:author="Author">
              <w:r w:rsidRPr="00E15448">
                <w:rPr>
                  <w:rFonts w:ascii="Times New Roman" w:hAnsi="Times New Roman" w:cs="Times New Roman"/>
                  <w:sz w:val="20"/>
                  <w:szCs w:val="20"/>
                </w:rPr>
                <w:t>Total eligible own funds to meet the group SCR (including own funds from other financial sector and from undertakings included via D&amp;A</w:t>
              </w:r>
              <w:del w:id="784" w:author="Author">
                <w:r w:rsidRPr="00E15448" w:rsidDel="00E0322B">
                  <w:rPr>
                    <w:rFonts w:ascii="Times New Roman" w:hAnsi="Times New Roman" w:cs="Times New Roman"/>
                    <w:sz w:val="20"/>
                    <w:szCs w:val="20"/>
                  </w:rPr>
                  <w:delText xml:space="preserve"> </w:delText>
                </w:r>
              </w:del>
              <w:r w:rsidRPr="00E15448">
                <w:rPr>
                  <w:rFonts w:ascii="Times New Roman" w:hAnsi="Times New Roman" w:cs="Times New Roman"/>
                  <w:sz w:val="20"/>
                  <w:szCs w:val="20"/>
                </w:rPr>
                <w:t>)</w:t>
              </w:r>
              <w:r>
                <w:rPr>
                  <w:rFonts w:ascii="Times New Roman" w:hAnsi="Times New Roman" w:cs="Times New Roman"/>
                  <w:sz w:val="20"/>
                  <w:szCs w:val="20"/>
                </w:rPr>
                <w:t xml:space="preserve"> – tier 1 restricted</w:t>
              </w:r>
            </w:ins>
          </w:p>
        </w:tc>
        <w:tc>
          <w:tcPr>
            <w:tcW w:w="4536" w:type="dxa"/>
            <w:gridSpan w:val="2"/>
            <w:shd w:val="clear" w:color="auto" w:fill="auto"/>
            <w:tcPrChange w:id="785" w:author="Author">
              <w:tcPr>
                <w:tcW w:w="4536" w:type="dxa"/>
                <w:gridSpan w:val="4"/>
                <w:shd w:val="clear" w:color="auto" w:fill="auto"/>
              </w:tcPr>
            </w:tcPrChange>
          </w:tcPr>
          <w:p w14:paraId="2314F029" w14:textId="49176E58" w:rsidR="00B366D0" w:rsidRPr="00923EEB" w:rsidRDefault="00B366D0" w:rsidP="00317CB1">
            <w:pPr>
              <w:spacing w:after="0"/>
              <w:rPr>
                <w:ins w:id="786" w:author="Author"/>
                <w:rFonts w:ascii="Times New Roman" w:hAnsi="Times New Roman" w:cs="Times New Roman"/>
                <w:sz w:val="20"/>
                <w:szCs w:val="20"/>
              </w:rPr>
            </w:pPr>
            <w:ins w:id="787" w:author="Author">
              <w:r w:rsidRPr="00923EEB">
                <w:rPr>
                  <w:rFonts w:ascii="Times New Roman" w:hAnsi="Times New Roman" w:cs="Times New Roman"/>
                  <w:sz w:val="20"/>
                  <w:szCs w:val="20"/>
                </w:rPr>
                <w:t>This is the eligible own funds</w:t>
              </w:r>
              <w:r>
                <w:rPr>
                  <w:rFonts w:ascii="Times New Roman" w:hAnsi="Times New Roman" w:cs="Times New Roman"/>
                  <w:sz w:val="20"/>
                  <w:szCs w:val="20"/>
                </w:rPr>
                <w:t>, including the own funds from the other financial sectors and from the undertakings included via D&amp;A</w:t>
              </w:r>
              <w:r w:rsidRPr="00923EEB">
                <w:rPr>
                  <w:rFonts w:ascii="Times New Roman" w:hAnsi="Times New Roman" w:cs="Times New Roman"/>
                  <w:sz w:val="20"/>
                  <w:szCs w:val="20"/>
                </w:rPr>
                <w:t xml:space="preserve"> to meet</w:t>
              </w:r>
              <w:r>
                <w:rPr>
                  <w:rFonts w:ascii="Times New Roman" w:hAnsi="Times New Roman" w:cs="Times New Roman"/>
                  <w:sz w:val="20"/>
                  <w:szCs w:val="20"/>
                </w:rPr>
                <w:t xml:space="preserve"> the total group SCR </w:t>
              </w:r>
              <w:r w:rsidRPr="00923EEB">
                <w:rPr>
                  <w:rFonts w:ascii="Times New Roman" w:hAnsi="Times New Roman" w:cs="Times New Roman"/>
                  <w:sz w:val="20"/>
                  <w:szCs w:val="20"/>
                </w:rPr>
                <w:t>that meet the c</w:t>
              </w:r>
              <w:r>
                <w:rPr>
                  <w:rFonts w:ascii="Times New Roman" w:hAnsi="Times New Roman" w:cs="Times New Roman"/>
                  <w:sz w:val="20"/>
                  <w:szCs w:val="20"/>
                </w:rPr>
                <w:t>riteria to be included in Tier 1 restricted</w:t>
              </w:r>
            </w:ins>
          </w:p>
        </w:tc>
      </w:tr>
      <w:tr w:rsidR="00B366D0" w:rsidRPr="00923EEB" w14:paraId="2BE001C1" w14:textId="77777777" w:rsidTr="005A1F89">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88" w:author="Author">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346"/>
          <w:ins w:id="789" w:author="Author"/>
          <w:trPrChange w:id="790" w:author="Author">
            <w:trPr>
              <w:gridBefore w:val="2"/>
              <w:gridAfter w:val="0"/>
              <w:trHeight w:val="735"/>
            </w:trPr>
          </w:trPrChange>
        </w:trPr>
        <w:tc>
          <w:tcPr>
            <w:tcW w:w="1843" w:type="dxa"/>
            <w:gridSpan w:val="2"/>
            <w:shd w:val="clear" w:color="auto" w:fill="auto"/>
            <w:tcPrChange w:id="791" w:author="Author">
              <w:tcPr>
                <w:tcW w:w="1843" w:type="dxa"/>
                <w:gridSpan w:val="3"/>
                <w:shd w:val="clear" w:color="auto" w:fill="auto"/>
              </w:tcPr>
            </w:tcPrChange>
          </w:tcPr>
          <w:p w14:paraId="7D7F00B5" w14:textId="16F0CB84" w:rsidR="00B366D0" w:rsidRPr="00923EEB" w:rsidRDefault="00B366D0" w:rsidP="000040C3">
            <w:pPr>
              <w:spacing w:after="0"/>
              <w:rPr>
                <w:ins w:id="792" w:author="Author"/>
                <w:rFonts w:ascii="Times New Roman" w:hAnsi="Times New Roman" w:cs="Times New Roman"/>
                <w:sz w:val="20"/>
                <w:szCs w:val="20"/>
              </w:rPr>
            </w:pPr>
            <w:ins w:id="793" w:author="Author">
              <w:r>
                <w:rPr>
                  <w:rFonts w:ascii="Times New Roman" w:hAnsi="Times New Roman" w:cs="Times New Roman"/>
                  <w:sz w:val="20"/>
                  <w:szCs w:val="20"/>
                </w:rPr>
                <w:t>R0</w:t>
              </w:r>
              <w:r w:rsidR="00A20ECE">
                <w:rPr>
                  <w:rFonts w:ascii="Times New Roman" w:hAnsi="Times New Roman" w:cs="Times New Roman"/>
                  <w:sz w:val="20"/>
                  <w:szCs w:val="20"/>
                </w:rPr>
                <w:t>660</w:t>
              </w:r>
              <w:del w:id="794" w:author="Author">
                <w:r w:rsidDel="00A20ECE">
                  <w:rPr>
                    <w:rFonts w:ascii="Times New Roman" w:hAnsi="Times New Roman" w:cs="Times New Roman"/>
                    <w:sz w:val="20"/>
                    <w:szCs w:val="20"/>
                  </w:rPr>
                  <w:delText>XXX</w:delText>
                </w:r>
              </w:del>
              <w:r>
                <w:rPr>
                  <w:rFonts w:ascii="Times New Roman" w:hAnsi="Times New Roman" w:cs="Times New Roman"/>
                  <w:sz w:val="20"/>
                  <w:szCs w:val="20"/>
                </w:rPr>
                <w:t>/C0040</w:t>
              </w:r>
            </w:ins>
          </w:p>
        </w:tc>
        <w:tc>
          <w:tcPr>
            <w:tcW w:w="2835" w:type="dxa"/>
            <w:shd w:val="clear" w:color="auto" w:fill="auto"/>
            <w:tcPrChange w:id="795" w:author="Author">
              <w:tcPr>
                <w:tcW w:w="2835" w:type="dxa"/>
                <w:gridSpan w:val="3"/>
                <w:shd w:val="clear" w:color="auto" w:fill="auto"/>
              </w:tcPr>
            </w:tcPrChange>
          </w:tcPr>
          <w:p w14:paraId="0C4B1E3D" w14:textId="59961C32" w:rsidR="00B366D0" w:rsidRPr="00923EEB" w:rsidRDefault="00B366D0">
            <w:pPr>
              <w:spacing w:after="0"/>
              <w:rPr>
                <w:ins w:id="796" w:author="Author"/>
                <w:rFonts w:ascii="Times New Roman" w:hAnsi="Times New Roman" w:cs="Times New Roman"/>
                <w:sz w:val="20"/>
                <w:szCs w:val="20"/>
              </w:rPr>
            </w:pPr>
            <w:ins w:id="797" w:author="Author">
              <w:r w:rsidRPr="00E15448">
                <w:rPr>
                  <w:rFonts w:ascii="Times New Roman" w:hAnsi="Times New Roman" w:cs="Times New Roman"/>
                  <w:sz w:val="20"/>
                  <w:szCs w:val="20"/>
                </w:rPr>
                <w:t>Total eligible own funds to meet the group SCR (including own funds from other financial sector and from undertakings included via D&amp;A</w:t>
              </w:r>
              <w:del w:id="798" w:author="Author">
                <w:r w:rsidRPr="00E15448" w:rsidDel="00E0322B">
                  <w:rPr>
                    <w:rFonts w:ascii="Times New Roman" w:hAnsi="Times New Roman" w:cs="Times New Roman"/>
                    <w:sz w:val="20"/>
                    <w:szCs w:val="20"/>
                  </w:rPr>
                  <w:delText xml:space="preserve"> </w:delText>
                </w:r>
              </w:del>
              <w:r w:rsidRPr="00E15448">
                <w:rPr>
                  <w:rFonts w:ascii="Times New Roman" w:hAnsi="Times New Roman" w:cs="Times New Roman"/>
                  <w:sz w:val="20"/>
                  <w:szCs w:val="20"/>
                </w:rPr>
                <w:t>)</w:t>
              </w:r>
              <w:r>
                <w:rPr>
                  <w:rFonts w:ascii="Times New Roman" w:hAnsi="Times New Roman" w:cs="Times New Roman"/>
                  <w:sz w:val="20"/>
                  <w:szCs w:val="20"/>
                </w:rPr>
                <w:t xml:space="preserve"> – tier 2 </w:t>
              </w:r>
            </w:ins>
          </w:p>
        </w:tc>
        <w:tc>
          <w:tcPr>
            <w:tcW w:w="4536" w:type="dxa"/>
            <w:gridSpan w:val="2"/>
            <w:shd w:val="clear" w:color="auto" w:fill="auto"/>
            <w:tcPrChange w:id="799" w:author="Author">
              <w:tcPr>
                <w:tcW w:w="4536" w:type="dxa"/>
                <w:gridSpan w:val="4"/>
                <w:shd w:val="clear" w:color="auto" w:fill="auto"/>
              </w:tcPr>
            </w:tcPrChange>
          </w:tcPr>
          <w:p w14:paraId="38D3AEA7" w14:textId="10957EC2" w:rsidR="00B366D0" w:rsidRPr="00923EEB" w:rsidRDefault="00B366D0" w:rsidP="00317CB1">
            <w:pPr>
              <w:spacing w:after="0"/>
              <w:rPr>
                <w:ins w:id="800" w:author="Author"/>
                <w:rFonts w:ascii="Times New Roman" w:hAnsi="Times New Roman" w:cs="Times New Roman"/>
                <w:sz w:val="20"/>
                <w:szCs w:val="20"/>
              </w:rPr>
            </w:pPr>
            <w:ins w:id="801" w:author="Author">
              <w:r w:rsidRPr="00923EEB">
                <w:rPr>
                  <w:rFonts w:ascii="Times New Roman" w:hAnsi="Times New Roman" w:cs="Times New Roman"/>
                  <w:sz w:val="20"/>
                  <w:szCs w:val="20"/>
                </w:rPr>
                <w:t>This is the eligible own funds</w:t>
              </w:r>
              <w:r>
                <w:rPr>
                  <w:rFonts w:ascii="Times New Roman" w:hAnsi="Times New Roman" w:cs="Times New Roman"/>
                  <w:sz w:val="20"/>
                  <w:szCs w:val="20"/>
                </w:rPr>
                <w:t>, including the own funds from the other financial sectors and from the undertakings included via D&amp;A</w:t>
              </w:r>
              <w:r w:rsidRPr="00923EEB">
                <w:rPr>
                  <w:rFonts w:ascii="Times New Roman" w:hAnsi="Times New Roman" w:cs="Times New Roman"/>
                  <w:sz w:val="20"/>
                  <w:szCs w:val="20"/>
                </w:rPr>
                <w:t xml:space="preserve"> to meet</w:t>
              </w:r>
              <w:r>
                <w:rPr>
                  <w:rFonts w:ascii="Times New Roman" w:hAnsi="Times New Roman" w:cs="Times New Roman"/>
                  <w:sz w:val="20"/>
                  <w:szCs w:val="20"/>
                </w:rPr>
                <w:t xml:space="preserve"> the total group SCR </w:t>
              </w:r>
              <w:r w:rsidRPr="00923EEB">
                <w:rPr>
                  <w:rFonts w:ascii="Times New Roman" w:hAnsi="Times New Roman" w:cs="Times New Roman"/>
                  <w:sz w:val="20"/>
                  <w:szCs w:val="20"/>
                </w:rPr>
                <w:t>that meet the c</w:t>
              </w:r>
              <w:r>
                <w:rPr>
                  <w:rFonts w:ascii="Times New Roman" w:hAnsi="Times New Roman" w:cs="Times New Roman"/>
                  <w:sz w:val="20"/>
                  <w:szCs w:val="20"/>
                </w:rPr>
                <w:t>riteria to be included in Tier 2</w:t>
              </w:r>
            </w:ins>
          </w:p>
        </w:tc>
      </w:tr>
      <w:tr w:rsidR="00B366D0" w:rsidRPr="00923EEB" w14:paraId="76F7613A" w14:textId="77777777" w:rsidTr="00BE4A9C">
        <w:trPr>
          <w:trHeight w:val="735"/>
          <w:ins w:id="802" w:author="Author"/>
        </w:trPr>
        <w:tc>
          <w:tcPr>
            <w:tcW w:w="1843" w:type="dxa"/>
            <w:gridSpan w:val="2"/>
            <w:shd w:val="clear" w:color="auto" w:fill="auto"/>
          </w:tcPr>
          <w:p w14:paraId="0C3A74DF" w14:textId="2EBC32DD" w:rsidR="00B366D0" w:rsidRPr="00923EEB" w:rsidRDefault="00B366D0" w:rsidP="00317CB1">
            <w:pPr>
              <w:spacing w:after="0"/>
              <w:rPr>
                <w:ins w:id="803" w:author="Author"/>
                <w:rFonts w:ascii="Times New Roman" w:hAnsi="Times New Roman" w:cs="Times New Roman"/>
                <w:sz w:val="20"/>
                <w:szCs w:val="20"/>
              </w:rPr>
            </w:pPr>
            <w:ins w:id="804" w:author="Author">
              <w:r>
                <w:rPr>
                  <w:rFonts w:ascii="Times New Roman" w:hAnsi="Times New Roman" w:cs="Times New Roman"/>
                  <w:sz w:val="20"/>
                  <w:szCs w:val="20"/>
                </w:rPr>
                <w:t>R0</w:t>
              </w:r>
              <w:r w:rsidR="00A20ECE">
                <w:rPr>
                  <w:rFonts w:ascii="Times New Roman" w:hAnsi="Times New Roman" w:cs="Times New Roman"/>
                  <w:sz w:val="20"/>
                  <w:szCs w:val="20"/>
                </w:rPr>
                <w:t>660</w:t>
              </w:r>
              <w:del w:id="805" w:author="Author">
                <w:r w:rsidDel="00A20ECE">
                  <w:rPr>
                    <w:rFonts w:ascii="Times New Roman" w:hAnsi="Times New Roman" w:cs="Times New Roman"/>
                    <w:sz w:val="20"/>
                    <w:szCs w:val="20"/>
                  </w:rPr>
                  <w:delText>XXX</w:delText>
                </w:r>
              </w:del>
              <w:r>
                <w:rPr>
                  <w:rFonts w:ascii="Times New Roman" w:hAnsi="Times New Roman" w:cs="Times New Roman"/>
                  <w:sz w:val="20"/>
                  <w:szCs w:val="20"/>
                </w:rPr>
                <w:t>/C00</w:t>
              </w:r>
              <w:r w:rsidR="00317CB1">
                <w:rPr>
                  <w:rFonts w:ascii="Times New Roman" w:hAnsi="Times New Roman" w:cs="Times New Roman"/>
                  <w:sz w:val="20"/>
                  <w:szCs w:val="20"/>
                </w:rPr>
                <w:t>5</w:t>
              </w:r>
              <w:r>
                <w:rPr>
                  <w:rFonts w:ascii="Times New Roman" w:hAnsi="Times New Roman" w:cs="Times New Roman"/>
                  <w:sz w:val="20"/>
                  <w:szCs w:val="20"/>
                </w:rPr>
                <w:t>0</w:t>
              </w:r>
            </w:ins>
          </w:p>
        </w:tc>
        <w:tc>
          <w:tcPr>
            <w:tcW w:w="2835" w:type="dxa"/>
            <w:shd w:val="clear" w:color="auto" w:fill="auto"/>
          </w:tcPr>
          <w:p w14:paraId="39A254D8" w14:textId="6EC48CFE" w:rsidR="00B366D0" w:rsidRPr="00923EEB" w:rsidRDefault="00B366D0">
            <w:pPr>
              <w:spacing w:after="0"/>
              <w:rPr>
                <w:ins w:id="806" w:author="Author"/>
                <w:rFonts w:ascii="Times New Roman" w:hAnsi="Times New Roman" w:cs="Times New Roman"/>
                <w:sz w:val="20"/>
                <w:szCs w:val="20"/>
              </w:rPr>
            </w:pPr>
            <w:ins w:id="807" w:author="Author">
              <w:r w:rsidRPr="00E15448">
                <w:rPr>
                  <w:rFonts w:ascii="Times New Roman" w:hAnsi="Times New Roman" w:cs="Times New Roman"/>
                  <w:sz w:val="20"/>
                  <w:szCs w:val="20"/>
                </w:rPr>
                <w:t>Total eligible own funds to meet the group SCR (including own funds from other financial sector and from undertakings included via D&amp;A</w:t>
              </w:r>
              <w:del w:id="808" w:author="Author">
                <w:r w:rsidRPr="00E15448" w:rsidDel="00E0322B">
                  <w:rPr>
                    <w:rFonts w:ascii="Times New Roman" w:hAnsi="Times New Roman" w:cs="Times New Roman"/>
                    <w:sz w:val="20"/>
                    <w:szCs w:val="20"/>
                  </w:rPr>
                  <w:delText xml:space="preserve"> </w:delText>
                </w:r>
              </w:del>
              <w:r w:rsidRPr="00E15448">
                <w:rPr>
                  <w:rFonts w:ascii="Times New Roman" w:hAnsi="Times New Roman" w:cs="Times New Roman"/>
                  <w:sz w:val="20"/>
                  <w:szCs w:val="20"/>
                </w:rPr>
                <w:t>)</w:t>
              </w:r>
              <w:r>
                <w:rPr>
                  <w:rFonts w:ascii="Times New Roman" w:hAnsi="Times New Roman" w:cs="Times New Roman"/>
                  <w:sz w:val="20"/>
                  <w:szCs w:val="20"/>
                </w:rPr>
                <w:t xml:space="preserve"> – tier </w:t>
              </w:r>
              <w:r w:rsidR="001A186B">
                <w:rPr>
                  <w:rFonts w:ascii="Times New Roman" w:hAnsi="Times New Roman" w:cs="Times New Roman"/>
                  <w:sz w:val="20"/>
                  <w:szCs w:val="20"/>
                </w:rPr>
                <w:t>3</w:t>
              </w:r>
              <w:r>
                <w:rPr>
                  <w:rFonts w:ascii="Times New Roman" w:hAnsi="Times New Roman" w:cs="Times New Roman"/>
                  <w:sz w:val="20"/>
                  <w:szCs w:val="20"/>
                </w:rPr>
                <w:t xml:space="preserve"> </w:t>
              </w:r>
            </w:ins>
          </w:p>
        </w:tc>
        <w:tc>
          <w:tcPr>
            <w:tcW w:w="4536" w:type="dxa"/>
            <w:gridSpan w:val="2"/>
            <w:shd w:val="clear" w:color="auto" w:fill="auto"/>
          </w:tcPr>
          <w:p w14:paraId="239DC766" w14:textId="3F4F7AFF" w:rsidR="00B366D0" w:rsidRPr="00923EEB" w:rsidRDefault="00B366D0" w:rsidP="00317CB1">
            <w:pPr>
              <w:spacing w:after="0"/>
              <w:rPr>
                <w:ins w:id="809" w:author="Author"/>
                <w:rFonts w:ascii="Times New Roman" w:hAnsi="Times New Roman" w:cs="Times New Roman"/>
                <w:sz w:val="20"/>
                <w:szCs w:val="20"/>
              </w:rPr>
            </w:pPr>
            <w:ins w:id="810" w:author="Author">
              <w:r w:rsidRPr="00923EEB">
                <w:rPr>
                  <w:rFonts w:ascii="Times New Roman" w:hAnsi="Times New Roman" w:cs="Times New Roman"/>
                  <w:sz w:val="20"/>
                  <w:szCs w:val="20"/>
                </w:rPr>
                <w:t>This is the eligible available own funds</w:t>
              </w:r>
              <w:r>
                <w:rPr>
                  <w:rFonts w:ascii="Times New Roman" w:hAnsi="Times New Roman" w:cs="Times New Roman"/>
                  <w:sz w:val="20"/>
                  <w:szCs w:val="20"/>
                </w:rPr>
                <w:t>, including the own funds from the other financial sectors and from the undertakings included via D&amp;A</w:t>
              </w:r>
              <w:r w:rsidRPr="00923EEB">
                <w:rPr>
                  <w:rFonts w:ascii="Times New Roman" w:hAnsi="Times New Roman" w:cs="Times New Roman"/>
                  <w:sz w:val="20"/>
                  <w:szCs w:val="20"/>
                </w:rPr>
                <w:t xml:space="preserve"> to meet</w:t>
              </w:r>
              <w:r>
                <w:rPr>
                  <w:rFonts w:ascii="Times New Roman" w:hAnsi="Times New Roman" w:cs="Times New Roman"/>
                  <w:sz w:val="20"/>
                  <w:szCs w:val="20"/>
                </w:rPr>
                <w:t xml:space="preserve"> the total group SCR </w:t>
              </w:r>
              <w:r w:rsidRPr="00923EEB">
                <w:rPr>
                  <w:rFonts w:ascii="Times New Roman" w:hAnsi="Times New Roman" w:cs="Times New Roman"/>
                  <w:sz w:val="20"/>
                  <w:szCs w:val="20"/>
                </w:rPr>
                <w:t>that meet the c</w:t>
              </w:r>
              <w:r>
                <w:rPr>
                  <w:rFonts w:ascii="Times New Roman" w:hAnsi="Times New Roman" w:cs="Times New Roman"/>
                  <w:sz w:val="20"/>
                  <w:szCs w:val="20"/>
                </w:rPr>
                <w:t>riteria to be included in Tier 3</w:t>
              </w:r>
            </w:ins>
          </w:p>
        </w:tc>
      </w:tr>
      <w:tr w:rsidR="00B366D0" w:rsidRPr="00923EEB" w14:paraId="3911AACE" w14:textId="77777777" w:rsidTr="00BE4A9C">
        <w:trPr>
          <w:trHeight w:val="735"/>
        </w:trPr>
        <w:tc>
          <w:tcPr>
            <w:tcW w:w="1843" w:type="dxa"/>
            <w:gridSpan w:val="2"/>
            <w:shd w:val="clear" w:color="auto" w:fill="auto"/>
          </w:tcPr>
          <w:p w14:paraId="4B99D5EC" w14:textId="04F80CB3"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R06</w:t>
            </w:r>
            <w:ins w:id="811" w:author="Author">
              <w:r w:rsidR="00A20ECE">
                <w:rPr>
                  <w:rFonts w:ascii="Times New Roman" w:hAnsi="Times New Roman" w:cs="Times New Roman"/>
                  <w:sz w:val="20"/>
                  <w:szCs w:val="20"/>
                </w:rPr>
                <w:t>7</w:t>
              </w:r>
            </w:ins>
            <w:del w:id="812" w:author="Author">
              <w:r w:rsidRPr="00923EEB" w:rsidDel="00A20ECE">
                <w:rPr>
                  <w:rFonts w:ascii="Times New Roman" w:hAnsi="Times New Roman" w:cs="Times New Roman"/>
                  <w:sz w:val="20"/>
                  <w:szCs w:val="20"/>
                </w:rPr>
                <w:delText>6</w:delText>
              </w:r>
            </w:del>
            <w:r w:rsidRPr="00923EEB">
              <w:rPr>
                <w:rFonts w:ascii="Times New Roman" w:hAnsi="Times New Roman" w:cs="Times New Roman"/>
                <w:sz w:val="20"/>
                <w:szCs w:val="20"/>
              </w:rPr>
              <w:t>0/C0010</w:t>
            </w:r>
          </w:p>
          <w:p w14:paraId="67B0914E"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(A53B)</w:t>
            </w:r>
          </w:p>
        </w:tc>
        <w:tc>
          <w:tcPr>
            <w:tcW w:w="2835" w:type="dxa"/>
            <w:shd w:val="clear" w:color="auto" w:fill="auto"/>
          </w:tcPr>
          <w:p w14:paraId="7BC33D9E"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SCR for entities included with D&amp;A method</w:t>
            </w:r>
          </w:p>
        </w:tc>
        <w:tc>
          <w:tcPr>
            <w:tcW w:w="4536" w:type="dxa"/>
            <w:gridSpan w:val="2"/>
            <w:shd w:val="clear" w:color="auto" w:fill="auto"/>
          </w:tcPr>
          <w:p w14:paraId="0C1FBFE7" w14:textId="0D3DFE9B" w:rsidR="00B366D0" w:rsidRPr="00923EEB" w:rsidRDefault="00B366D0">
            <w:pPr>
              <w:spacing w:after="0"/>
              <w:rPr>
                <w:rFonts w:ascii="Times New Roman" w:hAnsi="Times New Roman" w:cs="Times New Roman"/>
                <w:sz w:val="20"/>
                <w:szCs w:val="20"/>
              </w:rPr>
            </w:pPr>
            <w:r w:rsidRPr="00923EEB">
              <w:rPr>
                <w:rFonts w:ascii="Times New Roman" w:hAnsi="Times New Roman" w:cs="Times New Roman"/>
                <w:sz w:val="20"/>
                <w:szCs w:val="20"/>
              </w:rPr>
              <w:t>This is the total of solvency capital requirements for undertakings included with Deduction and Aggregation method. This cell should include sum of the proportional share of the SCR for undertakings included in the group solvency calculation through D&amp;A. It’s only relevant in case of D&amp;A and combination of methods.</w:t>
            </w:r>
          </w:p>
        </w:tc>
      </w:tr>
      <w:tr w:rsidR="00B366D0" w:rsidRPr="00191029" w14:paraId="4CB7A0DE" w14:textId="77777777" w:rsidTr="00BE4A9C">
        <w:trPr>
          <w:trHeight w:val="735"/>
          <w:ins w:id="813" w:author="Author"/>
        </w:trPr>
        <w:tc>
          <w:tcPr>
            <w:tcW w:w="1843" w:type="dxa"/>
            <w:gridSpan w:val="2"/>
            <w:shd w:val="clear" w:color="auto" w:fill="auto"/>
          </w:tcPr>
          <w:p w14:paraId="482119B3" w14:textId="294FAA06" w:rsidR="00B366D0" w:rsidRPr="00923EEB" w:rsidRDefault="00B366D0" w:rsidP="000040C3">
            <w:pPr>
              <w:spacing w:after="0"/>
              <w:rPr>
                <w:ins w:id="814" w:author="Author"/>
                <w:rFonts w:ascii="Times New Roman" w:hAnsi="Times New Roman" w:cs="Times New Roman"/>
                <w:sz w:val="20"/>
                <w:szCs w:val="20"/>
              </w:rPr>
            </w:pPr>
            <w:ins w:id="815" w:author="Author">
              <w:r>
                <w:rPr>
                  <w:rFonts w:ascii="Times New Roman" w:hAnsi="Times New Roman" w:cs="Times New Roman"/>
                  <w:sz w:val="20"/>
                  <w:szCs w:val="20"/>
                </w:rPr>
                <w:t>R0</w:t>
              </w:r>
              <w:r w:rsidR="00A20ECE">
                <w:rPr>
                  <w:rFonts w:ascii="Times New Roman" w:hAnsi="Times New Roman" w:cs="Times New Roman"/>
                  <w:sz w:val="20"/>
                  <w:szCs w:val="20"/>
                </w:rPr>
                <w:t>680</w:t>
              </w:r>
              <w:del w:id="816" w:author="Author">
                <w:r w:rsidDel="00A20ECE">
                  <w:rPr>
                    <w:rFonts w:ascii="Times New Roman" w:hAnsi="Times New Roman" w:cs="Times New Roman"/>
                    <w:sz w:val="20"/>
                    <w:szCs w:val="20"/>
                  </w:rPr>
                  <w:delText>XXX</w:delText>
                </w:r>
              </w:del>
              <w:r>
                <w:rPr>
                  <w:rFonts w:ascii="Times New Roman" w:hAnsi="Times New Roman" w:cs="Times New Roman"/>
                  <w:sz w:val="20"/>
                  <w:szCs w:val="20"/>
                </w:rPr>
                <w:t>/C0010</w:t>
              </w:r>
            </w:ins>
          </w:p>
        </w:tc>
        <w:tc>
          <w:tcPr>
            <w:tcW w:w="2835" w:type="dxa"/>
            <w:shd w:val="clear" w:color="auto" w:fill="auto"/>
          </w:tcPr>
          <w:p w14:paraId="38E3C2C4" w14:textId="7F8FFF5D" w:rsidR="00B366D0" w:rsidRPr="00923EEB" w:rsidRDefault="00B366D0" w:rsidP="000040C3">
            <w:pPr>
              <w:spacing w:after="0"/>
              <w:rPr>
                <w:ins w:id="817" w:author="Author"/>
                <w:rFonts w:ascii="Times New Roman" w:hAnsi="Times New Roman" w:cs="Times New Roman"/>
                <w:sz w:val="20"/>
                <w:szCs w:val="20"/>
              </w:rPr>
            </w:pPr>
            <w:ins w:id="818" w:author="Author">
              <w:r>
                <w:rPr>
                  <w:rFonts w:ascii="Times New Roman" w:hAnsi="Times New Roman" w:cs="Times New Roman"/>
                  <w:sz w:val="20"/>
                  <w:szCs w:val="20"/>
                </w:rPr>
                <w:t>Group SCR</w:t>
              </w:r>
            </w:ins>
          </w:p>
        </w:tc>
        <w:tc>
          <w:tcPr>
            <w:tcW w:w="4536" w:type="dxa"/>
            <w:gridSpan w:val="2"/>
            <w:shd w:val="clear" w:color="auto" w:fill="auto"/>
          </w:tcPr>
          <w:p w14:paraId="4E9B422D" w14:textId="24E6A222" w:rsidR="00317CB1" w:rsidRPr="00923EEB" w:rsidDel="00E0322B" w:rsidRDefault="00B366D0">
            <w:pPr>
              <w:spacing w:after="0" w:line="240" w:lineRule="auto"/>
              <w:rPr>
                <w:ins w:id="819" w:author="Author"/>
                <w:del w:id="820" w:author="Author"/>
                <w:rFonts w:ascii="Times New Roman" w:hAnsi="Times New Roman" w:cs="Times New Roman"/>
                <w:sz w:val="20"/>
                <w:szCs w:val="20"/>
              </w:rPr>
            </w:pPr>
            <w:ins w:id="821" w:author="Author">
              <w:r>
                <w:rPr>
                  <w:rFonts w:ascii="Times New Roman" w:hAnsi="Times New Roman" w:cs="Times New Roman"/>
                  <w:sz w:val="20"/>
                  <w:szCs w:val="20"/>
                </w:rPr>
                <w:t>The group SCR is the sum of the consolidated group SCR</w:t>
              </w:r>
              <w:r w:rsidR="00317CB1">
                <w:rPr>
                  <w:rFonts w:ascii="Times New Roman" w:hAnsi="Times New Roman" w:cs="Times New Roman"/>
                  <w:sz w:val="20"/>
                  <w:szCs w:val="20"/>
                </w:rPr>
                <w:t xml:space="preserve"> calculated </w:t>
              </w:r>
              <w:r w:rsidR="00317CB1" w:rsidRPr="00923EEB">
                <w:rPr>
                  <w:rFonts w:ascii="Times New Roman" w:hAnsi="Times New Roman" w:cs="Times New Roman"/>
                  <w:sz w:val="20"/>
                  <w:szCs w:val="20"/>
                </w:rPr>
                <w:t>in accordance with Art</w:t>
              </w:r>
              <w:r w:rsidR="00317CB1">
                <w:rPr>
                  <w:rFonts w:ascii="Times New Roman" w:hAnsi="Times New Roman" w:cs="Times New Roman"/>
                  <w:sz w:val="20"/>
                  <w:szCs w:val="20"/>
                </w:rPr>
                <w:t>icle 336 (letter</w:t>
              </w:r>
              <w:r w:rsidR="001D1ABA">
                <w:rPr>
                  <w:rFonts w:ascii="Times New Roman" w:hAnsi="Times New Roman" w:cs="Times New Roman"/>
                  <w:sz w:val="20"/>
                  <w:szCs w:val="20"/>
                </w:rPr>
                <w:t>s</w:t>
              </w:r>
              <w:r w:rsidR="00317CB1">
                <w:rPr>
                  <w:rFonts w:ascii="Times New Roman" w:hAnsi="Times New Roman" w:cs="Times New Roman"/>
                  <w:sz w:val="20"/>
                  <w:szCs w:val="20"/>
                </w:rPr>
                <w:t xml:space="preserve"> </w:t>
              </w:r>
              <w:r w:rsidR="00317CB1" w:rsidRPr="00923EEB">
                <w:rPr>
                  <w:rFonts w:ascii="Times New Roman" w:hAnsi="Times New Roman" w:cs="Times New Roman"/>
                  <w:sz w:val="20"/>
                  <w:szCs w:val="20"/>
                </w:rPr>
                <w:t>a</w:t>
              </w:r>
              <w:r w:rsidR="00317CB1">
                <w:rPr>
                  <w:rFonts w:ascii="Times New Roman" w:hAnsi="Times New Roman" w:cs="Times New Roman"/>
                  <w:sz w:val="20"/>
                  <w:szCs w:val="20"/>
                </w:rPr>
                <w:t>-</w:t>
              </w:r>
              <w:r w:rsidR="00317CB1" w:rsidRPr="00923EEB">
                <w:rPr>
                  <w:rFonts w:ascii="Times New Roman" w:hAnsi="Times New Roman" w:cs="Times New Roman"/>
                  <w:sz w:val="20"/>
                  <w:szCs w:val="20"/>
                </w:rPr>
                <w:t>b</w:t>
              </w:r>
              <w:r w:rsidR="00317CB1">
                <w:rPr>
                  <w:rFonts w:ascii="Times New Roman" w:hAnsi="Times New Roman" w:cs="Times New Roman"/>
                  <w:sz w:val="20"/>
                  <w:szCs w:val="20"/>
                </w:rPr>
                <w:t>-c-</w:t>
              </w:r>
              <w:r w:rsidR="00317CB1" w:rsidRPr="00923EEB">
                <w:rPr>
                  <w:rFonts w:ascii="Times New Roman" w:hAnsi="Times New Roman" w:cs="Times New Roman"/>
                  <w:sz w:val="20"/>
                  <w:szCs w:val="20"/>
                </w:rPr>
                <w:t>d</w:t>
              </w:r>
              <w:r w:rsidR="00317CB1">
                <w:rPr>
                  <w:rFonts w:ascii="Times New Roman" w:hAnsi="Times New Roman" w:cs="Times New Roman"/>
                  <w:sz w:val="20"/>
                  <w:szCs w:val="20"/>
                </w:rPr>
                <w:t>)</w:t>
              </w:r>
              <w:r w:rsidR="00317CB1" w:rsidRPr="00923EEB">
                <w:rPr>
                  <w:rFonts w:ascii="Times New Roman" w:hAnsi="Times New Roman" w:cs="Times New Roman"/>
                  <w:sz w:val="20"/>
                  <w:szCs w:val="20"/>
                </w:rPr>
                <w:t xml:space="preserve"> </w:t>
              </w:r>
              <w:r w:rsidR="00317CB1">
                <w:rPr>
                  <w:rFonts w:ascii="Times New Roman" w:hAnsi="Times New Roman" w:cs="Times New Roman"/>
                  <w:sz w:val="20"/>
                  <w:szCs w:val="20"/>
                  <w:lang w:val="en-US"/>
                </w:rPr>
                <w:t>of</w:t>
              </w:r>
              <w:r w:rsidR="00317CB1" w:rsidRPr="00F51E7A">
                <w:rPr>
                  <w:rFonts w:ascii="Times New Roman" w:hAnsi="Times New Roman" w:cs="Times New Roman"/>
                  <w:sz w:val="20"/>
                  <w:szCs w:val="20"/>
                  <w:lang w:val="en-US"/>
                </w:rPr>
                <w:t xml:space="preserve"> </w:t>
              </w:r>
              <w:r w:rsidR="00317CB1">
                <w:rPr>
                  <w:rFonts w:ascii="Times New Roman" w:hAnsi="Times New Roman" w:cs="Times New Roman"/>
                  <w:sz w:val="20"/>
                  <w:szCs w:val="20"/>
                  <w:lang w:val="en-US"/>
                </w:rPr>
                <w:t xml:space="preserve"> Delegated Regulation </w:t>
              </w:r>
              <w:r w:rsidR="001D1ABA">
                <w:rPr>
                  <w:rFonts w:ascii="Times New Roman" w:hAnsi="Times New Roman" w:cs="Times New Roman"/>
                  <w:sz w:val="20"/>
                  <w:szCs w:val="20"/>
                  <w:lang w:val="en-US"/>
                </w:rPr>
                <w:t xml:space="preserve">(EU) 2015/35 </w:t>
              </w:r>
              <w:r w:rsidR="00317CB1">
                <w:rPr>
                  <w:rFonts w:ascii="Times New Roman" w:hAnsi="Times New Roman" w:cs="Times New Roman"/>
                  <w:sz w:val="20"/>
                  <w:szCs w:val="20"/>
                  <w:lang w:val="en-US"/>
                </w:rPr>
                <w:t>(</w:t>
              </w:r>
              <w:r w:rsidR="00317CB1" w:rsidRPr="00923EEB">
                <w:rPr>
                  <w:rFonts w:ascii="Times New Roman" w:hAnsi="Times New Roman" w:cs="Times New Roman"/>
                  <w:sz w:val="20"/>
                  <w:szCs w:val="20"/>
                </w:rPr>
                <w:t>R0590/C0010</w:t>
              </w:r>
              <w:r w:rsidR="00317CB1">
                <w:rPr>
                  <w:rFonts w:ascii="Times New Roman" w:hAnsi="Times New Roman" w:cs="Times New Roman"/>
                  <w:sz w:val="20"/>
                  <w:szCs w:val="20"/>
                </w:rPr>
                <w:t>)</w:t>
              </w:r>
              <w:r w:rsidR="00E0322B">
                <w:rPr>
                  <w:rFonts w:ascii="Times New Roman" w:hAnsi="Times New Roman" w:cs="Times New Roman"/>
                  <w:sz w:val="20"/>
                  <w:szCs w:val="20"/>
                </w:rPr>
                <w:t xml:space="preserve"> </w:t>
              </w:r>
            </w:ins>
          </w:p>
          <w:p w14:paraId="14B3B1C5" w14:textId="6BBD2FF3" w:rsidR="00B366D0" w:rsidRDefault="00317CB1" w:rsidP="005A1F89">
            <w:pPr>
              <w:spacing w:after="0" w:line="240" w:lineRule="auto"/>
              <w:rPr>
                <w:ins w:id="822" w:author="Author"/>
                <w:rFonts w:ascii="Times New Roman" w:hAnsi="Times New Roman" w:cs="Times New Roman"/>
                <w:sz w:val="20"/>
                <w:szCs w:val="20"/>
              </w:rPr>
              <w:pPrChange w:id="823" w:author="Author">
                <w:pPr>
                  <w:spacing w:after="0"/>
                </w:pPr>
              </w:pPrChange>
            </w:pPr>
            <w:ins w:id="824" w:author="Author">
              <w:del w:id="825" w:author="Author">
                <w:r w:rsidDel="00E0322B">
                  <w:rPr>
                    <w:rFonts w:ascii="Times New Roman" w:hAnsi="Times New Roman" w:cs="Times New Roman"/>
                    <w:sz w:val="20"/>
                    <w:szCs w:val="20"/>
                    <w:lang w:val="en-US"/>
                  </w:rPr>
                  <w:delText xml:space="preserve"> </w:delText>
                </w:r>
              </w:del>
              <w:proofErr w:type="gramStart"/>
              <w:r w:rsidR="00B366D0">
                <w:rPr>
                  <w:rFonts w:ascii="Times New Roman" w:hAnsi="Times New Roman" w:cs="Times New Roman"/>
                  <w:sz w:val="20"/>
                  <w:szCs w:val="20"/>
                </w:rPr>
                <w:t>and</w:t>
              </w:r>
              <w:proofErr w:type="gramEnd"/>
              <w:r w:rsidR="00B366D0">
                <w:rPr>
                  <w:rFonts w:ascii="Times New Roman" w:hAnsi="Times New Roman" w:cs="Times New Roman"/>
                  <w:sz w:val="20"/>
                  <w:szCs w:val="20"/>
                </w:rPr>
                <w:t xml:space="preserve"> the SCR for entities included with D&amp;A</w:t>
              </w:r>
              <w:r>
                <w:rPr>
                  <w:rFonts w:ascii="Times New Roman" w:hAnsi="Times New Roman" w:cs="Times New Roman"/>
                  <w:sz w:val="20"/>
                  <w:szCs w:val="20"/>
                </w:rPr>
                <w:t xml:space="preserve"> (</w:t>
              </w:r>
              <w:r w:rsidRPr="00923EEB">
                <w:rPr>
                  <w:rFonts w:ascii="Times New Roman" w:hAnsi="Times New Roman" w:cs="Times New Roman"/>
                  <w:sz w:val="20"/>
                  <w:szCs w:val="20"/>
                </w:rPr>
                <w:t>R0660/C0010</w:t>
              </w:r>
              <w:r>
                <w:rPr>
                  <w:rFonts w:ascii="Times New Roman" w:hAnsi="Times New Roman" w:cs="Times New Roman"/>
                  <w:sz w:val="20"/>
                  <w:szCs w:val="20"/>
                </w:rPr>
                <w:t>)</w:t>
              </w:r>
              <w:r w:rsidR="00B366D0">
                <w:rPr>
                  <w:rFonts w:ascii="Times New Roman" w:hAnsi="Times New Roman" w:cs="Times New Roman"/>
                  <w:sz w:val="20"/>
                  <w:szCs w:val="20"/>
                </w:rPr>
                <w:t>.</w:t>
              </w:r>
            </w:ins>
          </w:p>
        </w:tc>
      </w:tr>
      <w:tr w:rsidR="00B366D0" w:rsidRPr="00191029" w14:paraId="4144AA60" w14:textId="77777777" w:rsidTr="007B6B2C">
        <w:trPr>
          <w:trHeight w:val="56"/>
        </w:trPr>
        <w:tc>
          <w:tcPr>
            <w:tcW w:w="1843" w:type="dxa"/>
            <w:gridSpan w:val="2"/>
            <w:shd w:val="clear" w:color="auto" w:fill="auto"/>
          </w:tcPr>
          <w:p w14:paraId="52CEA905" w14:textId="703A805E"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R06</w:t>
            </w:r>
            <w:ins w:id="826" w:author="Author">
              <w:r w:rsidR="00A20ECE">
                <w:rPr>
                  <w:rFonts w:ascii="Times New Roman" w:hAnsi="Times New Roman" w:cs="Times New Roman"/>
                  <w:sz w:val="20"/>
                  <w:szCs w:val="20"/>
                </w:rPr>
                <w:t>9</w:t>
              </w:r>
            </w:ins>
            <w:del w:id="827" w:author="Author">
              <w:r w:rsidRPr="00923EEB" w:rsidDel="00A20ECE">
                <w:rPr>
                  <w:rFonts w:ascii="Times New Roman" w:hAnsi="Times New Roman" w:cs="Times New Roman"/>
                  <w:sz w:val="20"/>
                  <w:szCs w:val="20"/>
                </w:rPr>
                <w:delText>7</w:delText>
              </w:r>
            </w:del>
            <w:r w:rsidRPr="00923EEB">
              <w:rPr>
                <w:rFonts w:ascii="Times New Roman" w:hAnsi="Times New Roman" w:cs="Times New Roman"/>
                <w:sz w:val="20"/>
                <w:szCs w:val="20"/>
              </w:rPr>
              <w:t>0/C0010</w:t>
            </w:r>
          </w:p>
          <w:p w14:paraId="5D370699"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(A55B)</w:t>
            </w:r>
          </w:p>
        </w:tc>
        <w:tc>
          <w:tcPr>
            <w:tcW w:w="2835" w:type="dxa"/>
            <w:shd w:val="clear" w:color="auto" w:fill="auto"/>
          </w:tcPr>
          <w:p w14:paraId="2304F6FF" w14:textId="7DD0518E"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Ratio of Eligible own funds to </w:t>
            </w:r>
            <w:ins w:id="828" w:author="Author">
              <w:r>
                <w:rPr>
                  <w:rFonts w:ascii="Times New Roman" w:hAnsi="Times New Roman" w:cs="Times New Roman"/>
                  <w:sz w:val="20"/>
                  <w:szCs w:val="20"/>
                </w:rPr>
                <w:t xml:space="preserve">the group </w:t>
              </w:r>
            </w:ins>
            <w:r w:rsidRPr="00923EEB">
              <w:rPr>
                <w:rFonts w:ascii="Times New Roman" w:hAnsi="Times New Roman" w:cs="Times New Roman"/>
                <w:sz w:val="20"/>
                <w:szCs w:val="20"/>
              </w:rPr>
              <w:t>SCR including other financial sectors and D&amp;A undertakings</w:t>
            </w:r>
          </w:p>
        </w:tc>
        <w:tc>
          <w:tcPr>
            <w:tcW w:w="4536" w:type="dxa"/>
            <w:gridSpan w:val="2"/>
            <w:shd w:val="clear" w:color="auto" w:fill="auto"/>
          </w:tcPr>
          <w:p w14:paraId="77AC2504" w14:textId="40E5642D" w:rsidR="00B366D0" w:rsidRPr="00923EEB" w:rsidDel="00A049CF" w:rsidRDefault="00B366D0" w:rsidP="007B6B2C">
            <w:pPr>
              <w:spacing w:after="0"/>
              <w:rPr>
                <w:del w:id="829" w:author="Author"/>
                <w:rFonts w:ascii="Times New Roman" w:hAnsi="Times New Roman" w:cs="Times New Roman"/>
                <w:sz w:val="20"/>
                <w:szCs w:val="20"/>
              </w:rPr>
            </w:pPr>
            <w:ins w:id="830" w:author="Author">
              <w:r>
                <w:rPr>
                  <w:rFonts w:ascii="Times New Roman" w:hAnsi="Times New Roman" w:cs="Times New Roman"/>
                  <w:sz w:val="20"/>
                  <w:szCs w:val="20"/>
                </w:rPr>
                <w:t xml:space="preserve">This is solvency </w:t>
              </w:r>
            </w:ins>
            <w:del w:id="831" w:author="Author">
              <w:r w:rsidRPr="00923EEB" w:rsidDel="00954E73">
                <w:rPr>
                  <w:rFonts w:ascii="Times New Roman" w:hAnsi="Times New Roman" w:cs="Times New Roman"/>
                  <w:sz w:val="20"/>
                  <w:szCs w:val="20"/>
                </w:rPr>
                <w:delText>R</w:delText>
              </w:r>
            </w:del>
            <w:ins w:id="832" w:author="Author">
              <w:r>
                <w:rPr>
                  <w:rFonts w:ascii="Times New Roman" w:hAnsi="Times New Roman" w:cs="Times New Roman"/>
                  <w:sz w:val="20"/>
                  <w:szCs w:val="20"/>
                </w:rPr>
                <w:t>r</w:t>
              </w:r>
            </w:ins>
            <w:r w:rsidRPr="00923EEB">
              <w:rPr>
                <w:rFonts w:ascii="Times New Roman" w:hAnsi="Times New Roman" w:cs="Times New Roman"/>
                <w:sz w:val="20"/>
                <w:szCs w:val="20"/>
              </w:rPr>
              <w:t xml:space="preserve">atio </w:t>
            </w:r>
            <w:ins w:id="833" w:author="Author">
              <w:r>
                <w:rPr>
                  <w:rFonts w:ascii="Times New Roman" w:hAnsi="Times New Roman" w:cs="Times New Roman"/>
                  <w:sz w:val="20"/>
                  <w:szCs w:val="20"/>
                </w:rPr>
                <w:t xml:space="preserve">calculated as the total </w:t>
              </w:r>
            </w:ins>
            <w:r w:rsidRPr="00923EEB">
              <w:rPr>
                <w:rFonts w:ascii="Times New Roman" w:hAnsi="Times New Roman" w:cs="Times New Roman"/>
                <w:sz w:val="20"/>
                <w:szCs w:val="20"/>
              </w:rPr>
              <w:t xml:space="preserve">of </w:t>
            </w:r>
            <w:del w:id="834" w:author="Author">
              <w:r w:rsidRPr="00923EEB" w:rsidDel="00954E73">
                <w:rPr>
                  <w:rFonts w:ascii="Times New Roman" w:hAnsi="Times New Roman" w:cs="Times New Roman"/>
                  <w:sz w:val="20"/>
                  <w:szCs w:val="20"/>
                </w:rPr>
                <w:delText>E</w:delText>
              </w:r>
            </w:del>
            <w:ins w:id="835" w:author="Author">
              <w:r>
                <w:rPr>
                  <w:rFonts w:ascii="Times New Roman" w:hAnsi="Times New Roman" w:cs="Times New Roman"/>
                  <w:sz w:val="20"/>
                  <w:szCs w:val="20"/>
                </w:rPr>
                <w:t>e</w:t>
              </w:r>
            </w:ins>
            <w:r w:rsidRPr="00923EEB">
              <w:rPr>
                <w:rFonts w:ascii="Times New Roman" w:hAnsi="Times New Roman" w:cs="Times New Roman"/>
                <w:sz w:val="20"/>
                <w:szCs w:val="20"/>
              </w:rPr>
              <w:t xml:space="preserve">ligible own funds </w:t>
            </w:r>
            <w:ins w:id="836" w:author="Author">
              <w:r>
                <w:rPr>
                  <w:rFonts w:ascii="Times New Roman" w:hAnsi="Times New Roman" w:cs="Times New Roman"/>
                  <w:sz w:val="20"/>
                  <w:szCs w:val="20"/>
                </w:rPr>
                <w:t xml:space="preserve">to meet the group SCR divided by the </w:t>
              </w:r>
            </w:ins>
            <w:del w:id="837" w:author="Author">
              <w:r w:rsidRPr="00923EEB" w:rsidDel="00954E73">
                <w:rPr>
                  <w:rFonts w:ascii="Times New Roman" w:hAnsi="Times New Roman" w:cs="Times New Roman"/>
                  <w:sz w:val="20"/>
                  <w:szCs w:val="20"/>
                </w:rPr>
                <w:delText>to</w:delText>
              </w:r>
            </w:del>
            <w:ins w:id="838" w:author="Author">
              <w:r>
                <w:rPr>
                  <w:rFonts w:ascii="Times New Roman" w:hAnsi="Times New Roman" w:cs="Times New Roman"/>
                  <w:sz w:val="20"/>
                  <w:szCs w:val="20"/>
                </w:rPr>
                <w:t xml:space="preserve"> group</w:t>
              </w:r>
            </w:ins>
            <w:r w:rsidRPr="00923EEB">
              <w:rPr>
                <w:rFonts w:ascii="Times New Roman" w:hAnsi="Times New Roman" w:cs="Times New Roman"/>
                <w:sz w:val="20"/>
                <w:szCs w:val="20"/>
              </w:rPr>
              <w:t xml:space="preserve"> SCR</w:t>
            </w:r>
            <w:ins w:id="839" w:author="Author">
              <w:r>
                <w:rPr>
                  <w:rFonts w:ascii="Times New Roman" w:hAnsi="Times New Roman" w:cs="Times New Roman"/>
                  <w:sz w:val="20"/>
                  <w:szCs w:val="20"/>
                </w:rPr>
                <w:t>,</w:t>
              </w:r>
            </w:ins>
            <w:r w:rsidRPr="00923EEB">
              <w:rPr>
                <w:rFonts w:ascii="Times New Roman" w:hAnsi="Times New Roman" w:cs="Times New Roman"/>
                <w:sz w:val="20"/>
                <w:szCs w:val="20"/>
              </w:rPr>
              <w:t xml:space="preserve"> including other financial sectors and D&amp;A undertakings</w:t>
            </w:r>
            <w:del w:id="840" w:author="Author">
              <w:r w:rsidDel="007B6B2C">
                <w:rPr>
                  <w:rFonts w:ascii="Times New Roman" w:hAnsi="Times New Roman" w:cs="Times New Roman"/>
                  <w:sz w:val="20"/>
                  <w:szCs w:val="20"/>
                </w:rPr>
                <w:delText>.</w:delText>
              </w:r>
            </w:del>
            <w:ins w:id="841" w:author="Author">
              <w:r>
                <w:rPr>
                  <w:rFonts w:ascii="Times New Roman" w:hAnsi="Times New Roman" w:cs="Times New Roman"/>
                  <w:sz w:val="20"/>
                  <w:szCs w:val="20"/>
                </w:rPr>
                <w:t xml:space="preserve"> </w:t>
              </w:r>
            </w:ins>
          </w:p>
          <w:p w14:paraId="10845F32" w14:textId="6ED371FB" w:rsidR="00B366D0" w:rsidRPr="00BE4A9C" w:rsidRDefault="00B366D0" w:rsidP="00314A51">
            <w:pPr>
              <w:spacing w:after="0"/>
              <w:rPr>
                <w:rFonts w:ascii="Times New Roman" w:hAnsi="Times New Roman" w:cs="Times New Roman"/>
                <w:sz w:val="20"/>
                <w:szCs w:val="20"/>
              </w:rPr>
            </w:pPr>
          </w:p>
        </w:tc>
      </w:tr>
      <w:tr w:rsidR="00B366D0" w:rsidRPr="007B276A" w14:paraId="47AE5C87" w14:textId="77777777" w:rsidTr="00BE4A9C">
        <w:trPr>
          <w:gridAfter w:val="1"/>
          <w:wAfter w:w="7" w:type="dxa"/>
          <w:trHeight w:val="343"/>
        </w:trPr>
        <w:tc>
          <w:tcPr>
            <w:tcW w:w="9207" w:type="dxa"/>
            <w:gridSpan w:val="4"/>
            <w:tcBorders>
              <w:top w:val="single" w:sz="4" w:space="0" w:color="auto"/>
              <w:left w:val="nil"/>
              <w:bottom w:val="single" w:sz="4" w:space="0" w:color="auto"/>
              <w:right w:val="nil"/>
            </w:tcBorders>
            <w:hideMark/>
          </w:tcPr>
          <w:p w14:paraId="2D30E42D" w14:textId="720B9450" w:rsidR="00B366D0" w:rsidRPr="00BE4A9C" w:rsidRDefault="00B366D0" w:rsidP="00BE4A9C">
            <w:pPr>
              <w:spacing w:before="120" w:after="120"/>
              <w:rPr>
                <w:rFonts w:ascii="Times New Roman" w:hAnsi="Times New Roman" w:cs="Times New Roman"/>
                <w:sz w:val="20"/>
                <w:szCs w:val="20"/>
              </w:rPr>
            </w:pPr>
            <w:r w:rsidRPr="00BE4A9C">
              <w:rPr>
                <w:rFonts w:ascii="Times New Roman" w:hAnsi="Times New Roman" w:cs="Times New Roman"/>
                <w:sz w:val="20"/>
                <w:szCs w:val="20"/>
              </w:rPr>
              <w:t> </w:t>
            </w:r>
            <w:r w:rsidRPr="0053239B">
              <w:rPr>
                <w:rFonts w:ascii="Times New Roman" w:hAnsi="Times New Roman" w:cs="Times New Roman"/>
                <w:b/>
                <w:bCs/>
                <w:sz w:val="20"/>
                <w:szCs w:val="20"/>
              </w:rPr>
              <w:t>Reconciliation Reserve</w:t>
            </w:r>
            <w:r w:rsidRPr="00BE4A9C">
              <w:rPr>
                <w:rFonts w:ascii="Times New Roman" w:hAnsi="Times New Roman" w:cs="Times New Roman"/>
                <w:sz w:val="20"/>
                <w:szCs w:val="20"/>
              </w:rPr>
              <w:t> </w:t>
            </w:r>
          </w:p>
        </w:tc>
      </w:tr>
      <w:tr w:rsidR="00B366D0" w:rsidRPr="007B276A" w14:paraId="5CC1B8A6" w14:textId="77777777" w:rsidTr="00BE4A9C">
        <w:trPr>
          <w:gridAfter w:val="1"/>
          <w:wAfter w:w="7" w:type="dxa"/>
          <w:trHeight w:val="558"/>
        </w:trPr>
        <w:tc>
          <w:tcPr>
            <w:tcW w:w="1843" w:type="dxa"/>
            <w:gridSpan w:val="2"/>
            <w:tcBorders>
              <w:top w:val="single" w:sz="4" w:space="0" w:color="auto"/>
            </w:tcBorders>
            <w:hideMark/>
          </w:tcPr>
          <w:p w14:paraId="07207A24" w14:textId="412A28F5" w:rsidR="00B366D0" w:rsidRPr="00BE4A9C" w:rsidRDefault="00B366D0" w:rsidP="00BE4A9C">
            <w:pPr>
              <w:spacing w:after="0"/>
              <w:rPr>
                <w:rFonts w:ascii="Times New Roman" w:hAnsi="Times New Roman" w:cs="Times New Roman"/>
                <w:sz w:val="20"/>
                <w:szCs w:val="20"/>
              </w:rPr>
            </w:pPr>
            <w:r w:rsidRPr="00BE4A9C">
              <w:rPr>
                <w:rFonts w:ascii="Times New Roman" w:hAnsi="Times New Roman" w:cs="Times New Roman"/>
                <w:sz w:val="20"/>
                <w:szCs w:val="20"/>
              </w:rPr>
              <w:t>R0700/</w:t>
            </w:r>
            <w:del w:id="842" w:author="Author">
              <w:r w:rsidRPr="00BE4A9C" w:rsidDel="00BB5306">
                <w:rPr>
                  <w:rFonts w:ascii="Times New Roman" w:hAnsi="Times New Roman" w:cs="Times New Roman"/>
                  <w:sz w:val="20"/>
                  <w:szCs w:val="20"/>
                </w:rPr>
                <w:delText>C0010</w:delText>
              </w:r>
            </w:del>
            <w:ins w:id="843" w:author="Author">
              <w:r w:rsidR="00BB5306" w:rsidRPr="00BE4A9C">
                <w:rPr>
                  <w:rFonts w:ascii="Times New Roman" w:hAnsi="Times New Roman" w:cs="Times New Roman"/>
                  <w:sz w:val="20"/>
                  <w:szCs w:val="20"/>
                </w:rPr>
                <w:t>C00</w:t>
              </w:r>
              <w:r w:rsidR="00BB5306">
                <w:rPr>
                  <w:rFonts w:ascii="Times New Roman" w:hAnsi="Times New Roman" w:cs="Times New Roman"/>
                  <w:sz w:val="20"/>
                  <w:szCs w:val="20"/>
                </w:rPr>
                <w:t>6</w:t>
              </w:r>
              <w:r w:rsidR="00BB5306" w:rsidRPr="00BE4A9C">
                <w:rPr>
                  <w:rFonts w:ascii="Times New Roman" w:hAnsi="Times New Roman" w:cs="Times New Roman"/>
                  <w:sz w:val="20"/>
                  <w:szCs w:val="20"/>
                </w:rPr>
                <w:t>0</w:t>
              </w:r>
            </w:ins>
          </w:p>
          <w:p w14:paraId="03FA7B6B" w14:textId="77777777" w:rsidR="00B366D0" w:rsidRPr="00BE4A9C" w:rsidRDefault="00B366D0" w:rsidP="00BE4A9C">
            <w:pPr>
              <w:spacing w:after="0"/>
              <w:rPr>
                <w:rFonts w:ascii="Times New Roman" w:hAnsi="Times New Roman" w:cs="Times New Roman"/>
                <w:sz w:val="20"/>
                <w:szCs w:val="20"/>
              </w:rPr>
            </w:pPr>
            <w:r w:rsidRPr="00BE4A9C">
              <w:rPr>
                <w:rFonts w:ascii="Times New Roman" w:hAnsi="Times New Roman" w:cs="Times New Roman"/>
                <w:sz w:val="20"/>
                <w:szCs w:val="20"/>
              </w:rPr>
              <w:t>(B23)</w:t>
            </w:r>
          </w:p>
        </w:tc>
        <w:tc>
          <w:tcPr>
            <w:tcW w:w="2835" w:type="dxa"/>
            <w:tcBorders>
              <w:top w:val="single" w:sz="4" w:space="0" w:color="auto"/>
            </w:tcBorders>
            <w:hideMark/>
          </w:tcPr>
          <w:p w14:paraId="3B5D5E29" w14:textId="77777777" w:rsidR="00B366D0" w:rsidRPr="00BE4A9C" w:rsidRDefault="00B366D0">
            <w:pPr>
              <w:rPr>
                <w:rFonts w:ascii="Times New Roman" w:hAnsi="Times New Roman" w:cs="Times New Roman"/>
                <w:sz w:val="20"/>
                <w:szCs w:val="20"/>
              </w:rPr>
            </w:pPr>
            <w:r w:rsidRPr="00BE4A9C">
              <w:rPr>
                <w:rFonts w:ascii="Times New Roman" w:hAnsi="Times New Roman" w:cs="Times New Roman"/>
                <w:sz w:val="20"/>
                <w:szCs w:val="20"/>
              </w:rPr>
              <w:t>Excess of assets over liabilities</w:t>
            </w:r>
          </w:p>
        </w:tc>
        <w:tc>
          <w:tcPr>
            <w:tcW w:w="4529" w:type="dxa"/>
            <w:tcBorders>
              <w:top w:val="single" w:sz="4" w:space="0" w:color="auto"/>
            </w:tcBorders>
            <w:hideMark/>
          </w:tcPr>
          <w:p w14:paraId="6E6CBDFE" w14:textId="5BC8DB31" w:rsidR="00B366D0" w:rsidRPr="00BE4A9C" w:rsidRDefault="00B366D0">
            <w:pPr>
              <w:rPr>
                <w:rFonts w:ascii="Times New Roman" w:hAnsi="Times New Roman" w:cs="Times New Roman"/>
                <w:sz w:val="20"/>
                <w:szCs w:val="20"/>
              </w:rPr>
            </w:pPr>
            <w:r w:rsidRPr="00BE4A9C">
              <w:rPr>
                <w:rFonts w:ascii="Times New Roman" w:hAnsi="Times New Roman" w:cs="Times New Roman"/>
                <w:sz w:val="20"/>
                <w:szCs w:val="20"/>
              </w:rPr>
              <w:t xml:space="preserve">This is the excess of assets over liabilities as </w:t>
            </w:r>
            <w:r>
              <w:rPr>
                <w:rFonts w:ascii="Times New Roman" w:hAnsi="Times New Roman" w:cs="Times New Roman"/>
                <w:sz w:val="20"/>
                <w:szCs w:val="20"/>
              </w:rPr>
              <w:t>reported</w:t>
            </w:r>
            <w:r w:rsidRPr="00BE4A9C">
              <w:rPr>
                <w:rFonts w:ascii="Times New Roman" w:hAnsi="Times New Roman" w:cs="Times New Roman"/>
                <w:sz w:val="20"/>
                <w:szCs w:val="20"/>
              </w:rPr>
              <w:t xml:space="preserve"> </w:t>
            </w:r>
            <w:r>
              <w:rPr>
                <w:rFonts w:ascii="Times New Roman" w:hAnsi="Times New Roman" w:cs="Times New Roman"/>
                <w:sz w:val="20"/>
                <w:szCs w:val="20"/>
              </w:rPr>
              <w:t>i</w:t>
            </w:r>
            <w:r w:rsidRPr="00BE4A9C">
              <w:rPr>
                <w:rFonts w:ascii="Times New Roman" w:hAnsi="Times New Roman" w:cs="Times New Roman"/>
                <w:sz w:val="20"/>
                <w:szCs w:val="20"/>
              </w:rPr>
              <w:t>n the Solvency 2 balance sheet</w:t>
            </w:r>
            <w:r>
              <w:rPr>
                <w:rFonts w:ascii="Times New Roman" w:hAnsi="Times New Roman" w:cs="Times New Roman"/>
                <w:sz w:val="20"/>
                <w:szCs w:val="20"/>
              </w:rPr>
              <w:t>.</w:t>
            </w:r>
          </w:p>
        </w:tc>
      </w:tr>
      <w:tr w:rsidR="00B366D0" w:rsidRPr="007B276A" w14:paraId="6F7162FA" w14:textId="77777777" w:rsidTr="00BE4A9C">
        <w:trPr>
          <w:gridAfter w:val="1"/>
          <w:wAfter w:w="7" w:type="dxa"/>
          <w:trHeight w:val="629"/>
        </w:trPr>
        <w:tc>
          <w:tcPr>
            <w:tcW w:w="1843" w:type="dxa"/>
            <w:gridSpan w:val="2"/>
            <w:hideMark/>
          </w:tcPr>
          <w:p w14:paraId="0ED5B06B" w14:textId="6E797E18" w:rsidR="00B366D0" w:rsidRPr="00BE4A9C" w:rsidRDefault="00B366D0" w:rsidP="00BE4A9C">
            <w:pPr>
              <w:spacing w:after="0"/>
              <w:rPr>
                <w:rFonts w:ascii="Times New Roman" w:hAnsi="Times New Roman" w:cs="Times New Roman"/>
                <w:sz w:val="20"/>
                <w:szCs w:val="20"/>
              </w:rPr>
            </w:pPr>
            <w:r w:rsidRPr="00BE4A9C">
              <w:rPr>
                <w:rFonts w:ascii="Times New Roman" w:hAnsi="Times New Roman" w:cs="Times New Roman"/>
                <w:sz w:val="20"/>
                <w:szCs w:val="20"/>
              </w:rPr>
              <w:t>R0710/</w:t>
            </w:r>
            <w:del w:id="844" w:author="Author">
              <w:r w:rsidRPr="00BE4A9C" w:rsidDel="00BB5306">
                <w:rPr>
                  <w:rFonts w:ascii="Times New Roman" w:hAnsi="Times New Roman" w:cs="Times New Roman"/>
                  <w:sz w:val="20"/>
                  <w:szCs w:val="20"/>
                </w:rPr>
                <w:delText>C0010</w:delText>
              </w:r>
            </w:del>
            <w:ins w:id="845" w:author="Author">
              <w:r w:rsidR="00BB5306" w:rsidRPr="00BE4A9C">
                <w:rPr>
                  <w:rFonts w:ascii="Times New Roman" w:hAnsi="Times New Roman" w:cs="Times New Roman"/>
                  <w:sz w:val="20"/>
                  <w:szCs w:val="20"/>
                </w:rPr>
                <w:t>C00</w:t>
              </w:r>
              <w:r w:rsidR="00BB5306">
                <w:rPr>
                  <w:rFonts w:ascii="Times New Roman" w:hAnsi="Times New Roman" w:cs="Times New Roman"/>
                  <w:sz w:val="20"/>
                  <w:szCs w:val="20"/>
                </w:rPr>
                <w:t>6</w:t>
              </w:r>
              <w:r w:rsidR="00BB5306" w:rsidRPr="00BE4A9C">
                <w:rPr>
                  <w:rFonts w:ascii="Times New Roman" w:hAnsi="Times New Roman" w:cs="Times New Roman"/>
                  <w:sz w:val="20"/>
                  <w:szCs w:val="20"/>
                </w:rPr>
                <w:t>0</w:t>
              </w:r>
            </w:ins>
          </w:p>
          <w:p w14:paraId="36DDB2DE" w14:textId="77777777" w:rsidR="00B366D0" w:rsidRPr="00BE4A9C" w:rsidRDefault="00B366D0" w:rsidP="00BE4A9C">
            <w:pPr>
              <w:spacing w:after="0"/>
              <w:rPr>
                <w:rFonts w:ascii="Times New Roman" w:hAnsi="Times New Roman" w:cs="Times New Roman"/>
                <w:sz w:val="20"/>
                <w:szCs w:val="20"/>
              </w:rPr>
            </w:pPr>
            <w:r w:rsidRPr="00BE4A9C">
              <w:rPr>
                <w:rFonts w:ascii="Times New Roman" w:hAnsi="Times New Roman" w:cs="Times New Roman"/>
                <w:sz w:val="20"/>
                <w:szCs w:val="20"/>
              </w:rPr>
              <w:t>(B24)</w:t>
            </w:r>
          </w:p>
        </w:tc>
        <w:tc>
          <w:tcPr>
            <w:tcW w:w="2835" w:type="dxa"/>
            <w:hideMark/>
          </w:tcPr>
          <w:p w14:paraId="7223B8C0" w14:textId="1B29AA5E" w:rsidR="00B366D0" w:rsidRPr="00BE4A9C" w:rsidRDefault="00B366D0">
            <w:pPr>
              <w:rPr>
                <w:rFonts w:ascii="Times New Roman" w:hAnsi="Times New Roman" w:cs="Times New Roman"/>
                <w:sz w:val="20"/>
                <w:szCs w:val="20"/>
              </w:rPr>
            </w:pPr>
            <w:r w:rsidRPr="00BE4A9C">
              <w:rPr>
                <w:rFonts w:ascii="Times New Roman" w:hAnsi="Times New Roman" w:cs="Times New Roman"/>
                <w:sz w:val="20"/>
                <w:szCs w:val="20"/>
              </w:rPr>
              <w:t xml:space="preserve">Own shares </w:t>
            </w:r>
            <w:ins w:id="846" w:author="Author">
              <w:r>
                <w:rPr>
                  <w:rFonts w:ascii="Times New Roman" w:hAnsi="Times New Roman" w:cs="Times New Roman"/>
                  <w:sz w:val="20"/>
                  <w:szCs w:val="20"/>
                </w:rPr>
                <w:t>(held directly and indirectly)</w:t>
              </w:r>
            </w:ins>
            <w:del w:id="847" w:author="Author">
              <w:r w:rsidRPr="00BE4A9C" w:rsidDel="00C53228">
                <w:rPr>
                  <w:rFonts w:ascii="Times New Roman" w:hAnsi="Times New Roman" w:cs="Times New Roman"/>
                  <w:sz w:val="20"/>
                  <w:szCs w:val="20"/>
                </w:rPr>
                <w:delText>(included as assets on the balance sheet)</w:delText>
              </w:r>
            </w:del>
          </w:p>
        </w:tc>
        <w:tc>
          <w:tcPr>
            <w:tcW w:w="4529" w:type="dxa"/>
            <w:hideMark/>
          </w:tcPr>
          <w:p w14:paraId="5F73903D" w14:textId="1315004B" w:rsidR="00B366D0" w:rsidRPr="00BE4A9C" w:rsidRDefault="00B366D0" w:rsidP="0053531E">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own shares held by </w:t>
            </w:r>
            <w:del w:id="848" w:author="Author">
              <w:r w:rsidRPr="00BE4A9C" w:rsidDel="0053531E">
                <w:rPr>
                  <w:rFonts w:ascii="Times New Roman" w:hAnsi="Times New Roman" w:cs="Times New Roman"/>
                  <w:sz w:val="20"/>
                  <w:szCs w:val="20"/>
                </w:rPr>
                <w:delText xml:space="preserve">the </w:delText>
              </w:r>
            </w:del>
            <w:ins w:id="849" w:author="Author">
              <w:r w:rsidRPr="0053531E">
                <w:rPr>
                  <w:rFonts w:ascii="Times New Roman" w:hAnsi="Times New Roman" w:cs="Times New Roman"/>
                  <w:sz w:val="20"/>
                  <w:szCs w:val="20"/>
                </w:rPr>
                <w:t>the participating insurance or reinsurance undertaking, the insurance holding company or the mixed financial holding company and the related undertakings</w:t>
              </w:r>
            </w:ins>
            <w:del w:id="850" w:author="Author">
              <w:r w:rsidRPr="00BE4A9C" w:rsidDel="0053531E">
                <w:rPr>
                  <w:rFonts w:ascii="Times New Roman" w:hAnsi="Times New Roman" w:cs="Times New Roman"/>
                  <w:sz w:val="20"/>
                  <w:szCs w:val="20"/>
                </w:rPr>
                <w:delText>undertaking</w:delText>
              </w:r>
            </w:del>
            <w:ins w:id="851" w:author="Author">
              <w:r>
                <w:rPr>
                  <w:rFonts w:ascii="Times New Roman" w:hAnsi="Times New Roman" w:cs="Times New Roman"/>
                  <w:sz w:val="20"/>
                  <w:szCs w:val="20"/>
                </w:rPr>
                <w:t>, both directly and indirectly</w:t>
              </w:r>
            </w:ins>
            <w:r w:rsidRPr="00BE4A9C">
              <w:rPr>
                <w:rFonts w:ascii="Times New Roman" w:hAnsi="Times New Roman" w:cs="Times New Roman"/>
                <w:sz w:val="20"/>
                <w:szCs w:val="20"/>
              </w:rPr>
              <w:t xml:space="preserve"> .</w:t>
            </w:r>
          </w:p>
        </w:tc>
      </w:tr>
      <w:tr w:rsidR="00B366D0" w:rsidRPr="007B276A" w14:paraId="026CE6D8" w14:textId="77777777" w:rsidTr="00BE4A9C">
        <w:trPr>
          <w:gridAfter w:val="1"/>
          <w:wAfter w:w="7" w:type="dxa"/>
          <w:trHeight w:val="913"/>
        </w:trPr>
        <w:tc>
          <w:tcPr>
            <w:tcW w:w="1843" w:type="dxa"/>
            <w:gridSpan w:val="2"/>
            <w:hideMark/>
          </w:tcPr>
          <w:p w14:paraId="6BEF0375" w14:textId="33464734" w:rsidR="00B366D0" w:rsidRPr="00BE4A9C" w:rsidRDefault="00B366D0" w:rsidP="00BE4A9C">
            <w:pPr>
              <w:spacing w:after="0"/>
              <w:rPr>
                <w:rFonts w:ascii="Times New Roman" w:hAnsi="Times New Roman" w:cs="Times New Roman"/>
                <w:sz w:val="20"/>
                <w:szCs w:val="20"/>
              </w:rPr>
            </w:pPr>
            <w:r w:rsidRPr="00BE4A9C">
              <w:rPr>
                <w:rFonts w:ascii="Times New Roman" w:hAnsi="Times New Roman" w:cs="Times New Roman"/>
                <w:sz w:val="20"/>
                <w:szCs w:val="20"/>
              </w:rPr>
              <w:t>R0720/</w:t>
            </w:r>
            <w:del w:id="852" w:author="Author">
              <w:r w:rsidRPr="00BE4A9C" w:rsidDel="00BB5306">
                <w:rPr>
                  <w:rFonts w:ascii="Times New Roman" w:hAnsi="Times New Roman" w:cs="Times New Roman"/>
                  <w:sz w:val="20"/>
                  <w:szCs w:val="20"/>
                </w:rPr>
                <w:delText>C0010</w:delText>
              </w:r>
            </w:del>
            <w:ins w:id="853" w:author="Author">
              <w:r w:rsidR="00BB5306" w:rsidRPr="00BE4A9C">
                <w:rPr>
                  <w:rFonts w:ascii="Times New Roman" w:hAnsi="Times New Roman" w:cs="Times New Roman"/>
                  <w:sz w:val="20"/>
                  <w:szCs w:val="20"/>
                </w:rPr>
                <w:t>C00</w:t>
              </w:r>
              <w:r w:rsidR="00BB5306">
                <w:rPr>
                  <w:rFonts w:ascii="Times New Roman" w:hAnsi="Times New Roman" w:cs="Times New Roman"/>
                  <w:sz w:val="20"/>
                  <w:szCs w:val="20"/>
                </w:rPr>
                <w:t>6</w:t>
              </w:r>
              <w:r w:rsidR="00BB5306" w:rsidRPr="00BE4A9C">
                <w:rPr>
                  <w:rFonts w:ascii="Times New Roman" w:hAnsi="Times New Roman" w:cs="Times New Roman"/>
                  <w:sz w:val="20"/>
                  <w:szCs w:val="20"/>
                </w:rPr>
                <w:t>0</w:t>
              </w:r>
            </w:ins>
          </w:p>
          <w:p w14:paraId="0EB23FAC" w14:textId="196F8A78" w:rsidR="00B366D0" w:rsidRPr="00BE4A9C" w:rsidRDefault="00B366D0" w:rsidP="00BE4A9C">
            <w:pPr>
              <w:spacing w:after="0"/>
              <w:rPr>
                <w:rFonts w:ascii="Times New Roman" w:hAnsi="Times New Roman" w:cs="Times New Roman"/>
                <w:sz w:val="20"/>
                <w:szCs w:val="20"/>
              </w:rPr>
            </w:pPr>
            <w:r w:rsidRPr="00BE4A9C">
              <w:rPr>
                <w:rFonts w:ascii="Times New Roman" w:hAnsi="Times New Roman" w:cs="Times New Roman"/>
                <w:sz w:val="20"/>
                <w:szCs w:val="20"/>
              </w:rPr>
              <w:t>(B25)</w:t>
            </w:r>
          </w:p>
        </w:tc>
        <w:tc>
          <w:tcPr>
            <w:tcW w:w="2835" w:type="dxa"/>
            <w:hideMark/>
          </w:tcPr>
          <w:p w14:paraId="67416341" w14:textId="645336FE" w:rsidR="00B366D0" w:rsidRPr="00BE4A9C" w:rsidRDefault="00B366D0" w:rsidP="00F5599B">
            <w:pPr>
              <w:rPr>
                <w:rFonts w:ascii="Times New Roman" w:hAnsi="Times New Roman" w:cs="Times New Roman"/>
                <w:sz w:val="20"/>
                <w:szCs w:val="20"/>
              </w:rPr>
            </w:pPr>
            <w:r w:rsidRPr="00BE4A9C">
              <w:rPr>
                <w:rFonts w:ascii="Times New Roman" w:hAnsi="Times New Roman" w:cs="Times New Roman"/>
                <w:sz w:val="20"/>
                <w:szCs w:val="20"/>
              </w:rPr>
              <w:t>Foreseeable dividends, distributions and charges</w:t>
            </w:r>
          </w:p>
        </w:tc>
        <w:tc>
          <w:tcPr>
            <w:tcW w:w="4529" w:type="dxa"/>
            <w:hideMark/>
          </w:tcPr>
          <w:p w14:paraId="5289902D" w14:textId="7BF200CD" w:rsidR="00B366D0" w:rsidRPr="00BE4A9C" w:rsidRDefault="00B366D0">
            <w:pPr>
              <w:rPr>
                <w:rFonts w:ascii="Times New Roman" w:hAnsi="Times New Roman" w:cs="Times New Roman"/>
                <w:sz w:val="20"/>
                <w:szCs w:val="20"/>
              </w:rPr>
            </w:pPr>
            <w:r w:rsidRPr="00BE4A9C">
              <w:rPr>
                <w:rFonts w:ascii="Times New Roman" w:hAnsi="Times New Roman" w:cs="Times New Roman"/>
                <w:sz w:val="20"/>
                <w:szCs w:val="20"/>
              </w:rPr>
              <w:t xml:space="preserve">These are the dividends, distributions and charges foreseeable by the undertaking. </w:t>
            </w:r>
          </w:p>
        </w:tc>
      </w:tr>
      <w:tr w:rsidR="00B366D0" w:rsidRPr="007B276A" w14:paraId="3E92718F" w14:textId="77777777" w:rsidTr="00BE4A9C">
        <w:trPr>
          <w:gridAfter w:val="1"/>
          <w:wAfter w:w="7" w:type="dxa"/>
          <w:trHeight w:val="1407"/>
        </w:trPr>
        <w:tc>
          <w:tcPr>
            <w:tcW w:w="1843" w:type="dxa"/>
            <w:gridSpan w:val="2"/>
            <w:hideMark/>
          </w:tcPr>
          <w:p w14:paraId="26E08D70" w14:textId="0C7DA3CB" w:rsidR="00B366D0" w:rsidRPr="00BE4A9C" w:rsidRDefault="00B366D0" w:rsidP="00BE4A9C">
            <w:pPr>
              <w:spacing w:after="0"/>
              <w:rPr>
                <w:rFonts w:ascii="Times New Roman" w:hAnsi="Times New Roman" w:cs="Times New Roman"/>
                <w:sz w:val="20"/>
                <w:szCs w:val="20"/>
              </w:rPr>
            </w:pPr>
            <w:r w:rsidRPr="00BE4A9C">
              <w:rPr>
                <w:rFonts w:ascii="Times New Roman" w:hAnsi="Times New Roman" w:cs="Times New Roman"/>
                <w:sz w:val="20"/>
                <w:szCs w:val="20"/>
              </w:rPr>
              <w:t>R0730/</w:t>
            </w:r>
            <w:del w:id="854" w:author="Author">
              <w:r w:rsidRPr="00BE4A9C" w:rsidDel="00BB5306">
                <w:rPr>
                  <w:rFonts w:ascii="Times New Roman" w:hAnsi="Times New Roman" w:cs="Times New Roman"/>
                  <w:sz w:val="20"/>
                  <w:szCs w:val="20"/>
                </w:rPr>
                <w:delText>C0010</w:delText>
              </w:r>
            </w:del>
            <w:ins w:id="855" w:author="Author">
              <w:r w:rsidR="00BB5306" w:rsidRPr="00BE4A9C">
                <w:rPr>
                  <w:rFonts w:ascii="Times New Roman" w:hAnsi="Times New Roman" w:cs="Times New Roman"/>
                  <w:sz w:val="20"/>
                  <w:szCs w:val="20"/>
                </w:rPr>
                <w:t>C00</w:t>
              </w:r>
              <w:r w:rsidR="00BB5306">
                <w:rPr>
                  <w:rFonts w:ascii="Times New Roman" w:hAnsi="Times New Roman" w:cs="Times New Roman"/>
                  <w:sz w:val="20"/>
                  <w:szCs w:val="20"/>
                </w:rPr>
                <w:t>6</w:t>
              </w:r>
              <w:r w:rsidR="00BB5306" w:rsidRPr="00BE4A9C">
                <w:rPr>
                  <w:rFonts w:ascii="Times New Roman" w:hAnsi="Times New Roman" w:cs="Times New Roman"/>
                  <w:sz w:val="20"/>
                  <w:szCs w:val="20"/>
                </w:rPr>
                <w:t>0</w:t>
              </w:r>
            </w:ins>
          </w:p>
          <w:p w14:paraId="0F9ED889" w14:textId="77777777" w:rsidR="00B366D0" w:rsidRPr="00BE4A9C" w:rsidRDefault="00B366D0" w:rsidP="00BE4A9C">
            <w:pPr>
              <w:spacing w:after="0"/>
              <w:rPr>
                <w:rFonts w:ascii="Times New Roman" w:hAnsi="Times New Roman" w:cs="Times New Roman"/>
                <w:sz w:val="20"/>
                <w:szCs w:val="20"/>
              </w:rPr>
            </w:pPr>
            <w:r w:rsidRPr="00BE4A9C">
              <w:rPr>
                <w:rFonts w:ascii="Times New Roman" w:hAnsi="Times New Roman" w:cs="Times New Roman"/>
                <w:sz w:val="20"/>
                <w:szCs w:val="20"/>
              </w:rPr>
              <w:t>(B26)</w:t>
            </w:r>
          </w:p>
        </w:tc>
        <w:tc>
          <w:tcPr>
            <w:tcW w:w="2835" w:type="dxa"/>
            <w:hideMark/>
          </w:tcPr>
          <w:p w14:paraId="5BE5B7E4" w14:textId="77777777" w:rsidR="00B366D0" w:rsidRPr="00BE4A9C" w:rsidRDefault="00B366D0">
            <w:pPr>
              <w:rPr>
                <w:rFonts w:ascii="Times New Roman" w:hAnsi="Times New Roman" w:cs="Times New Roman"/>
                <w:sz w:val="20"/>
                <w:szCs w:val="20"/>
              </w:rPr>
            </w:pPr>
            <w:r w:rsidRPr="00BE4A9C">
              <w:rPr>
                <w:rFonts w:ascii="Times New Roman" w:hAnsi="Times New Roman" w:cs="Times New Roman"/>
                <w:sz w:val="20"/>
                <w:szCs w:val="20"/>
              </w:rPr>
              <w:t xml:space="preserve">Other basic own fund items </w:t>
            </w:r>
          </w:p>
        </w:tc>
        <w:tc>
          <w:tcPr>
            <w:tcW w:w="4529" w:type="dxa"/>
            <w:hideMark/>
          </w:tcPr>
          <w:p w14:paraId="16CC818B" w14:textId="1A9829FA" w:rsidR="00B366D0" w:rsidRPr="00BE4A9C" w:rsidRDefault="00B366D0">
            <w:pPr>
              <w:rPr>
                <w:rFonts w:ascii="Times New Roman" w:hAnsi="Times New Roman" w:cs="Times New Roman"/>
                <w:sz w:val="20"/>
                <w:szCs w:val="20"/>
              </w:rPr>
            </w:pPr>
            <w:r w:rsidRPr="00BE4A9C">
              <w:rPr>
                <w:rFonts w:ascii="Times New Roman" w:hAnsi="Times New Roman" w:cs="Times New Roman"/>
                <w:sz w:val="20"/>
                <w:szCs w:val="20"/>
              </w:rPr>
              <w:t>These are the basic own fund items included in points (a)(</w:t>
            </w:r>
            <w:proofErr w:type="spellStart"/>
            <w:r w:rsidRPr="00BE4A9C">
              <w:rPr>
                <w:rFonts w:ascii="Times New Roman" w:hAnsi="Times New Roman" w:cs="Times New Roman"/>
                <w:sz w:val="20"/>
                <w:szCs w:val="20"/>
              </w:rPr>
              <w:t>i</w:t>
            </w:r>
            <w:proofErr w:type="spellEnd"/>
            <w:r w:rsidRPr="00BE4A9C">
              <w:rPr>
                <w:rFonts w:ascii="Times New Roman" w:hAnsi="Times New Roman" w:cs="Times New Roman"/>
                <w:sz w:val="20"/>
                <w:szCs w:val="20"/>
              </w:rPr>
              <w:t xml:space="preserve">) to (v) of Article 69, Article 72(a) and Article 76(a), as well as those basic own fund items approved by the supervisory authority in accordance with Article 79 of the  </w:t>
            </w:r>
            <w:r>
              <w:rPr>
                <w:rFonts w:ascii="Times New Roman" w:hAnsi="Times New Roman" w:cs="Times New Roman"/>
                <w:sz w:val="20"/>
                <w:szCs w:val="20"/>
              </w:rPr>
              <w:t>Directive 2009/138/EC</w:t>
            </w:r>
            <w:r w:rsidRPr="00BE4A9C">
              <w:rPr>
                <w:rFonts w:ascii="Times New Roman" w:hAnsi="Times New Roman" w:cs="Times New Roman"/>
                <w:sz w:val="20"/>
                <w:szCs w:val="20"/>
              </w:rPr>
              <w:t xml:space="preserve">. </w:t>
            </w:r>
          </w:p>
        </w:tc>
      </w:tr>
      <w:tr w:rsidR="00B366D0" w:rsidRPr="007B276A" w14:paraId="2A6433E2" w14:textId="77777777" w:rsidTr="00BE4A9C">
        <w:trPr>
          <w:gridAfter w:val="1"/>
          <w:wAfter w:w="7" w:type="dxa"/>
          <w:trHeight w:val="1288"/>
        </w:trPr>
        <w:tc>
          <w:tcPr>
            <w:tcW w:w="1843" w:type="dxa"/>
            <w:gridSpan w:val="2"/>
            <w:hideMark/>
          </w:tcPr>
          <w:p w14:paraId="131B6068" w14:textId="324B6317" w:rsidR="00B366D0" w:rsidRPr="00BE4A9C" w:rsidRDefault="00B366D0" w:rsidP="00BE4A9C">
            <w:pPr>
              <w:spacing w:after="0"/>
              <w:rPr>
                <w:rFonts w:ascii="Times New Roman" w:hAnsi="Times New Roman" w:cs="Times New Roman"/>
                <w:sz w:val="20"/>
                <w:szCs w:val="20"/>
              </w:rPr>
            </w:pPr>
            <w:r w:rsidRPr="00BE4A9C">
              <w:rPr>
                <w:rFonts w:ascii="Times New Roman" w:hAnsi="Times New Roman" w:cs="Times New Roman"/>
                <w:sz w:val="20"/>
                <w:szCs w:val="20"/>
              </w:rPr>
              <w:t>R0740/</w:t>
            </w:r>
            <w:del w:id="856" w:author="Author">
              <w:r w:rsidRPr="00BE4A9C" w:rsidDel="00BB5306">
                <w:rPr>
                  <w:rFonts w:ascii="Times New Roman" w:hAnsi="Times New Roman" w:cs="Times New Roman"/>
                  <w:sz w:val="20"/>
                  <w:szCs w:val="20"/>
                </w:rPr>
                <w:delText>C0010</w:delText>
              </w:r>
            </w:del>
            <w:ins w:id="857" w:author="Author">
              <w:r w:rsidR="00BB5306" w:rsidRPr="00BE4A9C">
                <w:rPr>
                  <w:rFonts w:ascii="Times New Roman" w:hAnsi="Times New Roman" w:cs="Times New Roman"/>
                  <w:sz w:val="20"/>
                  <w:szCs w:val="20"/>
                </w:rPr>
                <w:t>C00</w:t>
              </w:r>
              <w:r w:rsidR="00BB5306">
                <w:rPr>
                  <w:rFonts w:ascii="Times New Roman" w:hAnsi="Times New Roman" w:cs="Times New Roman"/>
                  <w:sz w:val="20"/>
                  <w:szCs w:val="20"/>
                </w:rPr>
                <w:t>6</w:t>
              </w:r>
              <w:r w:rsidR="00BB5306" w:rsidRPr="00BE4A9C">
                <w:rPr>
                  <w:rFonts w:ascii="Times New Roman" w:hAnsi="Times New Roman" w:cs="Times New Roman"/>
                  <w:sz w:val="20"/>
                  <w:szCs w:val="20"/>
                </w:rPr>
                <w:t>0</w:t>
              </w:r>
            </w:ins>
          </w:p>
          <w:p w14:paraId="1C4E2703" w14:textId="77777777" w:rsidR="00B366D0" w:rsidRPr="00BE4A9C" w:rsidRDefault="00B366D0" w:rsidP="00BE4A9C">
            <w:pPr>
              <w:spacing w:after="0"/>
              <w:rPr>
                <w:rFonts w:ascii="Times New Roman" w:hAnsi="Times New Roman" w:cs="Times New Roman"/>
                <w:sz w:val="20"/>
                <w:szCs w:val="20"/>
              </w:rPr>
            </w:pPr>
            <w:r w:rsidRPr="00BE4A9C">
              <w:rPr>
                <w:rFonts w:ascii="Times New Roman" w:hAnsi="Times New Roman" w:cs="Times New Roman"/>
                <w:sz w:val="20"/>
                <w:szCs w:val="20"/>
              </w:rPr>
              <w:t>(B27)</w:t>
            </w:r>
          </w:p>
        </w:tc>
        <w:tc>
          <w:tcPr>
            <w:tcW w:w="2835" w:type="dxa"/>
            <w:hideMark/>
          </w:tcPr>
          <w:p w14:paraId="7D3B5E86" w14:textId="7F97CF92" w:rsidR="00B366D0" w:rsidRPr="00BE4A9C" w:rsidRDefault="00B366D0">
            <w:pPr>
              <w:rPr>
                <w:rFonts w:ascii="Times New Roman" w:hAnsi="Times New Roman" w:cs="Times New Roman"/>
                <w:sz w:val="20"/>
                <w:szCs w:val="20"/>
              </w:rPr>
            </w:pPr>
            <w:r w:rsidRPr="00BE4A9C">
              <w:rPr>
                <w:rFonts w:ascii="Times New Roman" w:hAnsi="Times New Roman" w:cs="Times New Roman"/>
                <w:sz w:val="20"/>
                <w:szCs w:val="20"/>
              </w:rPr>
              <w:t>Adjustment for restricted own fund items in respect of matching adjustment portfolios and ring fenced funds</w:t>
            </w:r>
          </w:p>
        </w:tc>
        <w:tc>
          <w:tcPr>
            <w:tcW w:w="4529" w:type="dxa"/>
            <w:hideMark/>
          </w:tcPr>
          <w:p w14:paraId="69A642F9" w14:textId="37274239" w:rsidR="00B366D0" w:rsidRPr="00BE4A9C" w:rsidRDefault="00B366D0">
            <w:pPr>
              <w:rPr>
                <w:rFonts w:ascii="Times New Roman" w:hAnsi="Times New Roman" w:cs="Times New Roman"/>
                <w:sz w:val="20"/>
                <w:szCs w:val="20"/>
              </w:rPr>
            </w:pPr>
            <w:r w:rsidRPr="00BE4A9C">
              <w:rPr>
                <w:rFonts w:ascii="Times New Roman" w:hAnsi="Times New Roman" w:cs="Times New Roman"/>
                <w:sz w:val="20"/>
                <w:szCs w:val="20"/>
              </w:rPr>
              <w:t>This is the total amount of the adjustment to the reconciliation reserve due to the existence of restricted own fund items in respect of ring-fenced funds and matching portfolios</w:t>
            </w:r>
            <w:ins w:id="858" w:author="Author">
              <w:r>
                <w:rPr>
                  <w:rFonts w:ascii="Times New Roman" w:hAnsi="Times New Roman" w:cs="Times New Roman"/>
                  <w:sz w:val="20"/>
                  <w:szCs w:val="20"/>
                </w:rPr>
                <w:t xml:space="preserve"> at group level</w:t>
              </w:r>
            </w:ins>
            <w:r w:rsidRPr="00BE4A9C">
              <w:rPr>
                <w:rFonts w:ascii="Times New Roman" w:hAnsi="Times New Roman" w:cs="Times New Roman"/>
                <w:sz w:val="20"/>
                <w:szCs w:val="20"/>
              </w:rPr>
              <w:t>.</w:t>
            </w:r>
          </w:p>
        </w:tc>
      </w:tr>
      <w:tr w:rsidR="00B366D0" w:rsidRPr="00923EEB" w14:paraId="5AB5E794" w14:textId="77777777" w:rsidTr="00BE4A9C">
        <w:trPr>
          <w:trHeight w:val="1020"/>
        </w:trPr>
        <w:tc>
          <w:tcPr>
            <w:tcW w:w="1843" w:type="dxa"/>
            <w:gridSpan w:val="2"/>
            <w:hideMark/>
          </w:tcPr>
          <w:p w14:paraId="6726F82C" w14:textId="3BFB6060"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R0750/</w:t>
            </w:r>
            <w:del w:id="859" w:author="Author">
              <w:r w:rsidRPr="00923EEB" w:rsidDel="00BB5306">
                <w:rPr>
                  <w:rFonts w:ascii="Times New Roman" w:hAnsi="Times New Roman" w:cs="Times New Roman"/>
                  <w:sz w:val="20"/>
                  <w:szCs w:val="20"/>
                </w:rPr>
                <w:delText>C0010</w:delText>
              </w:r>
            </w:del>
            <w:ins w:id="860" w:author="Author">
              <w:r w:rsidR="00BB5306" w:rsidRPr="00923EEB">
                <w:rPr>
                  <w:rFonts w:ascii="Times New Roman" w:hAnsi="Times New Roman" w:cs="Times New Roman"/>
                  <w:sz w:val="20"/>
                  <w:szCs w:val="20"/>
                </w:rPr>
                <w:t>C00</w:t>
              </w:r>
              <w:r w:rsidR="00BB5306">
                <w:rPr>
                  <w:rFonts w:ascii="Times New Roman" w:hAnsi="Times New Roman" w:cs="Times New Roman"/>
                  <w:sz w:val="20"/>
                  <w:szCs w:val="20"/>
                </w:rPr>
                <w:t>6</w:t>
              </w:r>
              <w:r w:rsidR="00BB5306" w:rsidRPr="00923EEB">
                <w:rPr>
                  <w:rFonts w:ascii="Times New Roman" w:hAnsi="Times New Roman" w:cs="Times New Roman"/>
                  <w:sz w:val="20"/>
                  <w:szCs w:val="20"/>
                </w:rPr>
                <w:t>0</w:t>
              </w:r>
            </w:ins>
          </w:p>
          <w:p w14:paraId="5D0B90CA"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(B28)</w:t>
            </w:r>
          </w:p>
        </w:tc>
        <w:tc>
          <w:tcPr>
            <w:tcW w:w="2835" w:type="dxa"/>
            <w:hideMark/>
          </w:tcPr>
          <w:p w14:paraId="1FBE894D" w14:textId="77777777" w:rsidR="00B366D0" w:rsidRPr="00923EEB" w:rsidRDefault="00B366D0" w:rsidP="000040C3">
            <w:pPr>
              <w:spacing w:after="0"/>
              <w:rPr>
                <w:rFonts w:ascii="Times New Roman" w:hAnsi="Times New Roman" w:cs="Times New Roman"/>
                <w:sz w:val="20"/>
                <w:szCs w:val="20"/>
              </w:rPr>
            </w:pPr>
            <w:r w:rsidRPr="00923EEB">
              <w:rPr>
                <w:rFonts w:ascii="Times New Roman" w:hAnsi="Times New Roman" w:cs="Times New Roman"/>
                <w:sz w:val="20"/>
                <w:szCs w:val="20"/>
              </w:rPr>
              <w:t xml:space="preserve">Other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w:t>
            </w:r>
          </w:p>
        </w:tc>
        <w:tc>
          <w:tcPr>
            <w:tcW w:w="4536" w:type="dxa"/>
            <w:gridSpan w:val="2"/>
            <w:hideMark/>
          </w:tcPr>
          <w:p w14:paraId="6BA6025F" w14:textId="3EE6BF87" w:rsidR="00B366D0" w:rsidRPr="00923EEB" w:rsidRDefault="00B366D0" w:rsidP="0002174B">
            <w:pPr>
              <w:spacing w:after="0"/>
              <w:rPr>
                <w:rFonts w:ascii="Times New Roman" w:hAnsi="Times New Roman" w:cs="Times New Roman"/>
                <w:sz w:val="20"/>
                <w:szCs w:val="20"/>
              </w:rPr>
            </w:pPr>
            <w:r w:rsidRPr="00923EEB">
              <w:rPr>
                <w:rFonts w:ascii="Times New Roman" w:hAnsi="Times New Roman" w:cs="Times New Roman"/>
                <w:sz w:val="20"/>
                <w:szCs w:val="20"/>
              </w:rPr>
              <w:t xml:space="preserve">These are other </w:t>
            </w:r>
            <w:proofErr w:type="spellStart"/>
            <w:r w:rsidRPr="00923EEB">
              <w:rPr>
                <w:rFonts w:ascii="Times New Roman" w:hAnsi="Times New Roman" w:cs="Times New Roman"/>
                <w:sz w:val="20"/>
                <w:szCs w:val="20"/>
              </w:rPr>
              <w:t>non available</w:t>
            </w:r>
            <w:proofErr w:type="spellEnd"/>
            <w:r w:rsidRPr="00923EEB">
              <w:rPr>
                <w:rFonts w:ascii="Times New Roman" w:hAnsi="Times New Roman" w:cs="Times New Roman"/>
                <w:sz w:val="20"/>
                <w:szCs w:val="20"/>
              </w:rPr>
              <w:t xml:space="preserve"> own funds of related undertakings according to art 335 (1</w:t>
            </w:r>
            <w:proofErr w:type="gramStart"/>
            <w:r w:rsidRPr="00923EEB">
              <w:rPr>
                <w:rFonts w:ascii="Times New Roman" w:hAnsi="Times New Roman" w:cs="Times New Roman"/>
                <w:sz w:val="20"/>
                <w:szCs w:val="20"/>
              </w:rPr>
              <w:t>)(</w:t>
            </w:r>
            <w:proofErr w:type="gramEnd"/>
            <w:r w:rsidRPr="00923EEB">
              <w:rPr>
                <w:rFonts w:ascii="Times New Roman" w:hAnsi="Times New Roman" w:cs="Times New Roman"/>
                <w:sz w:val="20"/>
                <w:szCs w:val="20"/>
              </w:rPr>
              <w:t xml:space="preserve">d) and (f) </w:t>
            </w:r>
            <w:r>
              <w:rPr>
                <w:rFonts w:ascii="Times New Roman" w:hAnsi="Times New Roman" w:cs="Times New Roman"/>
                <w:sz w:val="20"/>
                <w:szCs w:val="20"/>
                <w:lang w:val="en-US"/>
              </w:rPr>
              <w:t>of</w:t>
            </w:r>
            <w:r w:rsidRPr="00F51E7A">
              <w:rPr>
                <w:rFonts w:ascii="Times New Roman" w:hAnsi="Times New Roman" w:cs="Times New Roman"/>
                <w:sz w:val="20"/>
                <w:szCs w:val="20"/>
                <w:lang w:val="en-US"/>
              </w:rPr>
              <w:t xml:space="preserve"> </w:t>
            </w:r>
            <w:del w:id="861" w:author="Author">
              <w:r w:rsidRPr="00F51E7A" w:rsidDel="0002174B">
                <w:rPr>
                  <w:rFonts w:ascii="Times New Roman" w:hAnsi="Times New Roman" w:cs="Times New Roman"/>
                  <w:sz w:val="20"/>
                  <w:szCs w:val="20"/>
                  <w:lang w:val="en-US"/>
                </w:rPr>
                <w:delText>Implementing measures</w:delText>
              </w:r>
            </w:del>
            <w:ins w:id="862" w:author="Author">
              <w:r w:rsidR="0002174B">
                <w:rPr>
                  <w:rFonts w:ascii="Times New Roman" w:hAnsi="Times New Roman" w:cs="Times New Roman"/>
                  <w:sz w:val="20"/>
                  <w:szCs w:val="20"/>
                  <w:lang w:val="en-US"/>
                </w:rPr>
                <w:t xml:space="preserve">Delegated Regulation </w:t>
              </w:r>
              <w:r w:rsidR="001D1ABA">
                <w:rPr>
                  <w:rFonts w:ascii="Times New Roman" w:hAnsi="Times New Roman" w:cs="Times New Roman"/>
                  <w:sz w:val="20"/>
                  <w:szCs w:val="20"/>
                  <w:lang w:val="en-US"/>
                </w:rPr>
                <w:t xml:space="preserve">(EU) </w:t>
              </w:r>
              <w:r w:rsidR="0002174B">
                <w:rPr>
                  <w:rFonts w:ascii="Times New Roman" w:hAnsi="Times New Roman" w:cs="Times New Roman"/>
                  <w:sz w:val="20"/>
                  <w:szCs w:val="20"/>
                  <w:lang w:val="en-US"/>
                </w:rPr>
                <w:t>2015/35</w:t>
              </w:r>
            </w:ins>
            <w:r>
              <w:rPr>
                <w:rFonts w:ascii="Times New Roman" w:hAnsi="Times New Roman" w:cs="Times New Roman"/>
                <w:sz w:val="20"/>
                <w:szCs w:val="20"/>
                <w:lang w:val="en-US"/>
              </w:rPr>
              <w:t>.</w:t>
            </w:r>
            <w:r w:rsidRPr="00923EEB">
              <w:rPr>
                <w:rFonts w:ascii="Times New Roman" w:hAnsi="Times New Roman" w:cs="Times New Roman"/>
                <w:sz w:val="20"/>
                <w:szCs w:val="20"/>
              </w:rPr>
              <w:br/>
            </w:r>
          </w:p>
        </w:tc>
      </w:tr>
      <w:tr w:rsidR="00B366D0" w:rsidRPr="007B276A" w14:paraId="7177BBE7" w14:textId="77777777" w:rsidTr="00BE4A9C">
        <w:trPr>
          <w:gridAfter w:val="1"/>
          <w:wAfter w:w="7" w:type="dxa"/>
          <w:trHeight w:val="735"/>
        </w:trPr>
        <w:tc>
          <w:tcPr>
            <w:tcW w:w="1843" w:type="dxa"/>
            <w:gridSpan w:val="2"/>
            <w:hideMark/>
          </w:tcPr>
          <w:p w14:paraId="61272E61" w14:textId="3267B7DB" w:rsidR="00B366D0" w:rsidRPr="00BE4A9C" w:rsidRDefault="00B366D0" w:rsidP="00BE4A9C">
            <w:pPr>
              <w:spacing w:after="0"/>
              <w:rPr>
                <w:rFonts w:ascii="Times New Roman" w:hAnsi="Times New Roman" w:cs="Times New Roman"/>
                <w:sz w:val="20"/>
                <w:szCs w:val="20"/>
              </w:rPr>
            </w:pPr>
            <w:r w:rsidRPr="00BE4A9C">
              <w:rPr>
                <w:rFonts w:ascii="Times New Roman" w:hAnsi="Times New Roman" w:cs="Times New Roman"/>
                <w:sz w:val="20"/>
                <w:szCs w:val="20"/>
              </w:rPr>
              <w:t>R0760/</w:t>
            </w:r>
            <w:del w:id="863" w:author="Author">
              <w:r w:rsidRPr="00BE4A9C" w:rsidDel="00BB5306">
                <w:rPr>
                  <w:rFonts w:ascii="Times New Roman" w:hAnsi="Times New Roman" w:cs="Times New Roman"/>
                  <w:sz w:val="20"/>
                  <w:szCs w:val="20"/>
                </w:rPr>
                <w:delText xml:space="preserve">C0010 </w:delText>
              </w:r>
            </w:del>
            <w:ins w:id="864" w:author="Author">
              <w:r w:rsidR="00BB5306" w:rsidRPr="00BE4A9C">
                <w:rPr>
                  <w:rFonts w:ascii="Times New Roman" w:hAnsi="Times New Roman" w:cs="Times New Roman"/>
                  <w:sz w:val="20"/>
                  <w:szCs w:val="20"/>
                </w:rPr>
                <w:t>C00</w:t>
              </w:r>
              <w:r w:rsidR="00BB5306">
                <w:rPr>
                  <w:rFonts w:ascii="Times New Roman" w:hAnsi="Times New Roman" w:cs="Times New Roman"/>
                  <w:sz w:val="20"/>
                  <w:szCs w:val="20"/>
                </w:rPr>
                <w:t>6</w:t>
              </w:r>
              <w:r w:rsidR="00BB5306" w:rsidRPr="00BE4A9C">
                <w:rPr>
                  <w:rFonts w:ascii="Times New Roman" w:hAnsi="Times New Roman" w:cs="Times New Roman"/>
                  <w:sz w:val="20"/>
                  <w:szCs w:val="20"/>
                </w:rPr>
                <w:t xml:space="preserve">0 </w:t>
              </w:r>
            </w:ins>
          </w:p>
          <w:p w14:paraId="372B31CE" w14:textId="6F37E229" w:rsidR="00B366D0" w:rsidRPr="00BE4A9C" w:rsidRDefault="00B366D0" w:rsidP="00BE4A9C">
            <w:pPr>
              <w:spacing w:after="0"/>
              <w:rPr>
                <w:rFonts w:ascii="Times New Roman" w:hAnsi="Times New Roman" w:cs="Times New Roman"/>
                <w:sz w:val="20"/>
                <w:szCs w:val="20"/>
              </w:rPr>
            </w:pPr>
            <w:r w:rsidRPr="00BE4A9C">
              <w:rPr>
                <w:rFonts w:ascii="Times New Roman" w:hAnsi="Times New Roman" w:cs="Times New Roman"/>
                <w:sz w:val="20"/>
                <w:szCs w:val="20"/>
              </w:rPr>
              <w:t>(B29</w:t>
            </w:r>
            <w:ins w:id="865" w:author="Author">
              <w:r>
                <w:rPr>
                  <w:rFonts w:ascii="Times New Roman" w:hAnsi="Times New Roman" w:cs="Times New Roman"/>
                  <w:sz w:val="20"/>
                  <w:szCs w:val="20"/>
                </w:rPr>
                <w:t>A</w:t>
              </w:r>
            </w:ins>
            <w:r w:rsidRPr="00BE4A9C">
              <w:rPr>
                <w:rFonts w:ascii="Times New Roman" w:hAnsi="Times New Roman" w:cs="Times New Roman"/>
                <w:sz w:val="20"/>
                <w:szCs w:val="20"/>
              </w:rPr>
              <w:t>)</w:t>
            </w:r>
          </w:p>
        </w:tc>
        <w:tc>
          <w:tcPr>
            <w:tcW w:w="2835" w:type="dxa"/>
            <w:hideMark/>
          </w:tcPr>
          <w:p w14:paraId="0F227B43" w14:textId="5A75C93C" w:rsidR="00B366D0" w:rsidRPr="00BE4A9C" w:rsidRDefault="00B366D0" w:rsidP="00A20ECE">
            <w:pPr>
              <w:spacing w:after="0"/>
              <w:rPr>
                <w:rFonts w:ascii="Times New Roman" w:hAnsi="Times New Roman" w:cs="Times New Roman"/>
                <w:sz w:val="20"/>
                <w:szCs w:val="20"/>
              </w:rPr>
            </w:pPr>
            <w:r w:rsidRPr="00BE4A9C">
              <w:rPr>
                <w:rFonts w:ascii="Times New Roman" w:hAnsi="Times New Roman" w:cs="Times New Roman"/>
                <w:sz w:val="20"/>
                <w:szCs w:val="20"/>
              </w:rPr>
              <w:t xml:space="preserve">Reconciliation reserve </w:t>
            </w:r>
            <w:del w:id="866" w:author="Author">
              <w:r w:rsidRPr="00BE4A9C" w:rsidDel="00A20ECE">
                <w:rPr>
                  <w:rFonts w:ascii="Times New Roman" w:hAnsi="Times New Roman" w:cs="Times New Roman"/>
                  <w:sz w:val="20"/>
                  <w:szCs w:val="20"/>
                </w:rPr>
                <w:delText>before deduction for participations</w:delText>
              </w:r>
            </w:del>
            <w:ins w:id="867" w:author="Author">
              <w:del w:id="868" w:author="Author">
                <w:r w:rsidR="00BB5306" w:rsidDel="00A20ECE">
                  <w:rPr>
                    <w:rFonts w:ascii="Times New Roman" w:hAnsi="Times New Roman" w:cs="Times New Roman"/>
                    <w:sz w:val="20"/>
                    <w:szCs w:val="20"/>
                  </w:rPr>
                  <w:delText xml:space="preserve"> in other financial sectors</w:delText>
                </w:r>
                <w:r w:rsidR="00BB5306" w:rsidRPr="00BE4A9C" w:rsidDel="00A20ECE">
                  <w:rPr>
                    <w:rFonts w:ascii="Times New Roman" w:hAnsi="Times New Roman" w:cs="Times New Roman"/>
                    <w:sz w:val="20"/>
                    <w:szCs w:val="20"/>
                  </w:rPr>
                  <w:delText xml:space="preserve"> </w:delText>
                </w:r>
              </w:del>
            </w:ins>
            <w:r w:rsidRPr="00BE4A9C">
              <w:rPr>
                <w:rFonts w:ascii="Times New Roman" w:hAnsi="Times New Roman" w:cs="Times New Roman"/>
                <w:sz w:val="20"/>
                <w:szCs w:val="20"/>
              </w:rPr>
              <w:t xml:space="preserve">- total </w:t>
            </w:r>
          </w:p>
        </w:tc>
        <w:tc>
          <w:tcPr>
            <w:tcW w:w="4529" w:type="dxa"/>
            <w:hideMark/>
          </w:tcPr>
          <w:p w14:paraId="38DF817F" w14:textId="344063E6" w:rsidR="00B366D0" w:rsidRPr="00BE4A9C" w:rsidRDefault="00B366D0" w:rsidP="005A1F89">
            <w:pPr>
              <w:spacing w:after="0"/>
              <w:rPr>
                <w:rFonts w:ascii="Times New Roman" w:hAnsi="Times New Roman" w:cs="Times New Roman"/>
                <w:sz w:val="20"/>
                <w:szCs w:val="20"/>
              </w:rPr>
              <w:pPrChange w:id="869" w:author="Author">
                <w:pPr/>
              </w:pPrChange>
            </w:pPr>
            <w:r w:rsidRPr="00BE4A9C">
              <w:rPr>
                <w:rFonts w:ascii="Times New Roman" w:hAnsi="Times New Roman" w:cs="Times New Roman"/>
                <w:sz w:val="20"/>
                <w:szCs w:val="20"/>
              </w:rPr>
              <w:t xml:space="preserve">This </w:t>
            </w:r>
            <w:ins w:id="870" w:author="Author">
              <w:r>
                <w:rPr>
                  <w:rFonts w:ascii="Times New Roman" w:hAnsi="Times New Roman" w:cs="Times New Roman"/>
                  <w:sz w:val="20"/>
                  <w:szCs w:val="20"/>
                </w:rPr>
                <w:t xml:space="preserve">is </w:t>
              </w:r>
            </w:ins>
            <w:r w:rsidRPr="00BE4A9C">
              <w:rPr>
                <w:rFonts w:ascii="Times New Roman" w:hAnsi="Times New Roman" w:cs="Times New Roman"/>
                <w:sz w:val="20"/>
                <w:szCs w:val="20"/>
              </w:rPr>
              <w:t xml:space="preserve">the reconciliation reserve </w:t>
            </w:r>
            <w:del w:id="871" w:author="Author">
              <w:r w:rsidRPr="00BE4A9C" w:rsidDel="00BB5306">
                <w:rPr>
                  <w:rFonts w:ascii="Times New Roman" w:hAnsi="Times New Roman" w:cs="Times New Roman"/>
                  <w:sz w:val="20"/>
                  <w:szCs w:val="20"/>
                </w:rPr>
                <w:delText xml:space="preserve"> </w:delText>
              </w:r>
            </w:del>
            <w:r w:rsidRPr="00BE4A9C">
              <w:rPr>
                <w:rFonts w:ascii="Times New Roman" w:hAnsi="Times New Roman" w:cs="Times New Roman"/>
                <w:sz w:val="20"/>
                <w:szCs w:val="20"/>
              </w:rPr>
              <w:t xml:space="preserve">of the undertaking, before deductions for </w:t>
            </w:r>
            <w:r w:rsidRPr="00AA0062">
              <w:rPr>
                <w:rFonts w:ascii="Times New Roman" w:hAnsi="Times New Roman" w:cs="Times New Roman"/>
                <w:sz w:val="20"/>
                <w:szCs w:val="20"/>
              </w:rPr>
              <w:t>participations</w:t>
            </w:r>
            <w:ins w:id="872" w:author="Author">
              <w:r w:rsidR="00AA0062" w:rsidRPr="005A1F89">
                <w:rPr>
                  <w:rFonts w:ascii="Times New Roman" w:hAnsi="Times New Roman" w:cs="Times New Roman"/>
                  <w:sz w:val="20"/>
                  <w:szCs w:val="20"/>
                  <w:rPrChange w:id="873" w:author="Author">
                    <w:rPr>
                      <w:rFonts w:ascii="Times New Roman" w:hAnsi="Times New Roman" w:cs="Times New Roman"/>
                      <w:sz w:val="20"/>
                      <w:szCs w:val="20"/>
                      <w:highlight w:val="yellow"/>
                    </w:rPr>
                  </w:rPrChange>
                </w:rPr>
                <w:t>.</w:t>
              </w:r>
            </w:ins>
            <w:del w:id="874" w:author="Author">
              <w:r w:rsidRPr="005A1F89" w:rsidDel="00A2451D">
                <w:rPr>
                  <w:rFonts w:ascii="Times New Roman" w:hAnsi="Times New Roman" w:cs="Times New Roman"/>
                  <w:sz w:val="20"/>
                  <w:szCs w:val="20"/>
                  <w:highlight w:val="yellow"/>
                  <w:rPrChange w:id="875" w:author="Author">
                    <w:rPr>
                      <w:rFonts w:ascii="Times New Roman" w:hAnsi="Times New Roman" w:cs="Times New Roman"/>
                      <w:sz w:val="20"/>
                      <w:szCs w:val="20"/>
                    </w:rPr>
                  </w:rPrChange>
                </w:rPr>
                <w:delText>.</w:delText>
              </w:r>
            </w:del>
          </w:p>
        </w:tc>
      </w:tr>
      <w:tr w:rsidR="00B366D0" w:rsidRPr="007B276A" w14:paraId="4BDFDFB2" w14:textId="77777777" w:rsidTr="00BE4A9C">
        <w:trPr>
          <w:gridAfter w:val="1"/>
          <w:wAfter w:w="7" w:type="dxa"/>
          <w:trHeight w:val="1560"/>
        </w:trPr>
        <w:tc>
          <w:tcPr>
            <w:tcW w:w="1843" w:type="dxa"/>
            <w:gridSpan w:val="2"/>
            <w:hideMark/>
          </w:tcPr>
          <w:p w14:paraId="197073CC" w14:textId="55040099" w:rsidR="00B366D0" w:rsidRPr="00BE4A9C" w:rsidRDefault="00B366D0" w:rsidP="00BE4A9C">
            <w:pPr>
              <w:spacing w:after="0"/>
              <w:rPr>
                <w:rFonts w:ascii="Times New Roman" w:hAnsi="Times New Roman" w:cs="Times New Roman"/>
                <w:sz w:val="20"/>
                <w:szCs w:val="20"/>
              </w:rPr>
            </w:pPr>
            <w:r w:rsidRPr="00BE4A9C">
              <w:rPr>
                <w:rFonts w:ascii="Times New Roman" w:hAnsi="Times New Roman" w:cs="Times New Roman"/>
                <w:sz w:val="20"/>
                <w:szCs w:val="20"/>
              </w:rPr>
              <w:t>R0770/</w:t>
            </w:r>
            <w:del w:id="876" w:author="Author">
              <w:r w:rsidRPr="00BE4A9C" w:rsidDel="00BB5306">
                <w:rPr>
                  <w:rFonts w:ascii="Times New Roman" w:hAnsi="Times New Roman" w:cs="Times New Roman"/>
                  <w:sz w:val="20"/>
                  <w:szCs w:val="20"/>
                </w:rPr>
                <w:delText>C0010</w:delText>
              </w:r>
            </w:del>
            <w:ins w:id="877" w:author="Author">
              <w:r w:rsidR="00BB5306" w:rsidRPr="00BE4A9C">
                <w:rPr>
                  <w:rFonts w:ascii="Times New Roman" w:hAnsi="Times New Roman" w:cs="Times New Roman"/>
                  <w:sz w:val="20"/>
                  <w:szCs w:val="20"/>
                </w:rPr>
                <w:t>C00</w:t>
              </w:r>
              <w:r w:rsidR="00BB5306">
                <w:rPr>
                  <w:rFonts w:ascii="Times New Roman" w:hAnsi="Times New Roman" w:cs="Times New Roman"/>
                  <w:sz w:val="20"/>
                  <w:szCs w:val="20"/>
                </w:rPr>
                <w:t>6</w:t>
              </w:r>
              <w:r w:rsidR="00BB5306" w:rsidRPr="00BE4A9C">
                <w:rPr>
                  <w:rFonts w:ascii="Times New Roman" w:hAnsi="Times New Roman" w:cs="Times New Roman"/>
                  <w:sz w:val="20"/>
                  <w:szCs w:val="20"/>
                </w:rPr>
                <w:t>0</w:t>
              </w:r>
            </w:ins>
          </w:p>
          <w:p w14:paraId="0A171BB9" w14:textId="77777777" w:rsidR="00B366D0" w:rsidRPr="00BE4A9C" w:rsidRDefault="00B366D0" w:rsidP="00BE4A9C">
            <w:pPr>
              <w:spacing w:after="0"/>
              <w:rPr>
                <w:rFonts w:ascii="Times New Roman" w:hAnsi="Times New Roman" w:cs="Times New Roman"/>
                <w:sz w:val="20"/>
                <w:szCs w:val="20"/>
              </w:rPr>
            </w:pPr>
            <w:r w:rsidRPr="00BE4A9C">
              <w:rPr>
                <w:rFonts w:ascii="Times New Roman" w:hAnsi="Times New Roman" w:cs="Times New Roman"/>
                <w:sz w:val="20"/>
                <w:szCs w:val="20"/>
              </w:rPr>
              <w:t>(A30)</w:t>
            </w:r>
          </w:p>
        </w:tc>
        <w:tc>
          <w:tcPr>
            <w:tcW w:w="2835" w:type="dxa"/>
            <w:hideMark/>
          </w:tcPr>
          <w:p w14:paraId="338F4E0B" w14:textId="77777777" w:rsidR="00B366D0" w:rsidRPr="00BE4A9C" w:rsidRDefault="00B366D0" w:rsidP="00BE4A9C">
            <w:pPr>
              <w:spacing w:after="0"/>
              <w:rPr>
                <w:rFonts w:ascii="Times New Roman" w:hAnsi="Times New Roman" w:cs="Times New Roman"/>
                <w:sz w:val="20"/>
                <w:szCs w:val="20"/>
              </w:rPr>
            </w:pPr>
            <w:r w:rsidRPr="00BE4A9C">
              <w:rPr>
                <w:rFonts w:ascii="Times New Roman" w:hAnsi="Times New Roman" w:cs="Times New Roman"/>
                <w:sz w:val="20"/>
                <w:szCs w:val="20"/>
              </w:rPr>
              <w:t>Expected profits included in future premiums (EPIFP) - Life business</w:t>
            </w:r>
          </w:p>
        </w:tc>
        <w:tc>
          <w:tcPr>
            <w:tcW w:w="4529" w:type="dxa"/>
            <w:hideMark/>
          </w:tcPr>
          <w:p w14:paraId="0C4EF37E" w14:textId="62A1E1FE" w:rsidR="00B366D0" w:rsidRPr="00BE4A9C" w:rsidRDefault="00B366D0">
            <w:pPr>
              <w:rPr>
                <w:rFonts w:ascii="Times New Roman" w:hAnsi="Times New Roman" w:cs="Times New Roman"/>
                <w:sz w:val="20"/>
                <w:szCs w:val="20"/>
              </w:rPr>
            </w:pPr>
            <w:r w:rsidRPr="00BE4A9C">
              <w:rPr>
                <w:rFonts w:ascii="Times New Roman" w:hAnsi="Times New Roman" w:cs="Times New Roman"/>
                <w:sz w:val="20"/>
                <w:szCs w:val="20"/>
              </w:rPr>
              <w:t xml:space="preserve">The reconciliation reserve includes an amount of the excess of assets over liabilities that corresponds to the expected profit in future premiums (EPIFP). This cell represents that amount for the life business of the undertaking. </w:t>
            </w:r>
          </w:p>
        </w:tc>
      </w:tr>
      <w:tr w:rsidR="00B366D0" w:rsidRPr="007B276A" w14:paraId="7739E1F3" w14:textId="77777777" w:rsidTr="00BE4A9C">
        <w:trPr>
          <w:gridAfter w:val="1"/>
          <w:wAfter w:w="7" w:type="dxa"/>
          <w:trHeight w:val="1395"/>
        </w:trPr>
        <w:tc>
          <w:tcPr>
            <w:tcW w:w="1843" w:type="dxa"/>
            <w:gridSpan w:val="2"/>
            <w:hideMark/>
          </w:tcPr>
          <w:p w14:paraId="66958EF9" w14:textId="622F1D21" w:rsidR="00B366D0" w:rsidRPr="00BE4A9C" w:rsidRDefault="00B366D0" w:rsidP="00BE4A9C">
            <w:pPr>
              <w:spacing w:after="0"/>
              <w:rPr>
                <w:rFonts w:ascii="Times New Roman" w:hAnsi="Times New Roman" w:cs="Times New Roman"/>
                <w:sz w:val="20"/>
                <w:szCs w:val="20"/>
              </w:rPr>
            </w:pPr>
            <w:r w:rsidRPr="00BE4A9C">
              <w:rPr>
                <w:rFonts w:ascii="Times New Roman" w:hAnsi="Times New Roman" w:cs="Times New Roman"/>
                <w:sz w:val="20"/>
                <w:szCs w:val="20"/>
              </w:rPr>
              <w:t>R0780/</w:t>
            </w:r>
            <w:del w:id="878" w:author="Author">
              <w:r w:rsidRPr="00BE4A9C" w:rsidDel="00BB5306">
                <w:rPr>
                  <w:rFonts w:ascii="Times New Roman" w:hAnsi="Times New Roman" w:cs="Times New Roman"/>
                  <w:sz w:val="20"/>
                  <w:szCs w:val="20"/>
                </w:rPr>
                <w:delText>C0010</w:delText>
              </w:r>
            </w:del>
            <w:ins w:id="879" w:author="Author">
              <w:r w:rsidR="00BB5306" w:rsidRPr="00BE4A9C">
                <w:rPr>
                  <w:rFonts w:ascii="Times New Roman" w:hAnsi="Times New Roman" w:cs="Times New Roman"/>
                  <w:sz w:val="20"/>
                  <w:szCs w:val="20"/>
                </w:rPr>
                <w:t>C00</w:t>
              </w:r>
              <w:r w:rsidR="00BB5306">
                <w:rPr>
                  <w:rFonts w:ascii="Times New Roman" w:hAnsi="Times New Roman" w:cs="Times New Roman"/>
                  <w:sz w:val="20"/>
                  <w:szCs w:val="20"/>
                </w:rPr>
                <w:t>6</w:t>
              </w:r>
              <w:r w:rsidR="00BB5306" w:rsidRPr="00BE4A9C">
                <w:rPr>
                  <w:rFonts w:ascii="Times New Roman" w:hAnsi="Times New Roman" w:cs="Times New Roman"/>
                  <w:sz w:val="20"/>
                  <w:szCs w:val="20"/>
                </w:rPr>
                <w:t>0</w:t>
              </w:r>
            </w:ins>
          </w:p>
          <w:p w14:paraId="129AC219" w14:textId="77777777" w:rsidR="00B366D0" w:rsidRPr="00BE4A9C" w:rsidRDefault="00B366D0" w:rsidP="00BE4A9C">
            <w:pPr>
              <w:spacing w:after="0"/>
              <w:rPr>
                <w:rFonts w:ascii="Times New Roman" w:hAnsi="Times New Roman" w:cs="Times New Roman"/>
                <w:sz w:val="20"/>
                <w:szCs w:val="20"/>
              </w:rPr>
            </w:pPr>
            <w:r w:rsidRPr="00BE4A9C">
              <w:rPr>
                <w:rFonts w:ascii="Times New Roman" w:hAnsi="Times New Roman" w:cs="Times New Roman"/>
                <w:sz w:val="20"/>
                <w:szCs w:val="20"/>
              </w:rPr>
              <w:t>(A31)</w:t>
            </w:r>
          </w:p>
        </w:tc>
        <w:tc>
          <w:tcPr>
            <w:tcW w:w="2835" w:type="dxa"/>
            <w:hideMark/>
          </w:tcPr>
          <w:p w14:paraId="5614F22D" w14:textId="77777777" w:rsidR="00B366D0" w:rsidRPr="00BE4A9C" w:rsidRDefault="00B366D0">
            <w:pPr>
              <w:rPr>
                <w:rFonts w:ascii="Times New Roman" w:hAnsi="Times New Roman" w:cs="Times New Roman"/>
                <w:sz w:val="20"/>
                <w:szCs w:val="20"/>
              </w:rPr>
            </w:pPr>
            <w:r w:rsidRPr="00BE4A9C">
              <w:rPr>
                <w:rFonts w:ascii="Times New Roman" w:hAnsi="Times New Roman" w:cs="Times New Roman"/>
                <w:sz w:val="20"/>
                <w:szCs w:val="20"/>
              </w:rPr>
              <w:t>Expected profits included in future premiums (EPIFP) - Non- life business</w:t>
            </w:r>
          </w:p>
        </w:tc>
        <w:tc>
          <w:tcPr>
            <w:tcW w:w="4529" w:type="dxa"/>
            <w:hideMark/>
          </w:tcPr>
          <w:p w14:paraId="7C9B91EB" w14:textId="10F09EE7" w:rsidR="00B366D0" w:rsidRPr="00BE4A9C" w:rsidRDefault="00B366D0">
            <w:pPr>
              <w:rPr>
                <w:rFonts w:ascii="Times New Roman" w:hAnsi="Times New Roman" w:cs="Times New Roman"/>
                <w:sz w:val="20"/>
                <w:szCs w:val="20"/>
              </w:rPr>
            </w:pPr>
            <w:r w:rsidRPr="00BE4A9C">
              <w:rPr>
                <w:rFonts w:ascii="Times New Roman" w:hAnsi="Times New Roman" w:cs="Times New Roman"/>
                <w:sz w:val="20"/>
                <w:szCs w:val="20"/>
              </w:rPr>
              <w:t xml:space="preserve">The reconciliation reserve includes an amount of the excess of assets over liabilities that corresponds to the expected profit in future premiums (EPIFP). This cell represents that amount for the non-life business of the undertaking. </w:t>
            </w:r>
          </w:p>
        </w:tc>
      </w:tr>
      <w:tr w:rsidR="00B366D0" w:rsidRPr="007B276A" w14:paraId="117DCBDC" w14:textId="77777777" w:rsidTr="00BE4A9C">
        <w:trPr>
          <w:gridAfter w:val="1"/>
          <w:wAfter w:w="7" w:type="dxa"/>
          <w:trHeight w:val="753"/>
        </w:trPr>
        <w:tc>
          <w:tcPr>
            <w:tcW w:w="1843" w:type="dxa"/>
            <w:gridSpan w:val="2"/>
            <w:hideMark/>
          </w:tcPr>
          <w:p w14:paraId="029E119B" w14:textId="447D73D9" w:rsidR="00B366D0" w:rsidRPr="00BE4A9C" w:rsidRDefault="00B366D0" w:rsidP="00BE4A9C">
            <w:pPr>
              <w:spacing w:after="0"/>
              <w:rPr>
                <w:rFonts w:ascii="Times New Roman" w:hAnsi="Times New Roman" w:cs="Times New Roman"/>
                <w:sz w:val="20"/>
                <w:szCs w:val="20"/>
              </w:rPr>
            </w:pPr>
            <w:r w:rsidRPr="00BE4A9C">
              <w:rPr>
                <w:rFonts w:ascii="Times New Roman" w:hAnsi="Times New Roman" w:cs="Times New Roman"/>
                <w:sz w:val="20"/>
                <w:szCs w:val="20"/>
              </w:rPr>
              <w:t>R0790/C001</w:t>
            </w:r>
            <w:ins w:id="880" w:author="Author">
              <w:r w:rsidR="00BB5306">
                <w:rPr>
                  <w:rFonts w:ascii="Times New Roman" w:hAnsi="Times New Roman" w:cs="Times New Roman"/>
                  <w:sz w:val="20"/>
                  <w:szCs w:val="20"/>
                </w:rPr>
                <w:t>6</w:t>
              </w:r>
            </w:ins>
            <w:r w:rsidRPr="00BE4A9C">
              <w:rPr>
                <w:rFonts w:ascii="Times New Roman" w:hAnsi="Times New Roman" w:cs="Times New Roman"/>
                <w:sz w:val="20"/>
                <w:szCs w:val="20"/>
              </w:rPr>
              <w:t>0</w:t>
            </w:r>
          </w:p>
          <w:p w14:paraId="05161133" w14:textId="77777777" w:rsidR="00B366D0" w:rsidRPr="00BE4A9C" w:rsidRDefault="00B366D0" w:rsidP="00BE4A9C">
            <w:pPr>
              <w:spacing w:after="0"/>
              <w:rPr>
                <w:rFonts w:ascii="Times New Roman" w:hAnsi="Times New Roman" w:cs="Times New Roman"/>
                <w:sz w:val="20"/>
                <w:szCs w:val="20"/>
              </w:rPr>
            </w:pPr>
            <w:r w:rsidRPr="00BE4A9C">
              <w:rPr>
                <w:rFonts w:ascii="Times New Roman" w:hAnsi="Times New Roman" w:cs="Times New Roman"/>
                <w:sz w:val="20"/>
                <w:szCs w:val="20"/>
              </w:rPr>
              <w:t>(A32)</w:t>
            </w:r>
          </w:p>
        </w:tc>
        <w:tc>
          <w:tcPr>
            <w:tcW w:w="2835" w:type="dxa"/>
            <w:hideMark/>
          </w:tcPr>
          <w:p w14:paraId="3A9E7340" w14:textId="77777777" w:rsidR="00B366D0" w:rsidRPr="00BE4A9C" w:rsidRDefault="00B366D0">
            <w:pPr>
              <w:rPr>
                <w:rFonts w:ascii="Times New Roman" w:hAnsi="Times New Roman" w:cs="Times New Roman"/>
                <w:sz w:val="20"/>
                <w:szCs w:val="20"/>
              </w:rPr>
            </w:pPr>
            <w:r w:rsidRPr="00BE4A9C">
              <w:rPr>
                <w:rFonts w:ascii="Times New Roman" w:hAnsi="Times New Roman" w:cs="Times New Roman"/>
                <w:sz w:val="20"/>
                <w:szCs w:val="20"/>
              </w:rPr>
              <w:t>Total Expected profits included in future premiums (EPIFP)</w:t>
            </w:r>
          </w:p>
        </w:tc>
        <w:tc>
          <w:tcPr>
            <w:tcW w:w="4529" w:type="dxa"/>
            <w:hideMark/>
          </w:tcPr>
          <w:p w14:paraId="6BB81EAD" w14:textId="062AECA2" w:rsidR="00B366D0" w:rsidRPr="00BE4A9C" w:rsidRDefault="00B366D0">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calculated as expected profits included in future premiums. </w:t>
            </w:r>
          </w:p>
        </w:tc>
      </w:tr>
    </w:tbl>
    <w:p w14:paraId="220277E3" w14:textId="77777777" w:rsidR="002E6978" w:rsidRPr="00BE4A9C" w:rsidRDefault="002E6978" w:rsidP="006E09DD">
      <w:pPr>
        <w:rPr>
          <w:rFonts w:ascii="Times New Roman" w:hAnsi="Times New Roman" w:cs="Times New Roman"/>
          <w:sz w:val="20"/>
          <w:szCs w:val="20"/>
        </w:rPr>
      </w:pPr>
    </w:p>
    <w:sectPr w:rsidR="002E6978" w:rsidRPr="00BE4A9C">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BE3D948" w15:done="0"/>
  <w15:commentEx w15:paraId="2F136417" w15:done="0"/>
  <w15:commentEx w15:paraId="15F3A465" w15:done="0"/>
  <w15:commentEx w15:paraId="3EF66898" w15:done="0"/>
  <w15:commentEx w15:paraId="0E176803" w15:done="0"/>
  <w15:commentEx w15:paraId="541D522E" w15:done="0"/>
  <w15:commentEx w15:paraId="03E69E0F" w15:done="0"/>
  <w15:commentEx w15:paraId="414A55C7" w15:done="0"/>
  <w15:commentEx w15:paraId="7FD620C8" w15:done="0"/>
  <w15:commentEx w15:paraId="54B49D47" w15:done="0"/>
  <w15:commentEx w15:paraId="30029A1D" w15:done="0"/>
  <w15:commentEx w15:paraId="6EDF24E5" w15:done="0"/>
  <w15:commentEx w15:paraId="44CFFA0C" w15:done="0"/>
  <w15:commentEx w15:paraId="01AE6A7A" w15:done="0"/>
  <w15:commentEx w15:paraId="1B378A9D" w15:done="0"/>
  <w15:commentEx w15:paraId="2C82C05B" w15:done="0"/>
  <w15:commentEx w15:paraId="2F1A1B8E" w15:done="0"/>
  <w15:commentEx w15:paraId="10354997" w15:done="0"/>
  <w15:commentEx w15:paraId="6754D4AF" w15:done="0"/>
  <w15:commentEx w15:paraId="3C702B92" w15:done="0"/>
  <w15:commentEx w15:paraId="36444C64" w15:done="0"/>
  <w15:commentEx w15:paraId="753375B0" w15:done="0"/>
  <w15:commentEx w15:paraId="5236C737" w15:done="0"/>
  <w15:commentEx w15:paraId="1A856093" w15:done="0"/>
  <w15:commentEx w15:paraId="09D6A7D8" w15:done="0"/>
  <w15:commentEx w15:paraId="0AF1C50A" w15:done="0"/>
  <w15:commentEx w15:paraId="1E633D13" w15:done="0"/>
  <w15:commentEx w15:paraId="602AD24C" w15:done="0"/>
  <w15:commentEx w15:paraId="65D2A9FD" w15:done="0"/>
  <w15:commentEx w15:paraId="5DD03CD4" w15:done="0"/>
  <w15:commentEx w15:paraId="18BA7CC4" w15:done="0"/>
  <w15:commentEx w15:paraId="7BBC2C63" w15:done="0"/>
  <w15:commentEx w15:paraId="7C56F6FD" w15:done="0"/>
  <w15:commentEx w15:paraId="2F4E49E9" w15:done="0"/>
  <w15:commentEx w15:paraId="69764F2D" w15:done="0"/>
  <w15:commentEx w15:paraId="7AC861E3" w15:done="0"/>
  <w15:commentEx w15:paraId="2AC15A82" w15:done="0"/>
  <w15:commentEx w15:paraId="56BA00EC" w15:done="0"/>
  <w15:commentEx w15:paraId="38C23374" w15:done="0"/>
  <w15:commentEx w15:paraId="0D3CBB31" w15:done="0"/>
  <w15:commentEx w15:paraId="6DE5F64E" w15:done="0"/>
  <w15:commentEx w15:paraId="2A26EE52" w15:done="0"/>
  <w15:commentEx w15:paraId="32918D7E" w15:done="0"/>
  <w15:commentEx w15:paraId="04220700" w15:done="0"/>
  <w15:commentEx w15:paraId="68DA385C" w15:done="0"/>
  <w15:commentEx w15:paraId="22613FF3" w15:done="0"/>
  <w15:commentEx w15:paraId="07DF0913" w15:done="0"/>
  <w15:commentEx w15:paraId="126BCF6F" w15:done="0"/>
  <w15:commentEx w15:paraId="4D018B46" w15:done="0"/>
  <w15:commentEx w15:paraId="53E2664B" w15:done="0"/>
  <w15:commentEx w15:paraId="2F7B3C3D" w15:done="0"/>
  <w15:commentEx w15:paraId="25C2C6B4" w15:done="0"/>
  <w15:commentEx w15:paraId="6FFC347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471BF5" w14:textId="77777777" w:rsidR="00042E56" w:rsidRDefault="00042E56" w:rsidP="009054F5">
      <w:pPr>
        <w:spacing w:after="0" w:line="240" w:lineRule="auto"/>
      </w:pPr>
      <w:r>
        <w:separator/>
      </w:r>
    </w:p>
  </w:endnote>
  <w:endnote w:type="continuationSeparator" w:id="0">
    <w:p w14:paraId="4EA5BD6E" w14:textId="77777777" w:rsidR="00042E56" w:rsidRDefault="00042E56" w:rsidP="00905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BF4F2D" w14:textId="77777777" w:rsidR="00042E56" w:rsidRDefault="00042E56" w:rsidP="009054F5">
      <w:pPr>
        <w:spacing w:after="0" w:line="240" w:lineRule="auto"/>
      </w:pPr>
      <w:r>
        <w:separator/>
      </w:r>
    </w:p>
  </w:footnote>
  <w:footnote w:type="continuationSeparator" w:id="0">
    <w:p w14:paraId="134BF17D" w14:textId="77777777" w:rsidR="00042E56" w:rsidRDefault="00042E56" w:rsidP="009054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58F15FAD"/>
    <w:multiLevelType w:val="hybridMultilevel"/>
    <w:tmpl w:val="DF7E67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asmine Molina">
    <w15:presenceInfo w15:providerId="Windows Live" w15:userId="a352a1895019cf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doNotDisplayPageBoundaries/>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24554"/>
    <w:rsid w:val="00003E7B"/>
    <w:rsid w:val="000040C3"/>
    <w:rsid w:val="00004F80"/>
    <w:rsid w:val="00007A5E"/>
    <w:rsid w:val="00016B61"/>
    <w:rsid w:val="00016BE4"/>
    <w:rsid w:val="0001713A"/>
    <w:rsid w:val="0002174B"/>
    <w:rsid w:val="00033998"/>
    <w:rsid w:val="00034B83"/>
    <w:rsid w:val="00042E56"/>
    <w:rsid w:val="000538B6"/>
    <w:rsid w:val="000555B2"/>
    <w:rsid w:val="0005659C"/>
    <w:rsid w:val="0005667D"/>
    <w:rsid w:val="000617BD"/>
    <w:rsid w:val="00063009"/>
    <w:rsid w:val="00072419"/>
    <w:rsid w:val="00075043"/>
    <w:rsid w:val="000A11E0"/>
    <w:rsid w:val="000A70C8"/>
    <w:rsid w:val="000D2C19"/>
    <w:rsid w:val="000D3F65"/>
    <w:rsid w:val="000D5D56"/>
    <w:rsid w:val="000E3027"/>
    <w:rsid w:val="000E6B65"/>
    <w:rsid w:val="00107FD8"/>
    <w:rsid w:val="00114F36"/>
    <w:rsid w:val="00115F5C"/>
    <w:rsid w:val="00120949"/>
    <w:rsid w:val="00133345"/>
    <w:rsid w:val="00146812"/>
    <w:rsid w:val="0015458F"/>
    <w:rsid w:val="00187E55"/>
    <w:rsid w:val="00191029"/>
    <w:rsid w:val="001A0EDF"/>
    <w:rsid w:val="001A186B"/>
    <w:rsid w:val="001A417E"/>
    <w:rsid w:val="001B7E02"/>
    <w:rsid w:val="001C285E"/>
    <w:rsid w:val="001C72AE"/>
    <w:rsid w:val="001D1ABA"/>
    <w:rsid w:val="001D559B"/>
    <w:rsid w:val="001D5DCF"/>
    <w:rsid w:val="001F00CB"/>
    <w:rsid w:val="00211527"/>
    <w:rsid w:val="002138D7"/>
    <w:rsid w:val="002176E9"/>
    <w:rsid w:val="00217E71"/>
    <w:rsid w:val="002254BE"/>
    <w:rsid w:val="0024005E"/>
    <w:rsid w:val="00240854"/>
    <w:rsid w:val="00244DA3"/>
    <w:rsid w:val="0024500F"/>
    <w:rsid w:val="00255C70"/>
    <w:rsid w:val="00257C87"/>
    <w:rsid w:val="00267C02"/>
    <w:rsid w:val="0027250D"/>
    <w:rsid w:val="00272781"/>
    <w:rsid w:val="00272FA9"/>
    <w:rsid w:val="002A59B2"/>
    <w:rsid w:val="002A5FEA"/>
    <w:rsid w:val="002A74F0"/>
    <w:rsid w:val="002B0B93"/>
    <w:rsid w:val="002B294D"/>
    <w:rsid w:val="002B767D"/>
    <w:rsid w:val="002C5478"/>
    <w:rsid w:val="002D2F55"/>
    <w:rsid w:val="002D59C2"/>
    <w:rsid w:val="002D6AE4"/>
    <w:rsid w:val="002E0827"/>
    <w:rsid w:val="002E6978"/>
    <w:rsid w:val="002F3184"/>
    <w:rsid w:val="002F4360"/>
    <w:rsid w:val="00302CF4"/>
    <w:rsid w:val="0030589A"/>
    <w:rsid w:val="0030795D"/>
    <w:rsid w:val="00312578"/>
    <w:rsid w:val="00314A51"/>
    <w:rsid w:val="0031592C"/>
    <w:rsid w:val="00317CB1"/>
    <w:rsid w:val="003259D7"/>
    <w:rsid w:val="00326066"/>
    <w:rsid w:val="00341A3B"/>
    <w:rsid w:val="00344708"/>
    <w:rsid w:val="00346A25"/>
    <w:rsid w:val="00353CF2"/>
    <w:rsid w:val="00360E13"/>
    <w:rsid w:val="003638F2"/>
    <w:rsid w:val="00363EA0"/>
    <w:rsid w:val="00364AD0"/>
    <w:rsid w:val="00365743"/>
    <w:rsid w:val="003658E1"/>
    <w:rsid w:val="00370192"/>
    <w:rsid w:val="00373D5B"/>
    <w:rsid w:val="00393BED"/>
    <w:rsid w:val="003B4948"/>
    <w:rsid w:val="003B6030"/>
    <w:rsid w:val="003C32EE"/>
    <w:rsid w:val="003C4111"/>
    <w:rsid w:val="003D4DBE"/>
    <w:rsid w:val="003D55DC"/>
    <w:rsid w:val="003E3E9B"/>
    <w:rsid w:val="003E50DF"/>
    <w:rsid w:val="003F23D6"/>
    <w:rsid w:val="003F2C4E"/>
    <w:rsid w:val="003F3461"/>
    <w:rsid w:val="00414E08"/>
    <w:rsid w:val="004202D6"/>
    <w:rsid w:val="00424554"/>
    <w:rsid w:val="00445A14"/>
    <w:rsid w:val="0046395B"/>
    <w:rsid w:val="00471833"/>
    <w:rsid w:val="004722C2"/>
    <w:rsid w:val="004826B2"/>
    <w:rsid w:val="00482B57"/>
    <w:rsid w:val="004863DB"/>
    <w:rsid w:val="004867BC"/>
    <w:rsid w:val="00490018"/>
    <w:rsid w:val="004B451F"/>
    <w:rsid w:val="004D11F0"/>
    <w:rsid w:val="004D3F59"/>
    <w:rsid w:val="004E1081"/>
    <w:rsid w:val="004E354C"/>
    <w:rsid w:val="004E5CC9"/>
    <w:rsid w:val="004F02CE"/>
    <w:rsid w:val="005015FE"/>
    <w:rsid w:val="005033EE"/>
    <w:rsid w:val="00506BD2"/>
    <w:rsid w:val="005103B8"/>
    <w:rsid w:val="00510B45"/>
    <w:rsid w:val="00531A35"/>
    <w:rsid w:val="0053531E"/>
    <w:rsid w:val="00541E60"/>
    <w:rsid w:val="00545143"/>
    <w:rsid w:val="00556D91"/>
    <w:rsid w:val="00565B67"/>
    <w:rsid w:val="00574C40"/>
    <w:rsid w:val="00586AEE"/>
    <w:rsid w:val="005903D6"/>
    <w:rsid w:val="005A1F89"/>
    <w:rsid w:val="005C0B65"/>
    <w:rsid w:val="005C26C1"/>
    <w:rsid w:val="005D4638"/>
    <w:rsid w:val="005E07E8"/>
    <w:rsid w:val="005F09F1"/>
    <w:rsid w:val="0060498D"/>
    <w:rsid w:val="00610BBC"/>
    <w:rsid w:val="00616AE2"/>
    <w:rsid w:val="00622143"/>
    <w:rsid w:val="00640A55"/>
    <w:rsid w:val="006511B6"/>
    <w:rsid w:val="00657182"/>
    <w:rsid w:val="00660A7A"/>
    <w:rsid w:val="006627AD"/>
    <w:rsid w:val="00667916"/>
    <w:rsid w:val="00675571"/>
    <w:rsid w:val="006811AD"/>
    <w:rsid w:val="0069535F"/>
    <w:rsid w:val="00696618"/>
    <w:rsid w:val="00696660"/>
    <w:rsid w:val="006A70D1"/>
    <w:rsid w:val="006B0FB4"/>
    <w:rsid w:val="006B3EF1"/>
    <w:rsid w:val="006B728D"/>
    <w:rsid w:val="006E09DD"/>
    <w:rsid w:val="006F074D"/>
    <w:rsid w:val="00714DDD"/>
    <w:rsid w:val="00716664"/>
    <w:rsid w:val="00722259"/>
    <w:rsid w:val="007267B9"/>
    <w:rsid w:val="00726C3D"/>
    <w:rsid w:val="0073152A"/>
    <w:rsid w:val="00742E66"/>
    <w:rsid w:val="00746905"/>
    <w:rsid w:val="00747F9B"/>
    <w:rsid w:val="007510B6"/>
    <w:rsid w:val="00751325"/>
    <w:rsid w:val="00753BA4"/>
    <w:rsid w:val="007602A3"/>
    <w:rsid w:val="00774FCD"/>
    <w:rsid w:val="007830AD"/>
    <w:rsid w:val="007959A4"/>
    <w:rsid w:val="00795B6E"/>
    <w:rsid w:val="0079643E"/>
    <w:rsid w:val="007A460F"/>
    <w:rsid w:val="007B276A"/>
    <w:rsid w:val="007B6B2C"/>
    <w:rsid w:val="007C20F6"/>
    <w:rsid w:val="007D3829"/>
    <w:rsid w:val="007D3DC4"/>
    <w:rsid w:val="007E0FC3"/>
    <w:rsid w:val="008008C4"/>
    <w:rsid w:val="008133EE"/>
    <w:rsid w:val="00821F8D"/>
    <w:rsid w:val="0083599E"/>
    <w:rsid w:val="0084282F"/>
    <w:rsid w:val="00864B66"/>
    <w:rsid w:val="008732A3"/>
    <w:rsid w:val="00876E49"/>
    <w:rsid w:val="00880CB0"/>
    <w:rsid w:val="00883EC5"/>
    <w:rsid w:val="008B496A"/>
    <w:rsid w:val="008B7CF7"/>
    <w:rsid w:val="008C2B8D"/>
    <w:rsid w:val="008D109B"/>
    <w:rsid w:val="008D624E"/>
    <w:rsid w:val="008E1F1B"/>
    <w:rsid w:val="008E2605"/>
    <w:rsid w:val="008E6856"/>
    <w:rsid w:val="008E7C8D"/>
    <w:rsid w:val="008F7A51"/>
    <w:rsid w:val="009054F5"/>
    <w:rsid w:val="00911FB3"/>
    <w:rsid w:val="00914290"/>
    <w:rsid w:val="009158E7"/>
    <w:rsid w:val="0092198A"/>
    <w:rsid w:val="0092225B"/>
    <w:rsid w:val="00930D4D"/>
    <w:rsid w:val="009358B5"/>
    <w:rsid w:val="009376A6"/>
    <w:rsid w:val="00944290"/>
    <w:rsid w:val="0095120D"/>
    <w:rsid w:val="00954E73"/>
    <w:rsid w:val="00961D09"/>
    <w:rsid w:val="0096439B"/>
    <w:rsid w:val="00966224"/>
    <w:rsid w:val="0097077B"/>
    <w:rsid w:val="00971545"/>
    <w:rsid w:val="00972691"/>
    <w:rsid w:val="00987866"/>
    <w:rsid w:val="0099170C"/>
    <w:rsid w:val="00993A9A"/>
    <w:rsid w:val="009A7ADA"/>
    <w:rsid w:val="009B3111"/>
    <w:rsid w:val="009C5D57"/>
    <w:rsid w:val="009D41F0"/>
    <w:rsid w:val="009E7D2A"/>
    <w:rsid w:val="00A0210E"/>
    <w:rsid w:val="00A049CF"/>
    <w:rsid w:val="00A118FE"/>
    <w:rsid w:val="00A20007"/>
    <w:rsid w:val="00A20ECE"/>
    <w:rsid w:val="00A2451D"/>
    <w:rsid w:val="00A34965"/>
    <w:rsid w:val="00A435B6"/>
    <w:rsid w:val="00A43696"/>
    <w:rsid w:val="00A45D5A"/>
    <w:rsid w:val="00A570AB"/>
    <w:rsid w:val="00A61FB6"/>
    <w:rsid w:val="00A630A3"/>
    <w:rsid w:val="00A70D06"/>
    <w:rsid w:val="00A72D02"/>
    <w:rsid w:val="00A76A31"/>
    <w:rsid w:val="00A80831"/>
    <w:rsid w:val="00A86CF6"/>
    <w:rsid w:val="00AA0062"/>
    <w:rsid w:val="00AB486E"/>
    <w:rsid w:val="00AF0C43"/>
    <w:rsid w:val="00AF6F8E"/>
    <w:rsid w:val="00B076D3"/>
    <w:rsid w:val="00B10635"/>
    <w:rsid w:val="00B21EC0"/>
    <w:rsid w:val="00B366D0"/>
    <w:rsid w:val="00B37709"/>
    <w:rsid w:val="00B40F63"/>
    <w:rsid w:val="00B425F1"/>
    <w:rsid w:val="00B517D3"/>
    <w:rsid w:val="00B524B2"/>
    <w:rsid w:val="00B63279"/>
    <w:rsid w:val="00B70CA7"/>
    <w:rsid w:val="00B83410"/>
    <w:rsid w:val="00B91AD6"/>
    <w:rsid w:val="00BB3DF8"/>
    <w:rsid w:val="00BB5306"/>
    <w:rsid w:val="00BC1121"/>
    <w:rsid w:val="00BC17FE"/>
    <w:rsid w:val="00BD7DE1"/>
    <w:rsid w:val="00BE4A9C"/>
    <w:rsid w:val="00BE6E7B"/>
    <w:rsid w:val="00BE7833"/>
    <w:rsid w:val="00BF6412"/>
    <w:rsid w:val="00C14E75"/>
    <w:rsid w:val="00C16C67"/>
    <w:rsid w:val="00C4780A"/>
    <w:rsid w:val="00C47D6F"/>
    <w:rsid w:val="00C50B71"/>
    <w:rsid w:val="00C53228"/>
    <w:rsid w:val="00C554ED"/>
    <w:rsid w:val="00C63E3F"/>
    <w:rsid w:val="00C71399"/>
    <w:rsid w:val="00C752E2"/>
    <w:rsid w:val="00C8404A"/>
    <w:rsid w:val="00C90CAD"/>
    <w:rsid w:val="00CA4497"/>
    <w:rsid w:val="00CB0E1D"/>
    <w:rsid w:val="00CB1412"/>
    <w:rsid w:val="00CB3A4F"/>
    <w:rsid w:val="00CD7687"/>
    <w:rsid w:val="00CE4908"/>
    <w:rsid w:val="00CE6730"/>
    <w:rsid w:val="00CE7BB5"/>
    <w:rsid w:val="00CF2629"/>
    <w:rsid w:val="00CF3A12"/>
    <w:rsid w:val="00D00457"/>
    <w:rsid w:val="00D05B0E"/>
    <w:rsid w:val="00D176BE"/>
    <w:rsid w:val="00D32D6D"/>
    <w:rsid w:val="00D42214"/>
    <w:rsid w:val="00D510E4"/>
    <w:rsid w:val="00D559D7"/>
    <w:rsid w:val="00D62AC2"/>
    <w:rsid w:val="00D7726C"/>
    <w:rsid w:val="00D90026"/>
    <w:rsid w:val="00DA0D2D"/>
    <w:rsid w:val="00DA7A6C"/>
    <w:rsid w:val="00DB2CC9"/>
    <w:rsid w:val="00DD3101"/>
    <w:rsid w:val="00DE2E69"/>
    <w:rsid w:val="00DE3B23"/>
    <w:rsid w:val="00E0322B"/>
    <w:rsid w:val="00E15448"/>
    <w:rsid w:val="00E17EA6"/>
    <w:rsid w:val="00E20D7C"/>
    <w:rsid w:val="00E245FB"/>
    <w:rsid w:val="00E371F4"/>
    <w:rsid w:val="00E5033C"/>
    <w:rsid w:val="00E557CB"/>
    <w:rsid w:val="00E6348F"/>
    <w:rsid w:val="00E66B4F"/>
    <w:rsid w:val="00E738B1"/>
    <w:rsid w:val="00E8436F"/>
    <w:rsid w:val="00E90D11"/>
    <w:rsid w:val="00E975AC"/>
    <w:rsid w:val="00EA006D"/>
    <w:rsid w:val="00EC69EA"/>
    <w:rsid w:val="00ED3CC6"/>
    <w:rsid w:val="00F04ADD"/>
    <w:rsid w:val="00F11598"/>
    <w:rsid w:val="00F12263"/>
    <w:rsid w:val="00F13D1D"/>
    <w:rsid w:val="00F21733"/>
    <w:rsid w:val="00F275D1"/>
    <w:rsid w:val="00F406B9"/>
    <w:rsid w:val="00F44634"/>
    <w:rsid w:val="00F5599B"/>
    <w:rsid w:val="00F63DD4"/>
    <w:rsid w:val="00F65BBA"/>
    <w:rsid w:val="00F72F03"/>
    <w:rsid w:val="00F754AC"/>
    <w:rsid w:val="00F8598F"/>
    <w:rsid w:val="00F97879"/>
    <w:rsid w:val="00FA6246"/>
    <w:rsid w:val="00FA62CF"/>
    <w:rsid w:val="00FB79FD"/>
    <w:rsid w:val="00FE0B72"/>
    <w:rsid w:val="00FE1662"/>
    <w:rsid w:val="00FE2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9F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45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44D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4DA3"/>
    <w:rPr>
      <w:rFonts w:ascii="Tahoma" w:hAnsi="Tahoma" w:cs="Tahoma"/>
      <w:sz w:val="16"/>
      <w:szCs w:val="16"/>
    </w:rPr>
  </w:style>
  <w:style w:type="paragraph" w:styleId="Header">
    <w:name w:val="header"/>
    <w:basedOn w:val="Normal"/>
    <w:link w:val="HeaderChar"/>
    <w:uiPriority w:val="99"/>
    <w:unhideWhenUsed/>
    <w:rsid w:val="009054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4F5"/>
  </w:style>
  <w:style w:type="paragraph" w:styleId="Footer">
    <w:name w:val="footer"/>
    <w:basedOn w:val="Normal"/>
    <w:link w:val="FooterChar"/>
    <w:uiPriority w:val="99"/>
    <w:unhideWhenUsed/>
    <w:rsid w:val="009054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4F5"/>
  </w:style>
  <w:style w:type="character" w:styleId="CommentReference">
    <w:name w:val="annotation reference"/>
    <w:basedOn w:val="DefaultParagraphFont"/>
    <w:uiPriority w:val="99"/>
    <w:semiHidden/>
    <w:unhideWhenUsed/>
    <w:rsid w:val="000E6B65"/>
    <w:rPr>
      <w:sz w:val="16"/>
      <w:szCs w:val="16"/>
    </w:rPr>
  </w:style>
  <w:style w:type="paragraph" w:styleId="CommentText">
    <w:name w:val="annotation text"/>
    <w:basedOn w:val="Normal"/>
    <w:link w:val="CommentTextChar"/>
    <w:uiPriority w:val="99"/>
    <w:unhideWhenUsed/>
    <w:rsid w:val="000E6B65"/>
    <w:pPr>
      <w:spacing w:line="240" w:lineRule="auto"/>
    </w:pPr>
    <w:rPr>
      <w:sz w:val="20"/>
      <w:szCs w:val="20"/>
    </w:rPr>
  </w:style>
  <w:style w:type="character" w:customStyle="1" w:styleId="CommentTextChar">
    <w:name w:val="Comment Text Char"/>
    <w:basedOn w:val="DefaultParagraphFont"/>
    <w:link w:val="CommentText"/>
    <w:uiPriority w:val="99"/>
    <w:rsid w:val="000E6B65"/>
    <w:rPr>
      <w:sz w:val="20"/>
      <w:szCs w:val="20"/>
    </w:rPr>
  </w:style>
  <w:style w:type="paragraph" w:styleId="CommentSubject">
    <w:name w:val="annotation subject"/>
    <w:basedOn w:val="CommentText"/>
    <w:next w:val="CommentText"/>
    <w:link w:val="CommentSubjectChar"/>
    <w:uiPriority w:val="99"/>
    <w:semiHidden/>
    <w:unhideWhenUsed/>
    <w:rsid w:val="000E6B65"/>
    <w:rPr>
      <w:b/>
      <w:bCs/>
    </w:rPr>
  </w:style>
  <w:style w:type="character" w:customStyle="1" w:styleId="CommentSubjectChar">
    <w:name w:val="Comment Subject Char"/>
    <w:basedOn w:val="CommentTextChar"/>
    <w:link w:val="CommentSubject"/>
    <w:uiPriority w:val="99"/>
    <w:semiHidden/>
    <w:rsid w:val="000E6B65"/>
    <w:rPr>
      <w:b/>
      <w:bCs/>
      <w:sz w:val="20"/>
      <w:szCs w:val="20"/>
    </w:rPr>
  </w:style>
  <w:style w:type="paragraph" w:customStyle="1" w:styleId="NumPar1">
    <w:name w:val="NumPar 1"/>
    <w:basedOn w:val="Normal"/>
    <w:next w:val="Normal"/>
    <w:rsid w:val="00B076D3"/>
    <w:pPr>
      <w:numPr>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2">
    <w:name w:val="NumPar 2"/>
    <w:basedOn w:val="Normal"/>
    <w:next w:val="Normal"/>
    <w:rsid w:val="00B076D3"/>
    <w:pPr>
      <w:numPr>
        <w:ilvl w:val="1"/>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3">
    <w:name w:val="NumPar 3"/>
    <w:basedOn w:val="Normal"/>
    <w:next w:val="Normal"/>
    <w:rsid w:val="00B076D3"/>
    <w:pPr>
      <w:numPr>
        <w:ilvl w:val="2"/>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4">
    <w:name w:val="NumPar 4"/>
    <w:basedOn w:val="Normal"/>
    <w:next w:val="Normal"/>
    <w:rsid w:val="00B076D3"/>
    <w:pPr>
      <w:numPr>
        <w:ilvl w:val="3"/>
        <w:numId w:val="1"/>
      </w:numPr>
      <w:spacing w:before="120" w:after="120" w:line="240" w:lineRule="auto"/>
      <w:jc w:val="both"/>
    </w:pPr>
    <w:rPr>
      <w:rFonts w:ascii="Times New Roman" w:eastAsia="Times New Roman" w:hAnsi="Times New Roman" w:cs="Times New Roman"/>
      <w:sz w:val="24"/>
      <w:lang w:eastAsia="en-GB"/>
    </w:rPr>
  </w:style>
  <w:style w:type="paragraph" w:styleId="Revision">
    <w:name w:val="Revision"/>
    <w:hidden/>
    <w:uiPriority w:val="99"/>
    <w:semiHidden/>
    <w:rsid w:val="00BE6E7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45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44D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4DA3"/>
    <w:rPr>
      <w:rFonts w:ascii="Tahoma" w:hAnsi="Tahoma" w:cs="Tahoma"/>
      <w:sz w:val="16"/>
      <w:szCs w:val="16"/>
    </w:rPr>
  </w:style>
  <w:style w:type="paragraph" w:styleId="Header">
    <w:name w:val="header"/>
    <w:basedOn w:val="Normal"/>
    <w:link w:val="HeaderChar"/>
    <w:uiPriority w:val="99"/>
    <w:unhideWhenUsed/>
    <w:rsid w:val="009054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4F5"/>
  </w:style>
  <w:style w:type="paragraph" w:styleId="Footer">
    <w:name w:val="footer"/>
    <w:basedOn w:val="Normal"/>
    <w:link w:val="FooterChar"/>
    <w:uiPriority w:val="99"/>
    <w:unhideWhenUsed/>
    <w:rsid w:val="009054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4F5"/>
  </w:style>
  <w:style w:type="character" w:styleId="CommentReference">
    <w:name w:val="annotation reference"/>
    <w:basedOn w:val="DefaultParagraphFont"/>
    <w:uiPriority w:val="99"/>
    <w:semiHidden/>
    <w:unhideWhenUsed/>
    <w:rsid w:val="000E6B65"/>
    <w:rPr>
      <w:sz w:val="16"/>
      <w:szCs w:val="16"/>
    </w:rPr>
  </w:style>
  <w:style w:type="paragraph" w:styleId="CommentText">
    <w:name w:val="annotation text"/>
    <w:basedOn w:val="Normal"/>
    <w:link w:val="CommentTextChar"/>
    <w:uiPriority w:val="99"/>
    <w:unhideWhenUsed/>
    <w:rsid w:val="000E6B65"/>
    <w:pPr>
      <w:spacing w:line="240" w:lineRule="auto"/>
    </w:pPr>
    <w:rPr>
      <w:sz w:val="20"/>
      <w:szCs w:val="20"/>
    </w:rPr>
  </w:style>
  <w:style w:type="character" w:customStyle="1" w:styleId="CommentTextChar">
    <w:name w:val="Comment Text Char"/>
    <w:basedOn w:val="DefaultParagraphFont"/>
    <w:link w:val="CommentText"/>
    <w:uiPriority w:val="99"/>
    <w:rsid w:val="000E6B65"/>
    <w:rPr>
      <w:sz w:val="20"/>
      <w:szCs w:val="20"/>
    </w:rPr>
  </w:style>
  <w:style w:type="paragraph" w:styleId="CommentSubject">
    <w:name w:val="annotation subject"/>
    <w:basedOn w:val="CommentText"/>
    <w:next w:val="CommentText"/>
    <w:link w:val="CommentSubjectChar"/>
    <w:uiPriority w:val="99"/>
    <w:semiHidden/>
    <w:unhideWhenUsed/>
    <w:rsid w:val="000E6B65"/>
    <w:rPr>
      <w:b/>
      <w:bCs/>
    </w:rPr>
  </w:style>
  <w:style w:type="character" w:customStyle="1" w:styleId="CommentSubjectChar">
    <w:name w:val="Comment Subject Char"/>
    <w:basedOn w:val="CommentTextChar"/>
    <w:link w:val="CommentSubject"/>
    <w:uiPriority w:val="99"/>
    <w:semiHidden/>
    <w:rsid w:val="000E6B65"/>
    <w:rPr>
      <w:b/>
      <w:bCs/>
      <w:sz w:val="20"/>
      <w:szCs w:val="20"/>
    </w:rPr>
  </w:style>
  <w:style w:type="paragraph" w:customStyle="1" w:styleId="NumPar1">
    <w:name w:val="NumPar 1"/>
    <w:basedOn w:val="Normal"/>
    <w:next w:val="Normal"/>
    <w:rsid w:val="00B076D3"/>
    <w:pPr>
      <w:numPr>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2">
    <w:name w:val="NumPar 2"/>
    <w:basedOn w:val="Normal"/>
    <w:next w:val="Normal"/>
    <w:rsid w:val="00B076D3"/>
    <w:pPr>
      <w:numPr>
        <w:ilvl w:val="1"/>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3">
    <w:name w:val="NumPar 3"/>
    <w:basedOn w:val="Normal"/>
    <w:next w:val="Normal"/>
    <w:rsid w:val="00B076D3"/>
    <w:pPr>
      <w:numPr>
        <w:ilvl w:val="2"/>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4">
    <w:name w:val="NumPar 4"/>
    <w:basedOn w:val="Normal"/>
    <w:next w:val="Normal"/>
    <w:rsid w:val="00B076D3"/>
    <w:pPr>
      <w:numPr>
        <w:ilvl w:val="3"/>
        <w:numId w:val="1"/>
      </w:numPr>
      <w:spacing w:before="120" w:after="120" w:line="240" w:lineRule="auto"/>
      <w:jc w:val="both"/>
    </w:pPr>
    <w:rPr>
      <w:rFonts w:ascii="Times New Roman" w:eastAsia="Times New Roman" w:hAnsi="Times New Roman" w:cs="Times New Roman"/>
      <w:sz w:val="24"/>
      <w:lang w:eastAsia="en-GB"/>
    </w:rPr>
  </w:style>
  <w:style w:type="paragraph" w:styleId="Revision">
    <w:name w:val="Revision"/>
    <w:hidden/>
    <w:uiPriority w:val="99"/>
    <w:semiHidden/>
    <w:rsid w:val="00BE6E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2411661">
      <w:bodyDiv w:val="1"/>
      <w:marLeft w:val="0"/>
      <w:marRight w:val="0"/>
      <w:marTop w:val="0"/>
      <w:marBottom w:val="0"/>
      <w:divBdr>
        <w:top w:val="none" w:sz="0" w:space="0" w:color="auto"/>
        <w:left w:val="none" w:sz="0" w:space="0" w:color="auto"/>
        <w:bottom w:val="none" w:sz="0" w:space="0" w:color="auto"/>
        <w:right w:val="none" w:sz="0" w:space="0" w:color="auto"/>
      </w:divBdr>
    </w:div>
    <w:div w:id="1945652659">
      <w:bodyDiv w:val="1"/>
      <w:marLeft w:val="0"/>
      <w:marRight w:val="0"/>
      <w:marTop w:val="0"/>
      <w:marBottom w:val="0"/>
      <w:divBdr>
        <w:top w:val="none" w:sz="0" w:space="0" w:color="auto"/>
        <w:left w:val="none" w:sz="0" w:space="0" w:color="auto"/>
        <w:bottom w:val="none" w:sz="0" w:space="0" w:color="auto"/>
        <w:right w:val="none" w:sz="0" w:space="0" w:color="auto"/>
      </w:divBdr>
    </w:div>
    <w:div w:id="2104835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88DEA-E61F-4683-9B64-251B38E80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10146</Words>
  <Characters>57835</Characters>
  <Application>Microsoft Office Word</Application>
  <DocSecurity>0</DocSecurity>
  <Lines>481</Lines>
  <Paragraphs>135</Paragraphs>
  <ScaleCrop>false</ScaleCrop>
  <Company/>
  <LinksUpToDate>false</LinksUpToDate>
  <CharactersWithSpaces>67846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2015-07-02T21:03:00Z</dcterms:created>
  <dcterms:modified xsi:type="dcterms:W3CDTF">2015-07-02T21:04:00Z</dcterms:modified>
</cp:coreProperties>
</file>